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A19E3" w:rsidR="00512EE0" w:rsidP="001E4AD1" w:rsidRDefault="00512EE0" w14:paraId="776EA104" w14:textId="2A49D026">
      <w:pPr>
        <w:spacing w:after="0" w:line="240" w:lineRule="auto"/>
        <w:jc w:val="right"/>
        <w:rPr>
          <w:rFonts w:ascii="Times New Roman" w:hAnsi="Times New Roman" w:cs="Times New Roman"/>
          <w:sz w:val="24"/>
          <w:szCs w:val="24"/>
        </w:rPr>
      </w:pPr>
      <w:bookmarkStart w:name="_Hlk167118118" w:id="0"/>
      <w:r w:rsidRPr="007A19E3">
        <w:rPr>
          <w:rFonts w:ascii="Times New Roman" w:hAnsi="Times New Roman" w:cs="Times New Roman"/>
          <w:sz w:val="24"/>
          <w:szCs w:val="24"/>
        </w:rPr>
        <w:t>EELNÕU</w:t>
      </w:r>
    </w:p>
    <w:p w:rsidRPr="007A19E3" w:rsidR="00512EE0" w:rsidP="001E4AD1" w:rsidRDefault="00446B26" w14:paraId="69A3B93D" w14:textId="2F181DB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7C2530">
        <w:rPr>
          <w:rFonts w:ascii="Times New Roman" w:hAnsi="Times New Roman" w:cs="Times New Roman"/>
          <w:sz w:val="24"/>
          <w:szCs w:val="24"/>
        </w:rPr>
        <w:t>5</w:t>
      </w:r>
      <w:r w:rsidR="00C41D4C">
        <w:rPr>
          <w:rFonts w:ascii="Times New Roman" w:hAnsi="Times New Roman" w:cs="Times New Roman"/>
          <w:sz w:val="24"/>
          <w:szCs w:val="24"/>
        </w:rPr>
        <w:t>.</w:t>
      </w:r>
      <w:r w:rsidR="001E4AD1">
        <w:rPr>
          <w:rFonts w:ascii="Times New Roman" w:hAnsi="Times New Roman" w:cs="Times New Roman"/>
          <w:sz w:val="24"/>
          <w:szCs w:val="24"/>
        </w:rPr>
        <w:t>0</w:t>
      </w:r>
      <w:r w:rsidR="007C2530">
        <w:rPr>
          <w:rFonts w:ascii="Times New Roman" w:hAnsi="Times New Roman" w:cs="Times New Roman"/>
          <w:sz w:val="24"/>
          <w:szCs w:val="24"/>
        </w:rPr>
        <w:t>7</w:t>
      </w:r>
      <w:r w:rsidRPr="007A19E3" w:rsidR="007D49A2">
        <w:rPr>
          <w:rFonts w:ascii="Times New Roman" w:hAnsi="Times New Roman" w:cs="Times New Roman"/>
          <w:sz w:val="24"/>
          <w:szCs w:val="24"/>
        </w:rPr>
        <w:t>.202</w:t>
      </w:r>
      <w:r w:rsidR="001E4AD1">
        <w:rPr>
          <w:rFonts w:ascii="Times New Roman" w:hAnsi="Times New Roman" w:cs="Times New Roman"/>
          <w:sz w:val="24"/>
          <w:szCs w:val="24"/>
        </w:rPr>
        <w:t>5</w:t>
      </w:r>
    </w:p>
    <w:p w:rsidRPr="007A19E3" w:rsidR="00512EE0" w:rsidP="001E4AD1" w:rsidRDefault="00512EE0" w14:paraId="52F0B9D3" w14:textId="77777777">
      <w:pPr>
        <w:spacing w:after="0" w:line="240" w:lineRule="auto"/>
        <w:jc w:val="both"/>
        <w:rPr>
          <w:rFonts w:ascii="Times New Roman" w:hAnsi="Times New Roman" w:cs="Times New Roman"/>
          <w:sz w:val="24"/>
          <w:szCs w:val="24"/>
        </w:rPr>
      </w:pPr>
    </w:p>
    <w:p w:rsidRPr="00F70273" w:rsidR="00D7617C" w:rsidP="001E4AD1" w:rsidRDefault="003D660A" w14:paraId="4188BE99" w14:textId="0B8F2191">
      <w:pPr>
        <w:spacing w:after="0" w:line="240" w:lineRule="auto"/>
        <w:jc w:val="center"/>
        <w:rPr>
          <w:rFonts w:ascii="Times New Roman" w:hAnsi="Times New Roman" w:cs="Times New Roman"/>
          <w:b/>
          <w:sz w:val="32"/>
          <w:szCs w:val="32"/>
        </w:rPr>
      </w:pPr>
      <w:r w:rsidRPr="00F70273">
        <w:rPr>
          <w:rFonts w:ascii="Times New Roman" w:hAnsi="Times New Roman" w:cs="Times New Roman"/>
          <w:b/>
          <w:sz w:val="32"/>
          <w:szCs w:val="32"/>
        </w:rPr>
        <w:t>Kriminaalmenetluse seadustiku</w:t>
      </w:r>
      <w:r w:rsidR="004025F7">
        <w:rPr>
          <w:rFonts w:ascii="Times New Roman" w:hAnsi="Times New Roman" w:cs="Times New Roman"/>
          <w:b/>
          <w:sz w:val="32"/>
          <w:szCs w:val="32"/>
        </w:rPr>
        <w:t xml:space="preserve">, </w:t>
      </w:r>
      <w:r w:rsidRPr="004025F7" w:rsidR="004025F7">
        <w:rPr>
          <w:rFonts w:ascii="Times New Roman" w:hAnsi="Times New Roman" w:cs="Times New Roman"/>
          <w:b/>
          <w:sz w:val="32"/>
          <w:szCs w:val="32"/>
        </w:rPr>
        <w:t>kriminaalmenetluse seadustiku rakendamise seaduse ning politsei ja piirivalve seaduse</w:t>
      </w:r>
      <w:r w:rsidR="00E966DD">
        <w:rPr>
          <w:rFonts w:ascii="Times New Roman" w:hAnsi="Times New Roman" w:cs="Times New Roman"/>
          <w:b/>
          <w:sz w:val="32"/>
          <w:szCs w:val="32"/>
        </w:rPr>
        <w:t xml:space="preserve"> muutmise</w:t>
      </w:r>
      <w:r w:rsidR="00C41D4C">
        <w:rPr>
          <w:rFonts w:ascii="Times New Roman" w:hAnsi="Times New Roman" w:cs="Times New Roman"/>
          <w:b/>
          <w:sz w:val="32"/>
          <w:szCs w:val="32"/>
        </w:rPr>
        <w:t xml:space="preserve"> </w:t>
      </w:r>
      <w:r w:rsidRPr="00F70273" w:rsidR="00D7617C">
        <w:rPr>
          <w:rFonts w:ascii="Times New Roman" w:hAnsi="Times New Roman" w:cs="Times New Roman"/>
          <w:b/>
          <w:sz w:val="32"/>
          <w:szCs w:val="32"/>
        </w:rPr>
        <w:t>seadus (</w:t>
      </w:r>
      <w:r w:rsidR="00857E86">
        <w:rPr>
          <w:rFonts w:ascii="Times New Roman" w:hAnsi="Times New Roman" w:cs="Times New Roman"/>
          <w:b/>
          <w:sz w:val="32"/>
          <w:szCs w:val="32"/>
        </w:rPr>
        <w:t>t</w:t>
      </w:r>
      <w:r w:rsidRPr="00857E86" w:rsidR="00857E86">
        <w:rPr>
          <w:rFonts w:ascii="Times New Roman" w:hAnsi="Times New Roman" w:cs="Times New Roman"/>
          <w:b/>
          <w:sz w:val="32"/>
          <w:szCs w:val="32"/>
        </w:rPr>
        <w:t>eabevahetus</w:t>
      </w:r>
      <w:r w:rsidR="00C360D6">
        <w:rPr>
          <w:rFonts w:ascii="Times New Roman" w:hAnsi="Times New Roman" w:cs="Times New Roman"/>
          <w:b/>
          <w:bCs/>
          <w:sz w:val="32"/>
          <w:szCs w:val="32"/>
        </w:rPr>
        <w:t xml:space="preserve"> Euroopa Liidu liikmesriikide vahel ja Europoliga</w:t>
      </w:r>
      <w:r w:rsidR="00857E86">
        <w:rPr>
          <w:rFonts w:ascii="Times New Roman" w:hAnsi="Times New Roman" w:cs="Times New Roman"/>
          <w:b/>
          <w:sz w:val="32"/>
          <w:szCs w:val="32"/>
        </w:rPr>
        <w:t>)</w:t>
      </w:r>
    </w:p>
    <w:p w:rsidRPr="007A19E3" w:rsidR="0026327A" w:rsidP="001E4AD1" w:rsidRDefault="0026327A" w14:paraId="54BAFE54" w14:textId="24BBB05D">
      <w:pPr>
        <w:spacing w:after="0" w:line="240" w:lineRule="auto"/>
        <w:jc w:val="center"/>
        <w:rPr>
          <w:rFonts w:ascii="Times New Roman" w:hAnsi="Times New Roman" w:cs="Times New Roman"/>
          <w:sz w:val="24"/>
          <w:szCs w:val="24"/>
        </w:rPr>
      </w:pPr>
    </w:p>
    <w:p w:rsidRPr="004A1C6F" w:rsidR="0026327A" w:rsidP="001E4AD1" w:rsidRDefault="00A21F07" w14:paraId="0487C75E" w14:textId="77777777">
      <w:pPr>
        <w:spacing w:after="0" w:line="240" w:lineRule="auto"/>
        <w:jc w:val="both"/>
        <w:rPr>
          <w:rFonts w:ascii="Times New Roman" w:hAnsi="Times New Roman" w:cs="Times New Roman"/>
          <w:b/>
          <w:sz w:val="24"/>
          <w:szCs w:val="24"/>
        </w:rPr>
      </w:pPr>
      <w:r w:rsidRPr="004A1C6F">
        <w:rPr>
          <w:rFonts w:ascii="Times New Roman" w:hAnsi="Times New Roman" w:cs="Times New Roman"/>
          <w:b/>
          <w:sz w:val="24"/>
          <w:szCs w:val="24"/>
        </w:rPr>
        <w:t xml:space="preserve">§ 1. </w:t>
      </w:r>
      <w:r w:rsidRPr="004A1C6F" w:rsidR="003D660A">
        <w:rPr>
          <w:rFonts w:ascii="Times New Roman" w:hAnsi="Times New Roman" w:cs="Times New Roman"/>
          <w:b/>
          <w:sz w:val="24"/>
          <w:szCs w:val="24"/>
        </w:rPr>
        <w:t>Kriminaalmenetluse seadustiku muutmine</w:t>
      </w:r>
    </w:p>
    <w:p w:rsidRPr="004A1C6F" w:rsidR="00A21F07" w:rsidP="001E4AD1" w:rsidRDefault="00A21F07" w14:paraId="67F81AEB" w14:textId="77777777">
      <w:pPr>
        <w:spacing w:after="0" w:line="240" w:lineRule="auto"/>
        <w:jc w:val="both"/>
        <w:rPr>
          <w:rFonts w:ascii="Times New Roman" w:hAnsi="Times New Roman" w:cs="Times New Roman"/>
          <w:sz w:val="24"/>
          <w:szCs w:val="24"/>
        </w:rPr>
      </w:pPr>
    </w:p>
    <w:p w:rsidRPr="004A1C6F" w:rsidR="00A21F07" w:rsidP="001E4AD1" w:rsidRDefault="003D660A" w14:paraId="342D84EF" w14:textId="77777777">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Kriminaalmenetluse seadustikus</w:t>
      </w:r>
      <w:r w:rsidRPr="004A1C6F" w:rsidR="00A21F07">
        <w:rPr>
          <w:rFonts w:ascii="Times New Roman" w:hAnsi="Times New Roman" w:cs="Times New Roman"/>
          <w:sz w:val="24"/>
          <w:szCs w:val="24"/>
        </w:rPr>
        <w:t xml:space="preserve"> tehakse järgmised muudatused:</w:t>
      </w:r>
    </w:p>
    <w:p w:rsidRPr="004A1C6F" w:rsidR="00A21F07" w:rsidP="001E4AD1" w:rsidRDefault="00A21F07" w14:paraId="51519D50" w14:textId="77777777">
      <w:pPr>
        <w:spacing w:after="0" w:line="240" w:lineRule="auto"/>
        <w:jc w:val="both"/>
        <w:rPr>
          <w:rFonts w:ascii="Times New Roman" w:hAnsi="Times New Roman" w:cs="Times New Roman"/>
          <w:sz w:val="24"/>
          <w:szCs w:val="24"/>
        </w:rPr>
      </w:pPr>
    </w:p>
    <w:p w:rsidR="00422598" w:rsidP="001E4AD1" w:rsidRDefault="00D7617C" w14:paraId="0554AE6F" w14:textId="77777777">
      <w:pPr>
        <w:spacing w:after="0" w:line="240" w:lineRule="auto"/>
        <w:jc w:val="both"/>
        <w:rPr>
          <w:rFonts w:ascii="Times New Roman" w:hAnsi="Times New Roman" w:cs="Times New Roman"/>
          <w:sz w:val="24"/>
          <w:szCs w:val="24"/>
        </w:rPr>
      </w:pPr>
      <w:r w:rsidRPr="004A1C6F">
        <w:rPr>
          <w:rFonts w:ascii="Times New Roman" w:hAnsi="Times New Roman" w:cs="Times New Roman"/>
          <w:b/>
          <w:sz w:val="24"/>
          <w:szCs w:val="24"/>
        </w:rPr>
        <w:t>1)</w:t>
      </w:r>
      <w:r w:rsidRPr="004A1C6F">
        <w:rPr>
          <w:rFonts w:ascii="Times New Roman" w:hAnsi="Times New Roman" w:cs="Times New Roman"/>
          <w:sz w:val="24"/>
          <w:szCs w:val="24"/>
        </w:rPr>
        <w:t xml:space="preserve"> </w:t>
      </w:r>
      <w:r w:rsidRPr="004A1C6F" w:rsidR="00F94723">
        <w:rPr>
          <w:rFonts w:ascii="Times New Roman" w:hAnsi="Times New Roman" w:cs="Times New Roman"/>
          <w:sz w:val="24"/>
          <w:szCs w:val="24"/>
        </w:rPr>
        <w:t xml:space="preserve">seaduse </w:t>
      </w:r>
      <w:r w:rsidR="00F94723">
        <w:rPr>
          <w:rFonts w:ascii="Times New Roman" w:hAnsi="Times New Roman" w:cs="Times New Roman"/>
          <w:sz w:val="24"/>
          <w:szCs w:val="24"/>
        </w:rPr>
        <w:t>19</w:t>
      </w:r>
      <w:r w:rsidRPr="004A1C6F" w:rsidR="00F94723">
        <w:rPr>
          <w:rFonts w:ascii="Times New Roman" w:hAnsi="Times New Roman" w:cs="Times New Roman"/>
          <w:sz w:val="24"/>
          <w:szCs w:val="24"/>
        </w:rPr>
        <w:t xml:space="preserve">. peatüki </w:t>
      </w:r>
      <w:r w:rsidR="00F94723">
        <w:rPr>
          <w:rFonts w:ascii="Times New Roman" w:hAnsi="Times New Roman" w:cs="Times New Roman"/>
          <w:sz w:val="24"/>
          <w:szCs w:val="24"/>
        </w:rPr>
        <w:t xml:space="preserve">8. jao </w:t>
      </w:r>
      <w:r w:rsidRPr="004A1C6F" w:rsidR="00F94723">
        <w:rPr>
          <w:rFonts w:ascii="Times New Roman" w:hAnsi="Times New Roman" w:cs="Times New Roman"/>
          <w:sz w:val="24"/>
          <w:szCs w:val="24"/>
        </w:rPr>
        <w:t>9</w:t>
      </w:r>
      <w:r w:rsidR="00F94723">
        <w:rPr>
          <w:rFonts w:ascii="Times New Roman" w:hAnsi="Times New Roman" w:cs="Times New Roman"/>
          <w:sz w:val="24"/>
          <w:szCs w:val="24"/>
        </w:rPr>
        <w:t>.</w:t>
      </w:r>
      <w:r w:rsidRPr="004A1C6F" w:rsidR="00F94723">
        <w:rPr>
          <w:rFonts w:ascii="Times New Roman" w:hAnsi="Times New Roman" w:cs="Times New Roman"/>
          <w:sz w:val="24"/>
          <w:szCs w:val="24"/>
        </w:rPr>
        <w:t xml:space="preserve"> jaotis</w:t>
      </w:r>
      <w:r w:rsidR="00422598">
        <w:rPr>
          <w:rFonts w:ascii="Times New Roman" w:hAnsi="Times New Roman" w:cs="Times New Roman"/>
          <w:sz w:val="24"/>
          <w:szCs w:val="24"/>
        </w:rPr>
        <w:t xml:space="preserve"> tunnistatakse kehtetuks;</w:t>
      </w:r>
    </w:p>
    <w:p w:rsidR="00422598" w:rsidP="001E4AD1" w:rsidRDefault="00422598" w14:paraId="6F2C25E4" w14:textId="77777777">
      <w:pPr>
        <w:spacing w:after="0" w:line="240" w:lineRule="auto"/>
        <w:jc w:val="both"/>
        <w:rPr>
          <w:rFonts w:ascii="Times New Roman" w:hAnsi="Times New Roman" w:cs="Times New Roman"/>
          <w:sz w:val="24"/>
          <w:szCs w:val="24"/>
        </w:rPr>
      </w:pPr>
    </w:p>
    <w:p w:rsidRPr="004A1C6F" w:rsidR="007A19E3" w:rsidP="001E4AD1" w:rsidRDefault="00422598" w14:paraId="430CF3C2" w14:textId="51C6ABFA">
      <w:pPr>
        <w:spacing w:after="0" w:line="240" w:lineRule="auto"/>
        <w:jc w:val="both"/>
        <w:rPr>
          <w:rFonts w:ascii="Times New Roman" w:hAnsi="Times New Roman" w:cs="Times New Roman"/>
          <w:sz w:val="24"/>
          <w:szCs w:val="24"/>
        </w:rPr>
      </w:pPr>
      <w:r w:rsidRPr="00D76574">
        <w:rPr>
          <w:rFonts w:ascii="Times New Roman" w:hAnsi="Times New Roman" w:cs="Times New Roman"/>
          <w:b/>
          <w:bCs/>
          <w:sz w:val="24"/>
          <w:szCs w:val="24"/>
        </w:rPr>
        <w:t>2)</w:t>
      </w:r>
      <w:r w:rsidRPr="004A1C6F" w:rsidR="00F94723">
        <w:rPr>
          <w:rFonts w:ascii="Times New Roman" w:hAnsi="Times New Roman" w:cs="Times New Roman"/>
          <w:sz w:val="24"/>
          <w:szCs w:val="24"/>
        </w:rPr>
        <w:t xml:space="preserve"> </w:t>
      </w:r>
      <w:r>
        <w:rPr>
          <w:rFonts w:ascii="Times New Roman" w:hAnsi="Times New Roman" w:cs="Times New Roman"/>
          <w:sz w:val="24"/>
          <w:szCs w:val="24"/>
        </w:rPr>
        <w:t xml:space="preserve">seaduse </w:t>
      </w:r>
      <w:bookmarkStart w:name="_Hlk201059657" w:id="1"/>
      <w:r>
        <w:rPr>
          <w:rFonts w:ascii="Times New Roman" w:hAnsi="Times New Roman" w:cs="Times New Roman"/>
          <w:sz w:val="24"/>
          <w:szCs w:val="24"/>
        </w:rPr>
        <w:t>19</w:t>
      </w:r>
      <w:r w:rsidRPr="004A1C6F">
        <w:rPr>
          <w:rFonts w:ascii="Times New Roman" w:hAnsi="Times New Roman" w:cs="Times New Roman"/>
          <w:sz w:val="24"/>
          <w:szCs w:val="24"/>
        </w:rPr>
        <w:t xml:space="preserve">. peatüki </w:t>
      </w:r>
      <w:r>
        <w:rPr>
          <w:rFonts w:ascii="Times New Roman" w:hAnsi="Times New Roman" w:cs="Times New Roman"/>
          <w:sz w:val="24"/>
          <w:szCs w:val="24"/>
        </w:rPr>
        <w:t xml:space="preserve">8. jagu täiendatakse 10. jaotisega </w:t>
      </w:r>
      <w:bookmarkEnd w:id="1"/>
      <w:r>
        <w:rPr>
          <w:rFonts w:ascii="Times New Roman" w:hAnsi="Times New Roman" w:cs="Times New Roman"/>
          <w:sz w:val="24"/>
          <w:szCs w:val="24"/>
        </w:rPr>
        <w:t>järgmises sõnastuses</w:t>
      </w:r>
      <w:r w:rsidRPr="004A1C6F" w:rsidR="007A19E3">
        <w:rPr>
          <w:rFonts w:ascii="Times New Roman" w:hAnsi="Times New Roman" w:cs="Times New Roman"/>
          <w:sz w:val="24"/>
          <w:szCs w:val="24"/>
        </w:rPr>
        <w:t>:</w:t>
      </w:r>
    </w:p>
    <w:p w:rsidRPr="004A1C6F" w:rsidR="00423C2C" w:rsidP="001E4AD1" w:rsidRDefault="00423C2C" w14:paraId="62F03051" w14:textId="77777777">
      <w:pPr>
        <w:spacing w:after="0" w:line="240" w:lineRule="auto"/>
        <w:jc w:val="both"/>
        <w:rPr>
          <w:rFonts w:ascii="Times New Roman" w:hAnsi="Times New Roman" w:cs="Times New Roman"/>
          <w:sz w:val="24"/>
          <w:szCs w:val="24"/>
        </w:rPr>
      </w:pPr>
    </w:p>
    <w:p w:rsidRPr="004A1C6F" w:rsidR="007A19E3" w:rsidP="001E4AD1" w:rsidRDefault="007A19E3" w14:paraId="337A8146" w14:textId="127C3A29">
      <w:pPr>
        <w:spacing w:after="0" w:line="240" w:lineRule="auto"/>
        <w:jc w:val="center"/>
        <w:rPr>
          <w:rFonts w:ascii="Times New Roman" w:hAnsi="Times New Roman" w:cs="Times New Roman"/>
          <w:b/>
          <w:bCs/>
          <w:sz w:val="24"/>
          <w:szCs w:val="24"/>
        </w:rPr>
      </w:pPr>
      <w:r w:rsidRPr="004A1C6F">
        <w:rPr>
          <w:rFonts w:ascii="Times New Roman" w:hAnsi="Times New Roman" w:cs="Times New Roman"/>
          <w:sz w:val="24"/>
          <w:szCs w:val="24"/>
        </w:rPr>
        <w:t>„</w:t>
      </w:r>
      <w:r w:rsidR="00422598">
        <w:rPr>
          <w:rFonts w:ascii="Times New Roman" w:hAnsi="Times New Roman" w:cs="Times New Roman"/>
          <w:b/>
          <w:bCs/>
          <w:sz w:val="24"/>
          <w:szCs w:val="24"/>
        </w:rPr>
        <w:t>10</w:t>
      </w:r>
      <w:r w:rsidRPr="004A1C6F">
        <w:rPr>
          <w:rFonts w:ascii="Times New Roman" w:hAnsi="Times New Roman" w:cs="Times New Roman"/>
          <w:b/>
          <w:bCs/>
          <w:sz w:val="24"/>
          <w:szCs w:val="24"/>
        </w:rPr>
        <w:t>. jaotis</w:t>
      </w:r>
    </w:p>
    <w:p w:rsidRPr="004A1C6F" w:rsidR="00F94723" w:rsidP="001E4AD1" w:rsidRDefault="00F94723" w14:paraId="7DBE18D7" w14:textId="51FB249E">
      <w:pPr>
        <w:spacing w:after="0" w:line="240" w:lineRule="auto"/>
        <w:jc w:val="center"/>
        <w:rPr>
          <w:rFonts w:ascii="Times New Roman" w:hAnsi="Times New Roman" w:cs="Times New Roman"/>
          <w:sz w:val="24"/>
          <w:szCs w:val="24"/>
        </w:rPr>
      </w:pPr>
      <w:bookmarkStart w:name="_Hlk194413655" w:id="2"/>
      <w:r w:rsidRPr="004A1C6F">
        <w:rPr>
          <w:rFonts w:ascii="Times New Roman" w:hAnsi="Times New Roman" w:cs="Times New Roman"/>
          <w:b/>
          <w:bCs/>
          <w:sz w:val="24"/>
          <w:szCs w:val="24"/>
        </w:rPr>
        <w:t>Teabevahet</w:t>
      </w:r>
      <w:r w:rsidR="001E4AD1">
        <w:rPr>
          <w:rFonts w:ascii="Times New Roman" w:hAnsi="Times New Roman" w:cs="Times New Roman"/>
          <w:b/>
          <w:bCs/>
          <w:sz w:val="24"/>
          <w:szCs w:val="24"/>
        </w:rPr>
        <w:t>us</w:t>
      </w:r>
      <w:r w:rsidRPr="004A1C6F">
        <w:rPr>
          <w:rFonts w:ascii="Times New Roman" w:hAnsi="Times New Roman" w:cs="Times New Roman"/>
          <w:b/>
          <w:bCs/>
          <w:sz w:val="24"/>
          <w:szCs w:val="24"/>
        </w:rPr>
        <w:t xml:space="preserve"> Euroopa Liidu liikmesriikide vahel ja Europoliga</w:t>
      </w:r>
    </w:p>
    <w:bookmarkEnd w:id="2"/>
    <w:p w:rsidRPr="004A1C6F" w:rsidR="00F94723" w:rsidP="001E4AD1" w:rsidRDefault="00F94723" w14:paraId="00CBFC13" w14:textId="77777777">
      <w:pPr>
        <w:spacing w:after="0" w:line="240" w:lineRule="auto"/>
        <w:jc w:val="center"/>
        <w:rPr>
          <w:rFonts w:ascii="Times New Roman" w:hAnsi="Times New Roman" w:cs="Times New Roman"/>
          <w:sz w:val="24"/>
          <w:szCs w:val="24"/>
        </w:rPr>
      </w:pPr>
    </w:p>
    <w:p w:rsidRPr="00F94723" w:rsidR="00B4534E" w:rsidP="001E4AD1" w:rsidRDefault="0024261E" w14:paraId="2E98ED4B" w14:textId="27869BA4">
      <w:pPr>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1. </w:t>
      </w:r>
      <w:proofErr w:type="spellStart"/>
      <w:r w:rsidRPr="00D76574" w:rsidR="00B4534E">
        <w:rPr>
          <w:rFonts w:ascii="Times New Roman" w:hAnsi="Times New Roman" w:cs="Times New Roman"/>
          <w:b/>
          <w:bCs/>
          <w:sz w:val="24"/>
          <w:szCs w:val="24"/>
        </w:rPr>
        <w:t>a</w:t>
      </w:r>
      <w:r w:rsidRPr="00D76574" w:rsidR="00B4534E">
        <w:rPr>
          <w:rFonts w:ascii="Times New Roman" w:hAnsi="Times New Roman" w:cs="Times New Roman"/>
          <w:b/>
          <w:sz w:val="24"/>
          <w:szCs w:val="24"/>
        </w:rPr>
        <w:t>lljaotis</w:t>
      </w:r>
      <w:proofErr w:type="spellEnd"/>
    </w:p>
    <w:p w:rsidRPr="00F94723" w:rsidR="00B4534E" w:rsidP="00A17A86" w:rsidRDefault="00B4534E" w14:paraId="6F29CA94" w14:textId="42329D53">
      <w:pPr>
        <w:pStyle w:val="Loendilik"/>
        <w:spacing w:after="0" w:line="240" w:lineRule="auto"/>
        <w:ind w:left="0"/>
        <w:jc w:val="center"/>
        <w:rPr>
          <w:rFonts w:ascii="Times New Roman" w:hAnsi="Times New Roman" w:cs="Times New Roman"/>
          <w:b/>
          <w:sz w:val="24"/>
          <w:szCs w:val="24"/>
        </w:rPr>
      </w:pPr>
      <w:bookmarkStart w:name="_Hlk180754329" w:id="3"/>
      <w:r w:rsidRPr="00F94723">
        <w:rPr>
          <w:rFonts w:ascii="Times New Roman" w:hAnsi="Times New Roman" w:cs="Times New Roman"/>
          <w:b/>
          <w:sz w:val="24"/>
          <w:szCs w:val="24"/>
        </w:rPr>
        <w:t xml:space="preserve">Teabevahetuse </w:t>
      </w:r>
      <w:bookmarkStart w:name="_Hlk194413708" w:id="4"/>
      <w:r w:rsidRPr="00F94723">
        <w:rPr>
          <w:rFonts w:ascii="Times New Roman" w:hAnsi="Times New Roman" w:cs="Times New Roman"/>
          <w:b/>
          <w:sz w:val="24"/>
          <w:szCs w:val="24"/>
        </w:rPr>
        <w:t>üld</w:t>
      </w:r>
      <w:r w:rsidR="00E93BDF">
        <w:rPr>
          <w:rFonts w:ascii="Times New Roman" w:hAnsi="Times New Roman" w:cs="Times New Roman"/>
          <w:b/>
          <w:sz w:val="24"/>
          <w:szCs w:val="24"/>
        </w:rPr>
        <w:t>nõuded</w:t>
      </w:r>
      <w:bookmarkEnd w:id="4"/>
    </w:p>
    <w:bookmarkEnd w:id="3"/>
    <w:p w:rsidRPr="004A1C6F" w:rsidR="007A19E3" w:rsidP="001E4AD1" w:rsidRDefault="007A19E3" w14:paraId="1061E645" w14:textId="77777777">
      <w:pPr>
        <w:spacing w:after="0" w:line="240" w:lineRule="auto"/>
        <w:jc w:val="center"/>
        <w:rPr>
          <w:rFonts w:ascii="Times New Roman" w:hAnsi="Times New Roman" w:cs="Times New Roman"/>
          <w:sz w:val="24"/>
          <w:szCs w:val="24"/>
        </w:rPr>
      </w:pPr>
    </w:p>
    <w:p w:rsidRPr="004A1C6F" w:rsidR="001A0557" w:rsidP="001E4AD1" w:rsidRDefault="001A0557" w14:paraId="6A77EBE6" w14:textId="4C35B79D">
      <w:pPr>
        <w:spacing w:after="0" w:line="240" w:lineRule="auto"/>
        <w:jc w:val="both"/>
        <w:rPr>
          <w:rFonts w:ascii="Times New Roman" w:hAnsi="Times New Roman" w:cs="Times New Roman"/>
          <w:b/>
          <w:bCs/>
          <w:sz w:val="24"/>
          <w:szCs w:val="24"/>
        </w:rPr>
      </w:pPr>
      <w:bookmarkStart w:name="_Hlk184212415" w:id="5"/>
      <w:bookmarkStart w:name="_Hlk192512068" w:id="6"/>
      <w:r w:rsidRPr="004A1C6F">
        <w:rPr>
          <w:rFonts w:ascii="Times New Roman" w:hAnsi="Times New Roman" w:cs="Times New Roman"/>
          <w:b/>
          <w:bCs/>
          <w:sz w:val="24"/>
          <w:szCs w:val="24"/>
        </w:rPr>
        <w:t xml:space="preserve">§ </w:t>
      </w:r>
      <w:r w:rsidRPr="004A1C6F" w:rsidR="00F94723">
        <w:rPr>
          <w:rFonts w:ascii="Times New Roman" w:hAnsi="Times New Roman" w:cs="Times New Roman"/>
          <w:b/>
          <w:bCs/>
          <w:sz w:val="24"/>
          <w:szCs w:val="24"/>
        </w:rPr>
        <w:t>508</w:t>
      </w:r>
      <w:r w:rsidR="00F94723">
        <w:rPr>
          <w:rFonts w:ascii="Times New Roman" w:hAnsi="Times New Roman" w:cs="Times New Roman"/>
          <w:b/>
          <w:bCs/>
          <w:sz w:val="24"/>
          <w:szCs w:val="24"/>
          <w:vertAlign w:val="superscript"/>
        </w:rPr>
        <w:t>85</w:t>
      </w:r>
      <w:bookmarkEnd w:id="5"/>
      <w:r w:rsidRPr="004A1C6F">
        <w:rPr>
          <w:rFonts w:ascii="Times New Roman" w:hAnsi="Times New Roman" w:cs="Times New Roman"/>
          <w:b/>
          <w:bCs/>
          <w:sz w:val="24"/>
          <w:szCs w:val="24"/>
        </w:rPr>
        <w:t xml:space="preserve">. </w:t>
      </w:r>
      <w:bookmarkEnd w:id="6"/>
      <w:r w:rsidRPr="004A1C6F">
        <w:rPr>
          <w:rFonts w:ascii="Times New Roman" w:hAnsi="Times New Roman" w:cs="Times New Roman"/>
          <w:b/>
          <w:bCs/>
          <w:sz w:val="24"/>
          <w:szCs w:val="24"/>
        </w:rPr>
        <w:t>Teabevahet</w:t>
      </w:r>
      <w:r w:rsidR="006E028C">
        <w:rPr>
          <w:rFonts w:ascii="Times New Roman" w:hAnsi="Times New Roman" w:cs="Times New Roman"/>
          <w:b/>
          <w:bCs/>
          <w:sz w:val="24"/>
          <w:szCs w:val="24"/>
        </w:rPr>
        <w:t>us</w:t>
      </w:r>
      <w:r w:rsidR="00801AC3">
        <w:rPr>
          <w:rFonts w:ascii="Times New Roman" w:hAnsi="Times New Roman" w:cs="Times New Roman"/>
          <w:b/>
          <w:bCs/>
          <w:sz w:val="24"/>
          <w:szCs w:val="24"/>
        </w:rPr>
        <w:t>e korraldus</w:t>
      </w:r>
    </w:p>
    <w:p w:rsidRPr="004A1C6F" w:rsidR="001A0557" w:rsidP="001E4AD1" w:rsidRDefault="001A0557" w14:paraId="15A1D470" w14:textId="0984DF44">
      <w:pPr>
        <w:spacing w:after="0" w:line="240" w:lineRule="auto"/>
        <w:jc w:val="both"/>
        <w:rPr>
          <w:rFonts w:ascii="Times New Roman" w:hAnsi="Times New Roman" w:cs="Times New Roman"/>
          <w:bCs/>
          <w:sz w:val="24"/>
          <w:szCs w:val="24"/>
        </w:rPr>
      </w:pPr>
    </w:p>
    <w:p w:rsidR="00CA417D" w:rsidP="001E4AD1" w:rsidRDefault="001A0557" w14:paraId="05C9F1E7" w14:textId="5E5FF2D9">
      <w:pPr>
        <w:spacing w:after="0" w:line="240" w:lineRule="auto"/>
        <w:jc w:val="both"/>
        <w:rPr>
          <w:rFonts w:ascii="Times New Roman" w:hAnsi="Times New Roman" w:cs="Times New Roman"/>
          <w:bCs/>
          <w:sz w:val="24"/>
          <w:szCs w:val="24"/>
        </w:rPr>
      </w:pPr>
      <w:bookmarkStart w:name="_Hlk174008096" w:id="7"/>
      <w:r w:rsidRPr="004A1C6F">
        <w:rPr>
          <w:rFonts w:ascii="Times New Roman" w:hAnsi="Times New Roman" w:cs="Times New Roman"/>
          <w:bCs/>
          <w:sz w:val="24"/>
          <w:szCs w:val="24"/>
        </w:rPr>
        <w:t>(1)</w:t>
      </w:r>
      <w:bookmarkStart w:name="_Hlk166836365" w:id="8"/>
      <w:r w:rsidR="0051405E">
        <w:rPr>
          <w:rFonts w:ascii="Times New Roman" w:hAnsi="Times New Roman" w:cs="Times New Roman"/>
          <w:bCs/>
          <w:sz w:val="24"/>
          <w:szCs w:val="24"/>
        </w:rPr>
        <w:t> </w:t>
      </w:r>
      <w:r w:rsidR="00D55D19">
        <w:rPr>
          <w:rFonts w:ascii="Times New Roman" w:hAnsi="Times New Roman" w:cs="Times New Roman"/>
          <w:bCs/>
          <w:sz w:val="24"/>
          <w:szCs w:val="24"/>
        </w:rPr>
        <w:t>Kuri</w:t>
      </w:r>
      <w:r w:rsidRPr="004A1C6F">
        <w:rPr>
          <w:rFonts w:ascii="Times New Roman" w:hAnsi="Times New Roman" w:cs="Times New Roman"/>
          <w:bCs/>
          <w:sz w:val="24"/>
          <w:szCs w:val="24"/>
        </w:rPr>
        <w:t>tegude avastamise</w:t>
      </w:r>
      <w:r w:rsidR="009A0FD6">
        <w:rPr>
          <w:rFonts w:ascii="Times New Roman" w:hAnsi="Times New Roman" w:cs="Times New Roman"/>
          <w:bCs/>
          <w:sz w:val="24"/>
          <w:szCs w:val="24"/>
        </w:rPr>
        <w:t>ks</w:t>
      </w:r>
      <w:r w:rsidRPr="004A1C6F">
        <w:rPr>
          <w:rFonts w:ascii="Times New Roman" w:hAnsi="Times New Roman" w:cs="Times New Roman"/>
          <w:bCs/>
          <w:sz w:val="24"/>
          <w:szCs w:val="24"/>
        </w:rPr>
        <w:t>, tõkestamise</w:t>
      </w:r>
      <w:r w:rsidR="006E028C">
        <w:rPr>
          <w:rFonts w:ascii="Times New Roman" w:hAnsi="Times New Roman" w:cs="Times New Roman"/>
          <w:bCs/>
          <w:sz w:val="24"/>
          <w:szCs w:val="24"/>
        </w:rPr>
        <w:t>ks</w:t>
      </w:r>
      <w:r w:rsidRPr="004A1C6F">
        <w:rPr>
          <w:rFonts w:ascii="Times New Roman" w:hAnsi="Times New Roman" w:cs="Times New Roman"/>
          <w:bCs/>
          <w:sz w:val="24"/>
          <w:szCs w:val="24"/>
        </w:rPr>
        <w:t xml:space="preserve"> </w:t>
      </w:r>
      <w:r w:rsidR="009A0FD6">
        <w:rPr>
          <w:rFonts w:ascii="Times New Roman" w:hAnsi="Times New Roman" w:cs="Times New Roman"/>
          <w:bCs/>
          <w:sz w:val="24"/>
          <w:szCs w:val="24"/>
        </w:rPr>
        <w:t>ja</w:t>
      </w:r>
      <w:r w:rsidRPr="004A1C6F" w:rsidR="006E028C">
        <w:rPr>
          <w:rFonts w:ascii="Times New Roman" w:hAnsi="Times New Roman" w:cs="Times New Roman"/>
          <w:bCs/>
          <w:sz w:val="24"/>
          <w:szCs w:val="24"/>
        </w:rPr>
        <w:t xml:space="preserve"> </w:t>
      </w:r>
      <w:r w:rsidRPr="0058754C">
        <w:rPr>
          <w:rFonts w:ascii="Times New Roman" w:hAnsi="Times New Roman" w:cs="Times New Roman"/>
          <w:bCs/>
          <w:sz w:val="24"/>
          <w:szCs w:val="24"/>
        </w:rPr>
        <w:t>menetl</w:t>
      </w:r>
      <w:r w:rsidRPr="0058754C" w:rsidR="009A0FD6">
        <w:rPr>
          <w:rFonts w:ascii="Times New Roman" w:hAnsi="Times New Roman" w:cs="Times New Roman"/>
          <w:bCs/>
          <w:sz w:val="24"/>
          <w:szCs w:val="24"/>
        </w:rPr>
        <w:t>emiseks</w:t>
      </w:r>
      <w:r w:rsidRPr="0058754C">
        <w:rPr>
          <w:rFonts w:ascii="Times New Roman" w:hAnsi="Times New Roman" w:cs="Times New Roman"/>
          <w:sz w:val="24"/>
          <w:szCs w:val="24"/>
        </w:rPr>
        <w:t xml:space="preserve"> </w:t>
      </w:r>
      <w:bookmarkEnd w:id="8"/>
      <w:r w:rsidRPr="008F3DF7" w:rsidR="00C50E2E">
        <w:rPr>
          <w:rFonts w:ascii="Times New Roman" w:hAnsi="Times New Roman" w:cs="Times New Roman"/>
          <w:bCs/>
          <w:sz w:val="24"/>
          <w:szCs w:val="24"/>
        </w:rPr>
        <w:t>vaheta</w:t>
      </w:r>
      <w:r w:rsidR="00C50E2E">
        <w:rPr>
          <w:rFonts w:ascii="Times New Roman" w:hAnsi="Times New Roman" w:cs="Times New Roman"/>
          <w:bCs/>
          <w:sz w:val="24"/>
          <w:szCs w:val="24"/>
        </w:rPr>
        <w:t xml:space="preserve">vad </w:t>
      </w:r>
      <w:r w:rsidR="008414A6">
        <w:rPr>
          <w:rFonts w:ascii="Times New Roman" w:hAnsi="Times New Roman" w:cs="Times New Roman"/>
          <w:bCs/>
          <w:sz w:val="24"/>
          <w:szCs w:val="24"/>
        </w:rPr>
        <w:t>käesoleva seadustiku § 508</w:t>
      </w:r>
      <w:r w:rsidR="008414A6">
        <w:rPr>
          <w:rFonts w:ascii="Times New Roman" w:hAnsi="Times New Roman" w:cs="Times New Roman"/>
          <w:bCs/>
          <w:sz w:val="24"/>
          <w:szCs w:val="24"/>
          <w:vertAlign w:val="superscript"/>
        </w:rPr>
        <w:t>86</w:t>
      </w:r>
      <w:r w:rsidR="008414A6">
        <w:rPr>
          <w:rFonts w:ascii="Times New Roman" w:hAnsi="Times New Roman" w:cs="Times New Roman"/>
          <w:bCs/>
          <w:sz w:val="24"/>
          <w:szCs w:val="24"/>
        </w:rPr>
        <w:t xml:space="preserve"> lõikes 1 nimetatud </w:t>
      </w:r>
      <w:r w:rsidR="006B5E95">
        <w:rPr>
          <w:rFonts w:ascii="Times New Roman" w:hAnsi="Times New Roman" w:cs="Times New Roman"/>
          <w:bCs/>
          <w:sz w:val="24"/>
          <w:szCs w:val="24"/>
        </w:rPr>
        <w:t xml:space="preserve">ühtne kontaktpunkt ja </w:t>
      </w:r>
      <w:r w:rsidRPr="004A1C6F" w:rsidR="00C50E2E">
        <w:rPr>
          <w:rFonts w:ascii="Times New Roman" w:hAnsi="Times New Roman" w:cs="Times New Roman"/>
          <w:sz w:val="24"/>
          <w:szCs w:val="24"/>
        </w:rPr>
        <w:t>uurimisasutus</w:t>
      </w:r>
      <w:r w:rsidRPr="004A1C6F" w:rsidR="00C50E2E">
        <w:rPr>
          <w:rFonts w:ascii="Times New Roman" w:hAnsi="Times New Roman" w:cs="Times New Roman"/>
          <w:bCs/>
          <w:sz w:val="24"/>
          <w:szCs w:val="24"/>
        </w:rPr>
        <w:t xml:space="preserve"> </w:t>
      </w:r>
      <w:r w:rsidRPr="004A1C6F" w:rsidR="006E028C">
        <w:rPr>
          <w:rFonts w:ascii="Times New Roman" w:hAnsi="Times New Roman" w:cs="Times New Roman"/>
          <w:bCs/>
          <w:sz w:val="24"/>
          <w:szCs w:val="24"/>
        </w:rPr>
        <w:t>teavet</w:t>
      </w:r>
      <w:r w:rsidR="00CA417D">
        <w:rPr>
          <w:rFonts w:ascii="Times New Roman" w:hAnsi="Times New Roman" w:cs="Times New Roman"/>
          <w:bCs/>
          <w:sz w:val="24"/>
          <w:szCs w:val="24"/>
        </w:rPr>
        <w:t>:</w:t>
      </w:r>
    </w:p>
    <w:p w:rsidR="00E33DA6" w:rsidP="001E4AD1" w:rsidRDefault="00CA417D" w14:paraId="3428120D" w14:textId="22F518A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CA279C">
        <w:rPr>
          <w:rFonts w:ascii="Times New Roman" w:hAnsi="Times New Roman" w:cs="Times New Roman"/>
          <w:bCs/>
          <w:sz w:val="24"/>
          <w:szCs w:val="24"/>
        </w:rPr>
        <w:t> </w:t>
      </w:r>
      <w:r w:rsidRPr="004A1C6F" w:rsidR="001A0557">
        <w:rPr>
          <w:rFonts w:ascii="Times New Roman" w:hAnsi="Times New Roman" w:cs="Times New Roman"/>
          <w:bCs/>
          <w:sz w:val="24"/>
          <w:szCs w:val="24"/>
        </w:rPr>
        <w:t xml:space="preserve">teise Euroopa Liidu </w:t>
      </w:r>
      <w:r w:rsidRPr="004A1C6F" w:rsidR="007463CE">
        <w:rPr>
          <w:rFonts w:ascii="Times New Roman" w:hAnsi="Times New Roman" w:cs="Times New Roman"/>
          <w:bCs/>
          <w:sz w:val="24"/>
          <w:szCs w:val="24"/>
        </w:rPr>
        <w:t>liikmesrii</w:t>
      </w:r>
      <w:r w:rsidR="006E028C">
        <w:rPr>
          <w:rFonts w:ascii="Times New Roman" w:hAnsi="Times New Roman" w:cs="Times New Roman"/>
          <w:bCs/>
          <w:sz w:val="24"/>
          <w:szCs w:val="24"/>
        </w:rPr>
        <w:t>g</w:t>
      </w:r>
      <w:r w:rsidRPr="004A1C6F" w:rsidR="007463CE">
        <w:rPr>
          <w:rFonts w:ascii="Times New Roman" w:hAnsi="Times New Roman" w:cs="Times New Roman"/>
          <w:bCs/>
          <w:sz w:val="24"/>
          <w:szCs w:val="24"/>
        </w:rPr>
        <w:t>i</w:t>
      </w:r>
      <w:r w:rsidR="00CA279C">
        <w:rPr>
          <w:rFonts w:ascii="Times New Roman" w:hAnsi="Times New Roman" w:cs="Times New Roman"/>
          <w:bCs/>
          <w:sz w:val="24"/>
          <w:szCs w:val="24"/>
        </w:rPr>
        <w:t xml:space="preserve"> (edaspidi käesolevas jaotises </w:t>
      </w:r>
      <w:r w:rsidRPr="006C1E6F" w:rsidR="00CA279C">
        <w:rPr>
          <w:rFonts w:ascii="Times New Roman" w:hAnsi="Times New Roman" w:cs="Times New Roman"/>
          <w:i/>
          <w:sz w:val="24"/>
          <w:szCs w:val="24"/>
        </w:rPr>
        <w:t>liikmesriik</w:t>
      </w:r>
      <w:r w:rsidR="00CA279C">
        <w:rPr>
          <w:rFonts w:ascii="Times New Roman" w:hAnsi="Times New Roman" w:cs="Times New Roman"/>
          <w:bCs/>
          <w:sz w:val="24"/>
          <w:szCs w:val="24"/>
        </w:rPr>
        <w:t>)</w:t>
      </w:r>
      <w:r w:rsidRPr="004A1C6F" w:rsidR="007463CE">
        <w:rPr>
          <w:rFonts w:ascii="Times New Roman" w:hAnsi="Times New Roman" w:cs="Times New Roman"/>
          <w:bCs/>
          <w:sz w:val="24"/>
          <w:szCs w:val="24"/>
        </w:rPr>
        <w:t xml:space="preserve"> </w:t>
      </w:r>
      <w:r w:rsidR="00C37E01">
        <w:rPr>
          <w:rFonts w:ascii="Times New Roman" w:hAnsi="Times New Roman" w:cs="Times New Roman"/>
          <w:bCs/>
          <w:sz w:val="24"/>
          <w:szCs w:val="24"/>
        </w:rPr>
        <w:t>ühtse kontaktpunkti</w:t>
      </w:r>
      <w:r w:rsidR="00E33DA6">
        <w:rPr>
          <w:rFonts w:ascii="Times New Roman" w:hAnsi="Times New Roman" w:cs="Times New Roman"/>
          <w:bCs/>
          <w:sz w:val="24"/>
          <w:szCs w:val="24"/>
        </w:rPr>
        <w:t>ga;</w:t>
      </w:r>
    </w:p>
    <w:p w:rsidR="00CA417D" w:rsidP="001E4AD1" w:rsidRDefault="00E33DA6" w14:paraId="34A5DC43" w14:textId="16B441B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00CA279C">
        <w:rPr>
          <w:rFonts w:ascii="Times New Roman" w:hAnsi="Times New Roman" w:cs="Times New Roman"/>
          <w:bCs/>
          <w:sz w:val="24"/>
          <w:szCs w:val="24"/>
        </w:rPr>
        <w:t> </w:t>
      </w:r>
      <w:r>
        <w:rPr>
          <w:rFonts w:ascii="Times New Roman" w:hAnsi="Times New Roman" w:cs="Times New Roman"/>
          <w:bCs/>
          <w:sz w:val="24"/>
          <w:szCs w:val="24"/>
        </w:rPr>
        <w:t>teise</w:t>
      </w:r>
      <w:r w:rsidDel="00CA279C">
        <w:rPr>
          <w:rFonts w:ascii="Times New Roman" w:hAnsi="Times New Roman" w:cs="Times New Roman"/>
          <w:bCs/>
          <w:sz w:val="24"/>
          <w:szCs w:val="24"/>
        </w:rPr>
        <w:t xml:space="preserve"> </w:t>
      </w:r>
      <w:r>
        <w:rPr>
          <w:rFonts w:ascii="Times New Roman" w:hAnsi="Times New Roman" w:cs="Times New Roman"/>
          <w:bCs/>
          <w:sz w:val="24"/>
          <w:szCs w:val="24"/>
        </w:rPr>
        <w:t xml:space="preserve">liikmesriigi </w:t>
      </w:r>
      <w:r w:rsidRPr="004330DA">
        <w:rPr>
          <w:rFonts w:ascii="Times New Roman" w:hAnsi="Times New Roman" w:cs="Times New Roman"/>
          <w:bCs/>
          <w:sz w:val="24"/>
          <w:szCs w:val="24"/>
        </w:rPr>
        <w:t>politsei-, tolli- või muu asutus</w:t>
      </w:r>
      <w:r>
        <w:rPr>
          <w:rFonts w:ascii="Times New Roman" w:hAnsi="Times New Roman" w:cs="Times New Roman"/>
          <w:bCs/>
          <w:sz w:val="24"/>
          <w:szCs w:val="24"/>
        </w:rPr>
        <w:t>ega</w:t>
      </w:r>
      <w:r w:rsidRPr="004330DA">
        <w:rPr>
          <w:rFonts w:ascii="Times New Roman" w:hAnsi="Times New Roman" w:cs="Times New Roman"/>
          <w:bCs/>
          <w:sz w:val="24"/>
          <w:szCs w:val="24"/>
        </w:rPr>
        <w:t xml:space="preserve">, kes on </w:t>
      </w:r>
      <w:r w:rsidR="00CA279C">
        <w:rPr>
          <w:rFonts w:ascii="Times New Roman" w:hAnsi="Times New Roman" w:cs="Times New Roman"/>
          <w:bCs/>
          <w:sz w:val="24"/>
          <w:szCs w:val="24"/>
        </w:rPr>
        <w:t>liikmes</w:t>
      </w:r>
      <w:r w:rsidRPr="004330DA">
        <w:rPr>
          <w:rFonts w:ascii="Times New Roman" w:hAnsi="Times New Roman" w:cs="Times New Roman"/>
          <w:bCs/>
          <w:sz w:val="24"/>
          <w:szCs w:val="24"/>
        </w:rPr>
        <w:t xml:space="preserve">riigisisese õiguse kohaselt </w:t>
      </w:r>
      <w:r w:rsidR="008A4D3B">
        <w:rPr>
          <w:rFonts w:ascii="Times New Roman" w:hAnsi="Times New Roman" w:cs="Times New Roman"/>
          <w:bCs/>
          <w:sz w:val="24"/>
          <w:szCs w:val="24"/>
        </w:rPr>
        <w:t xml:space="preserve">volitatud ja </w:t>
      </w:r>
      <w:r w:rsidRPr="004330DA">
        <w:rPr>
          <w:rFonts w:ascii="Times New Roman" w:hAnsi="Times New Roman" w:cs="Times New Roman"/>
          <w:bCs/>
          <w:sz w:val="24"/>
          <w:szCs w:val="24"/>
        </w:rPr>
        <w:t xml:space="preserve">pädev </w:t>
      </w:r>
      <w:r w:rsidR="00340691">
        <w:rPr>
          <w:rFonts w:ascii="Times New Roman" w:hAnsi="Times New Roman" w:cs="Times New Roman"/>
          <w:bCs/>
          <w:sz w:val="24"/>
          <w:szCs w:val="24"/>
        </w:rPr>
        <w:t>kasutama riiklikku sundi</w:t>
      </w:r>
      <w:r w:rsidRPr="004330DA">
        <w:rPr>
          <w:rFonts w:ascii="Times New Roman" w:hAnsi="Times New Roman" w:cs="Times New Roman"/>
          <w:bCs/>
          <w:sz w:val="24"/>
          <w:szCs w:val="24"/>
        </w:rPr>
        <w:t xml:space="preserve"> </w:t>
      </w:r>
      <w:r>
        <w:rPr>
          <w:rFonts w:ascii="Times New Roman" w:hAnsi="Times New Roman" w:cs="Times New Roman"/>
          <w:bCs/>
          <w:sz w:val="24"/>
          <w:szCs w:val="24"/>
        </w:rPr>
        <w:t>kuri</w:t>
      </w:r>
      <w:r w:rsidRPr="004330DA">
        <w:rPr>
          <w:rFonts w:ascii="Times New Roman" w:hAnsi="Times New Roman" w:cs="Times New Roman"/>
          <w:bCs/>
          <w:sz w:val="24"/>
          <w:szCs w:val="24"/>
        </w:rPr>
        <w:t>te</w:t>
      </w:r>
      <w:r w:rsidR="008A4D3B">
        <w:rPr>
          <w:rFonts w:ascii="Times New Roman" w:hAnsi="Times New Roman" w:cs="Times New Roman"/>
          <w:bCs/>
          <w:sz w:val="24"/>
          <w:szCs w:val="24"/>
        </w:rPr>
        <w:t>o</w:t>
      </w:r>
      <w:r w:rsidRPr="004330DA">
        <w:rPr>
          <w:rFonts w:ascii="Times New Roman" w:hAnsi="Times New Roman" w:cs="Times New Roman"/>
          <w:bCs/>
          <w:sz w:val="24"/>
          <w:szCs w:val="24"/>
        </w:rPr>
        <w:t xml:space="preserve"> </w:t>
      </w:r>
      <w:r>
        <w:rPr>
          <w:rFonts w:ascii="Times New Roman" w:hAnsi="Times New Roman" w:cs="Times New Roman"/>
          <w:bCs/>
          <w:sz w:val="24"/>
          <w:szCs w:val="24"/>
        </w:rPr>
        <w:t xml:space="preserve">avastamiseks, </w:t>
      </w:r>
      <w:r w:rsidRPr="004330DA">
        <w:rPr>
          <w:rFonts w:ascii="Times New Roman" w:hAnsi="Times New Roman" w:cs="Times New Roman"/>
          <w:bCs/>
          <w:sz w:val="24"/>
          <w:szCs w:val="24"/>
        </w:rPr>
        <w:t>tõkestamiseks</w:t>
      </w:r>
      <w:r>
        <w:rPr>
          <w:rFonts w:ascii="Times New Roman" w:hAnsi="Times New Roman" w:cs="Times New Roman"/>
          <w:bCs/>
          <w:sz w:val="24"/>
          <w:szCs w:val="24"/>
        </w:rPr>
        <w:t xml:space="preserve"> või</w:t>
      </w:r>
      <w:r w:rsidRPr="004330DA">
        <w:rPr>
          <w:rFonts w:ascii="Times New Roman" w:hAnsi="Times New Roman" w:cs="Times New Roman"/>
          <w:bCs/>
          <w:sz w:val="24"/>
          <w:szCs w:val="24"/>
        </w:rPr>
        <w:t xml:space="preserve"> </w:t>
      </w:r>
      <w:r>
        <w:rPr>
          <w:rFonts w:ascii="Times New Roman" w:hAnsi="Times New Roman" w:cs="Times New Roman"/>
          <w:bCs/>
          <w:sz w:val="24"/>
          <w:szCs w:val="24"/>
        </w:rPr>
        <w:t>menetlemiseks</w:t>
      </w:r>
      <w:r w:rsidR="008A4D3B">
        <w:rPr>
          <w:rFonts w:ascii="Times New Roman" w:hAnsi="Times New Roman" w:cs="Times New Roman"/>
          <w:bCs/>
          <w:sz w:val="24"/>
          <w:szCs w:val="24"/>
        </w:rPr>
        <w:t xml:space="preserve"> </w:t>
      </w:r>
      <w:r>
        <w:rPr>
          <w:rFonts w:ascii="Times New Roman" w:hAnsi="Times New Roman" w:cs="Times New Roman"/>
          <w:bCs/>
          <w:sz w:val="24"/>
          <w:szCs w:val="24"/>
        </w:rPr>
        <w:t>(edaspidi</w:t>
      </w:r>
      <w:r w:rsidR="009F7958">
        <w:rPr>
          <w:rFonts w:ascii="Times New Roman" w:hAnsi="Times New Roman" w:cs="Times New Roman"/>
          <w:bCs/>
          <w:sz w:val="24"/>
          <w:szCs w:val="24"/>
        </w:rPr>
        <w:t xml:space="preserve"> käesolevas jaotises</w:t>
      </w:r>
      <w:r>
        <w:rPr>
          <w:rFonts w:ascii="Times New Roman" w:hAnsi="Times New Roman" w:cs="Times New Roman"/>
          <w:bCs/>
          <w:sz w:val="24"/>
          <w:szCs w:val="24"/>
        </w:rPr>
        <w:t xml:space="preserve"> </w:t>
      </w:r>
      <w:r w:rsidRPr="005D1741" w:rsidR="001A0557">
        <w:rPr>
          <w:rFonts w:ascii="Times New Roman" w:hAnsi="Times New Roman" w:cs="Times New Roman"/>
          <w:i/>
          <w:sz w:val="24"/>
          <w:szCs w:val="24"/>
        </w:rPr>
        <w:t>õiguskaitseasutus</w:t>
      </w:r>
      <w:r>
        <w:rPr>
          <w:rFonts w:ascii="Times New Roman" w:hAnsi="Times New Roman" w:cs="Times New Roman"/>
          <w:bCs/>
          <w:sz w:val="24"/>
          <w:szCs w:val="24"/>
        </w:rPr>
        <w:t>)</w:t>
      </w:r>
      <w:r w:rsidR="00CA417D">
        <w:rPr>
          <w:rFonts w:ascii="Times New Roman" w:hAnsi="Times New Roman" w:cs="Times New Roman"/>
          <w:bCs/>
          <w:sz w:val="24"/>
          <w:szCs w:val="24"/>
        </w:rPr>
        <w:t>;</w:t>
      </w:r>
    </w:p>
    <w:p w:rsidRPr="004A1C6F" w:rsidR="001A0557" w:rsidP="001E4AD1" w:rsidRDefault="00E33DA6" w14:paraId="7C5F8627" w14:textId="597792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w:t>
      </w:r>
      <w:r w:rsidR="00CA417D">
        <w:rPr>
          <w:rFonts w:ascii="Times New Roman" w:hAnsi="Times New Roman" w:cs="Times New Roman"/>
          <w:bCs/>
          <w:sz w:val="24"/>
          <w:szCs w:val="24"/>
        </w:rPr>
        <w:t>)</w:t>
      </w:r>
      <w:r w:rsidR="00CA279C">
        <w:rPr>
          <w:rFonts w:ascii="Times New Roman" w:hAnsi="Times New Roman" w:cs="Times New Roman"/>
          <w:bCs/>
          <w:sz w:val="24"/>
          <w:szCs w:val="24"/>
        </w:rPr>
        <w:t> </w:t>
      </w:r>
      <w:bookmarkStart w:name="_Hlk178926347" w:id="9"/>
      <w:r w:rsidRPr="004A1C6F" w:rsidR="001A0557">
        <w:rPr>
          <w:rFonts w:ascii="Times New Roman" w:hAnsi="Times New Roman" w:cs="Times New Roman"/>
          <w:bCs/>
          <w:sz w:val="24"/>
          <w:szCs w:val="24"/>
        </w:rPr>
        <w:t xml:space="preserve">Euroopa Liidu Õiguskaitsekoostöö Ametiga (edaspidi </w:t>
      </w:r>
      <w:r w:rsidRPr="004A1C6F" w:rsidR="001A0557">
        <w:rPr>
          <w:rFonts w:ascii="Times New Roman" w:hAnsi="Times New Roman" w:cs="Times New Roman"/>
          <w:bCs/>
          <w:i/>
          <w:iCs/>
          <w:sz w:val="24"/>
          <w:szCs w:val="24"/>
        </w:rPr>
        <w:t>Europol</w:t>
      </w:r>
      <w:r w:rsidRPr="004A1C6F" w:rsidR="001A0557">
        <w:rPr>
          <w:rFonts w:ascii="Times New Roman" w:hAnsi="Times New Roman" w:cs="Times New Roman"/>
          <w:bCs/>
          <w:sz w:val="24"/>
          <w:szCs w:val="24"/>
        </w:rPr>
        <w:t>).</w:t>
      </w:r>
      <w:bookmarkEnd w:id="9"/>
    </w:p>
    <w:bookmarkEnd w:id="7"/>
    <w:p w:rsidR="00135E1F" w:rsidP="006C1E6F" w:rsidRDefault="00135E1F" w14:paraId="6B6C9796" w14:textId="77777777">
      <w:pPr>
        <w:spacing w:after="0" w:line="240" w:lineRule="auto"/>
        <w:jc w:val="both"/>
        <w:rPr>
          <w:rFonts w:ascii="Times New Roman" w:hAnsi="Times New Roman" w:cs="Times New Roman"/>
          <w:bCs/>
          <w:sz w:val="24"/>
          <w:szCs w:val="24"/>
        </w:rPr>
      </w:pPr>
    </w:p>
    <w:p w:rsidRPr="004A1C6F" w:rsidR="00450398" w:rsidP="00450398" w:rsidRDefault="00450398" w14:paraId="2264EC16" w14:textId="7852D33B">
      <w:pPr>
        <w:spacing w:after="0" w:line="240" w:lineRule="auto"/>
        <w:jc w:val="both"/>
        <w:rPr>
          <w:rFonts w:ascii="Times New Roman" w:hAnsi="Times New Roman" w:cs="Times New Roman"/>
          <w:bCs/>
          <w:sz w:val="24"/>
          <w:szCs w:val="24"/>
        </w:rPr>
      </w:pPr>
      <w:r w:rsidRPr="004A1C6F" w:rsidDel="008A4D3B">
        <w:rPr>
          <w:rFonts w:ascii="Times New Roman" w:hAnsi="Times New Roman" w:cs="Times New Roman"/>
          <w:bCs/>
          <w:sz w:val="24"/>
          <w:szCs w:val="24"/>
        </w:rPr>
        <w:t>(</w:t>
      </w:r>
      <w:r>
        <w:rPr>
          <w:rFonts w:ascii="Times New Roman" w:hAnsi="Times New Roman" w:cs="Times New Roman"/>
          <w:bCs/>
          <w:sz w:val="24"/>
          <w:szCs w:val="24"/>
        </w:rPr>
        <w:t>2</w:t>
      </w:r>
      <w:r w:rsidRPr="004A1C6F" w:rsidDel="008A4D3B">
        <w:rPr>
          <w:rFonts w:ascii="Times New Roman" w:hAnsi="Times New Roman" w:cs="Times New Roman"/>
          <w:bCs/>
          <w:sz w:val="24"/>
          <w:szCs w:val="24"/>
        </w:rPr>
        <w:t>)</w:t>
      </w:r>
      <w:r w:rsidR="0051405E">
        <w:rPr>
          <w:rFonts w:ascii="Times New Roman" w:hAnsi="Times New Roman" w:cs="Times New Roman"/>
          <w:bCs/>
          <w:sz w:val="24"/>
          <w:szCs w:val="24"/>
        </w:rPr>
        <w:t> </w:t>
      </w:r>
      <w:r w:rsidRPr="004A1C6F" w:rsidDel="008A4D3B">
        <w:rPr>
          <w:rFonts w:ascii="Times New Roman" w:hAnsi="Times New Roman" w:cs="Times New Roman"/>
          <w:bCs/>
          <w:sz w:val="24"/>
          <w:szCs w:val="24"/>
        </w:rPr>
        <w:t>Teave käesoleva jaotise tähenduses on andmed füüsilis</w:t>
      </w:r>
      <w:r w:rsidDel="008A4D3B">
        <w:rPr>
          <w:rFonts w:ascii="Times New Roman" w:hAnsi="Times New Roman" w:cs="Times New Roman"/>
          <w:bCs/>
          <w:sz w:val="24"/>
          <w:szCs w:val="24"/>
        </w:rPr>
        <w:t>e</w:t>
      </w:r>
      <w:r w:rsidRPr="004A1C6F" w:rsidDel="008A4D3B">
        <w:rPr>
          <w:rFonts w:ascii="Times New Roman" w:hAnsi="Times New Roman" w:cs="Times New Roman"/>
          <w:bCs/>
          <w:sz w:val="24"/>
          <w:szCs w:val="24"/>
        </w:rPr>
        <w:t xml:space="preserve"> või juriidilis</w:t>
      </w:r>
      <w:r w:rsidDel="008A4D3B">
        <w:rPr>
          <w:rFonts w:ascii="Times New Roman" w:hAnsi="Times New Roman" w:cs="Times New Roman"/>
          <w:bCs/>
          <w:sz w:val="24"/>
          <w:szCs w:val="24"/>
        </w:rPr>
        <w:t>e</w:t>
      </w:r>
      <w:r w:rsidRPr="004A1C6F" w:rsidDel="008A4D3B">
        <w:rPr>
          <w:rFonts w:ascii="Times New Roman" w:hAnsi="Times New Roman" w:cs="Times New Roman"/>
          <w:bCs/>
          <w:sz w:val="24"/>
          <w:szCs w:val="24"/>
        </w:rPr>
        <w:t xml:space="preserve"> isiku või asjaolu</w:t>
      </w:r>
      <w:r w:rsidDel="008A4D3B">
        <w:rPr>
          <w:rFonts w:ascii="Times New Roman" w:hAnsi="Times New Roman" w:cs="Times New Roman"/>
          <w:bCs/>
          <w:sz w:val="24"/>
          <w:szCs w:val="24"/>
        </w:rPr>
        <w:t xml:space="preserve"> kohta,</w:t>
      </w:r>
      <w:r w:rsidRPr="004A1C6F" w:rsidDel="008A4D3B">
        <w:rPr>
          <w:rFonts w:ascii="Times New Roman" w:hAnsi="Times New Roman" w:cs="Times New Roman"/>
          <w:bCs/>
          <w:sz w:val="24"/>
          <w:szCs w:val="24"/>
        </w:rPr>
        <w:t xml:space="preserve"> mis on vajalikud </w:t>
      </w:r>
      <w:r>
        <w:rPr>
          <w:rFonts w:ascii="Times New Roman" w:hAnsi="Times New Roman" w:cs="Times New Roman"/>
          <w:bCs/>
          <w:sz w:val="24"/>
          <w:szCs w:val="24"/>
        </w:rPr>
        <w:t>uurimis- või</w:t>
      </w:r>
      <w:r w:rsidRPr="004A1C6F" w:rsidDel="008A4D3B">
        <w:rPr>
          <w:rFonts w:ascii="Times New Roman" w:hAnsi="Times New Roman" w:cs="Times New Roman"/>
          <w:bCs/>
          <w:sz w:val="24"/>
          <w:szCs w:val="24"/>
        </w:rPr>
        <w:t xml:space="preserve"> õiguskaitseasutusele</w:t>
      </w:r>
      <w:r w:rsidDel="008A4D3B">
        <w:rPr>
          <w:rFonts w:ascii="Times New Roman" w:hAnsi="Times New Roman" w:cs="Times New Roman"/>
          <w:bCs/>
          <w:sz w:val="24"/>
          <w:szCs w:val="24"/>
        </w:rPr>
        <w:t xml:space="preserve">, et </w:t>
      </w:r>
      <w:r w:rsidRPr="004A1C6F" w:rsidDel="008A4D3B">
        <w:rPr>
          <w:rFonts w:ascii="Times New Roman" w:hAnsi="Times New Roman" w:cs="Times New Roman"/>
          <w:bCs/>
          <w:sz w:val="24"/>
          <w:szCs w:val="24"/>
        </w:rPr>
        <w:t>avasta</w:t>
      </w:r>
      <w:r w:rsidDel="008A4D3B">
        <w:rPr>
          <w:rFonts w:ascii="Times New Roman" w:hAnsi="Times New Roman" w:cs="Times New Roman"/>
          <w:bCs/>
          <w:sz w:val="24"/>
          <w:szCs w:val="24"/>
        </w:rPr>
        <w:t>da,</w:t>
      </w:r>
      <w:r w:rsidRPr="004A1C6F" w:rsidDel="008A4D3B">
        <w:rPr>
          <w:rFonts w:ascii="Times New Roman" w:hAnsi="Times New Roman" w:cs="Times New Roman"/>
          <w:bCs/>
          <w:sz w:val="24"/>
          <w:szCs w:val="24"/>
        </w:rPr>
        <w:t xml:space="preserve"> tõkesta</w:t>
      </w:r>
      <w:r w:rsidDel="008A4D3B">
        <w:rPr>
          <w:rFonts w:ascii="Times New Roman" w:hAnsi="Times New Roman" w:cs="Times New Roman"/>
          <w:bCs/>
          <w:sz w:val="24"/>
          <w:szCs w:val="24"/>
        </w:rPr>
        <w:t>da</w:t>
      </w:r>
      <w:r w:rsidRPr="004A1C6F" w:rsidDel="008A4D3B">
        <w:rPr>
          <w:rFonts w:ascii="Times New Roman" w:hAnsi="Times New Roman" w:cs="Times New Roman"/>
          <w:bCs/>
          <w:sz w:val="24"/>
          <w:szCs w:val="24"/>
        </w:rPr>
        <w:t xml:space="preserve"> või menetle</w:t>
      </w:r>
      <w:r w:rsidDel="008A4D3B">
        <w:rPr>
          <w:rFonts w:ascii="Times New Roman" w:hAnsi="Times New Roman" w:cs="Times New Roman"/>
          <w:bCs/>
          <w:sz w:val="24"/>
          <w:szCs w:val="24"/>
        </w:rPr>
        <w:t>da kuritegu</w:t>
      </w:r>
      <w:r w:rsidRPr="004A1C6F" w:rsidDel="008A4D3B">
        <w:rPr>
          <w:rFonts w:ascii="Times New Roman" w:hAnsi="Times New Roman" w:cs="Times New Roman"/>
          <w:bCs/>
          <w:sz w:val="24"/>
          <w:szCs w:val="24"/>
        </w:rPr>
        <w:t xml:space="preserve">, sealhulgas </w:t>
      </w:r>
      <w:r w:rsidDel="008A4D3B">
        <w:rPr>
          <w:rFonts w:ascii="Times New Roman" w:hAnsi="Times New Roman" w:cs="Times New Roman"/>
          <w:bCs/>
          <w:sz w:val="24"/>
          <w:szCs w:val="24"/>
        </w:rPr>
        <w:t xml:space="preserve">andmed, mis on kogutud </w:t>
      </w:r>
      <w:r w:rsidRPr="004A1C6F" w:rsidDel="008A4D3B">
        <w:rPr>
          <w:rFonts w:ascii="Times New Roman" w:hAnsi="Times New Roman" w:cs="Times New Roman"/>
          <w:bCs/>
          <w:sz w:val="24"/>
          <w:szCs w:val="24"/>
        </w:rPr>
        <w:t xml:space="preserve">jälitustoiminguga </w:t>
      </w:r>
      <w:r w:rsidDel="008A4D3B">
        <w:rPr>
          <w:rFonts w:ascii="Times New Roman" w:hAnsi="Times New Roman" w:cs="Times New Roman"/>
          <w:bCs/>
          <w:sz w:val="24"/>
          <w:szCs w:val="24"/>
        </w:rPr>
        <w:t>või</w:t>
      </w:r>
      <w:r w:rsidRPr="004A1C6F" w:rsidDel="008A4D3B">
        <w:rPr>
          <w:rFonts w:ascii="Times New Roman" w:hAnsi="Times New Roman" w:cs="Times New Roman"/>
          <w:bCs/>
          <w:sz w:val="24"/>
          <w:szCs w:val="24"/>
        </w:rPr>
        <w:t xml:space="preserve"> salajase</w:t>
      </w:r>
      <w:r w:rsidDel="008A4D3B">
        <w:rPr>
          <w:rFonts w:ascii="Times New Roman" w:hAnsi="Times New Roman" w:cs="Times New Roman"/>
          <w:bCs/>
          <w:sz w:val="24"/>
          <w:szCs w:val="24"/>
        </w:rPr>
        <w:t>s</w:t>
      </w:r>
      <w:r w:rsidRPr="004A1C6F" w:rsidDel="008A4D3B">
        <w:rPr>
          <w:rFonts w:ascii="Times New Roman" w:hAnsi="Times New Roman" w:cs="Times New Roman"/>
          <w:bCs/>
          <w:sz w:val="24"/>
          <w:szCs w:val="24"/>
        </w:rPr>
        <w:t xml:space="preserve"> koostöö</w:t>
      </w:r>
      <w:r w:rsidDel="008A4D3B">
        <w:rPr>
          <w:rFonts w:ascii="Times New Roman" w:hAnsi="Times New Roman" w:cs="Times New Roman"/>
          <w:bCs/>
          <w:sz w:val="24"/>
          <w:szCs w:val="24"/>
        </w:rPr>
        <w:t>s</w:t>
      </w:r>
      <w:r w:rsidRPr="004A1C6F">
        <w:rPr>
          <w:rFonts w:ascii="Times New Roman" w:hAnsi="Times New Roman" w:cs="Times New Roman"/>
          <w:bCs/>
          <w:sz w:val="24"/>
          <w:szCs w:val="24"/>
        </w:rPr>
        <w:t>.</w:t>
      </w:r>
    </w:p>
    <w:p w:rsidR="001A0557" w:rsidP="001E4AD1" w:rsidRDefault="001A0557" w14:paraId="77AA9295" w14:textId="77777777">
      <w:pPr>
        <w:spacing w:after="0" w:line="240" w:lineRule="auto"/>
        <w:jc w:val="both"/>
        <w:rPr>
          <w:rFonts w:ascii="Times New Roman" w:hAnsi="Times New Roman" w:cs="Times New Roman"/>
          <w:bCs/>
          <w:sz w:val="24"/>
          <w:szCs w:val="24"/>
        </w:rPr>
      </w:pPr>
    </w:p>
    <w:p w:rsidR="008047E5" w:rsidP="22C17A85" w:rsidRDefault="004330DA" w14:paraId="656D35A3" w14:textId="1DD5480E">
      <w:pPr>
        <w:spacing w:after="0" w:line="240" w:lineRule="auto"/>
        <w:jc w:val="both"/>
        <w:rPr>
          <w:rFonts w:ascii="Times New Roman" w:hAnsi="Times New Roman" w:cs="Times New Roman"/>
          <w:sz w:val="24"/>
          <w:szCs w:val="24"/>
        </w:rPr>
      </w:pPr>
      <w:r w:rsidRPr="22C17A85" w:rsidR="004330DA">
        <w:rPr>
          <w:rFonts w:ascii="Times New Roman" w:hAnsi="Times New Roman" w:cs="Times New Roman"/>
          <w:sz w:val="24"/>
          <w:szCs w:val="24"/>
        </w:rPr>
        <w:t>(</w:t>
      </w:r>
      <w:r w:rsidRPr="22C17A85" w:rsidR="00135E1F">
        <w:rPr>
          <w:rFonts w:ascii="Times New Roman" w:hAnsi="Times New Roman" w:cs="Times New Roman"/>
          <w:sz w:val="24"/>
          <w:szCs w:val="24"/>
        </w:rPr>
        <w:t>3</w:t>
      </w:r>
      <w:r w:rsidRPr="22C17A85" w:rsidR="004330DA">
        <w:rPr>
          <w:rFonts w:ascii="Times New Roman" w:hAnsi="Times New Roman" w:cs="Times New Roman"/>
          <w:sz w:val="24"/>
          <w:szCs w:val="24"/>
        </w:rPr>
        <w:t>)</w:t>
      </w:r>
      <w:r w:rsidRPr="22C17A85" w:rsidR="0051405E">
        <w:rPr>
          <w:rFonts w:ascii="Times New Roman" w:hAnsi="Times New Roman" w:cs="Times New Roman"/>
          <w:sz w:val="24"/>
          <w:szCs w:val="24"/>
        </w:rPr>
        <w:t> </w:t>
      </w:r>
      <w:r w:rsidRPr="22C17A85" w:rsidR="00391D76">
        <w:rPr>
          <w:rFonts w:ascii="Times New Roman" w:hAnsi="Times New Roman" w:cs="Times New Roman"/>
          <w:sz w:val="24"/>
          <w:szCs w:val="24"/>
        </w:rPr>
        <w:t xml:space="preserve">Teavet </w:t>
      </w:r>
      <w:r w:rsidRPr="22C17A85" w:rsidR="00E93BDF">
        <w:rPr>
          <w:rFonts w:ascii="Times New Roman" w:hAnsi="Times New Roman" w:cs="Times New Roman"/>
          <w:sz w:val="24"/>
          <w:szCs w:val="24"/>
        </w:rPr>
        <w:t>vahetatakse</w:t>
      </w:r>
      <w:r w:rsidRPr="22C17A85" w:rsidR="008047E5">
        <w:rPr>
          <w:rFonts w:ascii="Times New Roman" w:hAnsi="Times New Roman" w:cs="Times New Roman"/>
          <w:sz w:val="24"/>
          <w:szCs w:val="24"/>
        </w:rPr>
        <w:t xml:space="preserve"> </w:t>
      </w:r>
      <w:commentRangeStart w:id="1958042019"/>
      <w:r w:rsidRPr="22C17A85" w:rsidR="00E522AF">
        <w:rPr>
          <w:rFonts w:ascii="Times New Roman" w:hAnsi="Times New Roman" w:cs="Times New Roman"/>
          <w:sz w:val="24"/>
          <w:szCs w:val="24"/>
        </w:rPr>
        <w:t>ööpäev ringi</w:t>
      </w:r>
      <w:commentRangeEnd w:id="1958042019"/>
      <w:r>
        <w:rPr>
          <w:rStyle w:val="CommentReference"/>
        </w:rPr>
        <w:commentReference w:id="1958042019"/>
      </w:r>
      <w:r w:rsidRPr="22C17A85" w:rsidR="00E522AF">
        <w:rPr>
          <w:rFonts w:ascii="Times New Roman" w:hAnsi="Times New Roman" w:cs="Times New Roman"/>
          <w:sz w:val="24"/>
          <w:szCs w:val="24"/>
        </w:rPr>
        <w:t xml:space="preserve"> </w:t>
      </w:r>
      <w:r w:rsidRPr="22C17A85" w:rsidR="000D5FA3">
        <w:rPr>
          <w:rFonts w:ascii="Times New Roman" w:hAnsi="Times New Roman" w:cs="Times New Roman"/>
          <w:sz w:val="24"/>
          <w:szCs w:val="24"/>
        </w:rPr>
        <w:t>ühtse kontaktpunkti kaudu</w:t>
      </w:r>
      <w:r w:rsidRPr="22C17A85" w:rsidR="008047E5">
        <w:rPr>
          <w:rFonts w:ascii="Times New Roman" w:hAnsi="Times New Roman" w:cs="Times New Roman"/>
          <w:sz w:val="24"/>
          <w:szCs w:val="24"/>
        </w:rPr>
        <w:t>.</w:t>
      </w:r>
    </w:p>
    <w:p w:rsidR="00524819" w:rsidP="001E4AD1" w:rsidRDefault="00524819" w14:paraId="23482ABE" w14:textId="77777777">
      <w:pPr>
        <w:spacing w:after="0" w:line="240" w:lineRule="auto"/>
        <w:jc w:val="both"/>
        <w:rPr>
          <w:rFonts w:ascii="Times New Roman" w:hAnsi="Times New Roman" w:cs="Times New Roman"/>
          <w:bCs/>
          <w:sz w:val="24"/>
          <w:szCs w:val="24"/>
        </w:rPr>
      </w:pPr>
    </w:p>
    <w:p w:rsidR="00524819" w:rsidP="15260A35" w:rsidRDefault="00524819" w14:paraId="280A4E8D" w14:textId="23F3E1FB" w14:noSpellErr="1">
      <w:pPr>
        <w:spacing w:after="0" w:line="240" w:lineRule="auto"/>
        <w:jc w:val="both"/>
        <w:rPr>
          <w:rFonts w:ascii="Times New Roman" w:hAnsi="Times New Roman" w:cs="Times New Roman"/>
          <w:sz w:val="24"/>
          <w:szCs w:val="24"/>
        </w:rPr>
      </w:pPr>
      <w:r w:rsidRPr="00DD92AC" w:rsidR="00524819">
        <w:rPr>
          <w:rFonts w:ascii="Times New Roman" w:hAnsi="Times New Roman" w:cs="Times New Roman"/>
          <w:sz w:val="24"/>
          <w:szCs w:val="24"/>
        </w:rPr>
        <w:t>(</w:t>
      </w:r>
      <w:r w:rsidRPr="00DD92AC" w:rsidR="00135E1F">
        <w:rPr>
          <w:rFonts w:ascii="Times New Roman" w:hAnsi="Times New Roman" w:cs="Times New Roman"/>
          <w:sz w:val="24"/>
          <w:szCs w:val="24"/>
        </w:rPr>
        <w:t>4</w:t>
      </w:r>
      <w:r w:rsidRPr="00DD92AC" w:rsidR="00524819">
        <w:rPr>
          <w:rFonts w:ascii="Times New Roman" w:hAnsi="Times New Roman" w:cs="Times New Roman"/>
          <w:sz w:val="24"/>
          <w:szCs w:val="24"/>
        </w:rPr>
        <w:t>)</w:t>
      </w:r>
      <w:r w:rsidRPr="00DD92AC" w:rsidR="0051405E">
        <w:rPr>
          <w:rFonts w:ascii="Times New Roman" w:hAnsi="Times New Roman" w:cs="Times New Roman"/>
          <w:sz w:val="24"/>
          <w:szCs w:val="24"/>
        </w:rPr>
        <w:t> </w:t>
      </w:r>
      <w:r w:rsidRPr="00DD92AC" w:rsidR="001950E6">
        <w:rPr>
          <w:rFonts w:ascii="Times New Roman" w:hAnsi="Times New Roman" w:cs="Times New Roman"/>
          <w:sz w:val="24"/>
          <w:szCs w:val="24"/>
        </w:rPr>
        <w:t>U</w:t>
      </w:r>
      <w:r w:rsidRPr="00DD92AC" w:rsidR="00524819">
        <w:rPr>
          <w:rFonts w:ascii="Times New Roman" w:hAnsi="Times New Roman" w:cs="Times New Roman"/>
          <w:sz w:val="24"/>
          <w:szCs w:val="24"/>
        </w:rPr>
        <w:t xml:space="preserve">urimisasutus võib vahetada </w:t>
      </w:r>
      <w:bookmarkStart w:name="_Hlk184212523" w:id="10"/>
      <w:commentRangeStart w:id="651590110"/>
      <w:r w:rsidRPr="00DD92AC" w:rsidR="00524819">
        <w:rPr>
          <w:rFonts w:ascii="Times New Roman" w:hAnsi="Times New Roman" w:cs="Times New Roman"/>
          <w:sz w:val="24"/>
          <w:szCs w:val="24"/>
        </w:rPr>
        <w:t>iseseisvalt</w:t>
      </w:r>
      <w:commentRangeEnd w:id="651590110"/>
      <w:r>
        <w:rPr>
          <w:rStyle w:val="CommentReference"/>
        </w:rPr>
        <w:commentReference w:id="651590110"/>
      </w:r>
      <w:r w:rsidRPr="00DD92AC" w:rsidR="00524819">
        <w:rPr>
          <w:rFonts w:ascii="Times New Roman" w:hAnsi="Times New Roman" w:cs="Times New Roman"/>
          <w:sz w:val="24"/>
          <w:szCs w:val="24"/>
        </w:rPr>
        <w:t xml:space="preserve"> teavet oma pädevuse piires</w:t>
      </w:r>
      <w:bookmarkEnd w:id="10"/>
      <w:r w:rsidRPr="00DD92AC" w:rsidR="00AA79BA">
        <w:rPr>
          <w:rFonts w:ascii="Times New Roman" w:hAnsi="Times New Roman" w:cs="Times New Roman"/>
          <w:sz w:val="24"/>
          <w:szCs w:val="24"/>
        </w:rPr>
        <w:t xml:space="preserve">, järgides käesolevas jaotises ühtsele kontaktpunktile </w:t>
      </w:r>
      <w:commentRangeStart w:id="1822155986"/>
      <w:r w:rsidRPr="00DD92AC" w:rsidR="00AA79BA">
        <w:rPr>
          <w:rFonts w:ascii="Times New Roman" w:hAnsi="Times New Roman" w:cs="Times New Roman"/>
          <w:sz w:val="24"/>
          <w:szCs w:val="24"/>
        </w:rPr>
        <w:t>sätestatud nõudeid</w:t>
      </w:r>
      <w:commentRangeEnd w:id="1822155986"/>
      <w:r>
        <w:rPr>
          <w:rStyle w:val="CommentReference"/>
        </w:rPr>
        <w:commentReference w:id="1822155986"/>
      </w:r>
      <w:r w:rsidRPr="00DD92AC" w:rsidR="00524819">
        <w:rPr>
          <w:rFonts w:ascii="Times New Roman" w:hAnsi="Times New Roman" w:cs="Times New Roman"/>
          <w:sz w:val="24"/>
          <w:szCs w:val="24"/>
        </w:rPr>
        <w:t>.</w:t>
      </w:r>
    </w:p>
    <w:p w:rsidR="00391D76" w:rsidP="001E4AD1" w:rsidRDefault="00391D76" w14:paraId="42332C96" w14:textId="77777777">
      <w:pPr>
        <w:spacing w:after="0" w:line="240" w:lineRule="auto"/>
        <w:jc w:val="both"/>
        <w:rPr>
          <w:rFonts w:ascii="Times New Roman" w:hAnsi="Times New Roman" w:cs="Times New Roman"/>
          <w:bCs/>
          <w:sz w:val="24"/>
          <w:szCs w:val="24"/>
        </w:rPr>
      </w:pPr>
    </w:p>
    <w:p w:rsidR="00391D76" w:rsidP="001E4AD1" w:rsidRDefault="00391D76" w14:paraId="4E29CD34" w14:textId="417EE09D">
      <w:pPr>
        <w:spacing w:after="0" w:line="240" w:lineRule="auto"/>
        <w:jc w:val="both"/>
        <w:rPr>
          <w:rFonts w:ascii="Times New Roman" w:hAnsi="Times New Roman" w:cs="Times New Roman"/>
          <w:bCs/>
          <w:sz w:val="24"/>
          <w:szCs w:val="24"/>
        </w:rPr>
      </w:pPr>
      <w:bookmarkStart w:name="_Hlk195105088" w:id="11"/>
      <w:r>
        <w:rPr>
          <w:rFonts w:ascii="Times New Roman" w:hAnsi="Times New Roman" w:cs="Times New Roman"/>
          <w:bCs/>
          <w:sz w:val="24"/>
          <w:szCs w:val="24"/>
        </w:rPr>
        <w:t>(5)</w:t>
      </w:r>
      <w:r w:rsidR="0051405E">
        <w:rPr>
          <w:rFonts w:ascii="Times New Roman" w:hAnsi="Times New Roman" w:cs="Times New Roman"/>
          <w:bCs/>
          <w:sz w:val="24"/>
          <w:szCs w:val="24"/>
        </w:rPr>
        <w:t> </w:t>
      </w:r>
      <w:r>
        <w:rPr>
          <w:rFonts w:ascii="Times New Roman" w:hAnsi="Times New Roman" w:cs="Times New Roman"/>
          <w:bCs/>
          <w:sz w:val="24"/>
          <w:szCs w:val="24"/>
        </w:rPr>
        <w:t>Teavet vahetatakse</w:t>
      </w:r>
      <w:r w:rsidR="004D1013">
        <w:rPr>
          <w:rFonts w:ascii="Times New Roman" w:hAnsi="Times New Roman" w:cs="Times New Roman"/>
          <w:bCs/>
          <w:sz w:val="24"/>
          <w:szCs w:val="24"/>
        </w:rPr>
        <w:t xml:space="preserve"> järgmistel viisidel</w:t>
      </w:r>
      <w:r>
        <w:rPr>
          <w:rFonts w:ascii="Times New Roman" w:hAnsi="Times New Roman" w:cs="Times New Roman"/>
          <w:bCs/>
          <w:sz w:val="24"/>
          <w:szCs w:val="24"/>
        </w:rPr>
        <w:t>:</w:t>
      </w:r>
    </w:p>
    <w:p w:rsidR="00391D76" w:rsidP="001E4AD1" w:rsidRDefault="00391D76" w14:paraId="214F0179" w14:textId="26A846A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51405E">
        <w:rPr>
          <w:rFonts w:ascii="Times New Roman" w:hAnsi="Times New Roman" w:cs="Times New Roman"/>
          <w:bCs/>
          <w:sz w:val="24"/>
          <w:szCs w:val="24"/>
        </w:rPr>
        <w:t> </w:t>
      </w:r>
      <w:r>
        <w:rPr>
          <w:rFonts w:ascii="Times New Roman" w:hAnsi="Times New Roman" w:cs="Times New Roman"/>
          <w:bCs/>
          <w:sz w:val="24"/>
          <w:szCs w:val="24"/>
        </w:rPr>
        <w:t>teabetaotluse alusel;</w:t>
      </w:r>
    </w:p>
    <w:p w:rsidR="003740D7" w:rsidP="001E4AD1" w:rsidRDefault="00391D76" w14:paraId="2852123A" w14:textId="60A936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0051405E">
        <w:rPr>
          <w:rFonts w:ascii="Times New Roman" w:hAnsi="Times New Roman" w:cs="Times New Roman"/>
          <w:bCs/>
          <w:sz w:val="24"/>
          <w:szCs w:val="24"/>
        </w:rPr>
        <w:t> </w:t>
      </w:r>
      <w:r>
        <w:rPr>
          <w:rFonts w:ascii="Times New Roman" w:hAnsi="Times New Roman" w:cs="Times New Roman"/>
          <w:bCs/>
          <w:sz w:val="24"/>
          <w:szCs w:val="24"/>
        </w:rPr>
        <w:t>omal algatusel.</w:t>
      </w:r>
    </w:p>
    <w:bookmarkEnd w:id="11"/>
    <w:p w:rsidR="006C1E6F" w:rsidP="001E4AD1" w:rsidRDefault="006C1E6F" w14:paraId="19060A90" w14:textId="77777777">
      <w:pPr>
        <w:spacing w:after="0" w:line="240" w:lineRule="auto"/>
        <w:jc w:val="both"/>
        <w:rPr>
          <w:rFonts w:ascii="Times New Roman" w:hAnsi="Times New Roman" w:cs="Times New Roman"/>
          <w:bCs/>
          <w:sz w:val="24"/>
          <w:szCs w:val="24"/>
        </w:rPr>
      </w:pPr>
    </w:p>
    <w:p w:rsidRPr="004A1C6F" w:rsidR="007474E9" w:rsidP="007474E9" w:rsidRDefault="007474E9" w14:paraId="1115EDE2" w14:textId="7325D154">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w:t>
      </w:r>
      <w:bookmarkStart w:name="_Hlk195106693" w:id="12"/>
      <w:r>
        <w:rPr>
          <w:rFonts w:ascii="Times New Roman" w:hAnsi="Times New Roman" w:cs="Times New Roman"/>
          <w:bCs/>
          <w:sz w:val="24"/>
          <w:szCs w:val="24"/>
        </w:rPr>
        <w:t>6</w:t>
      </w:r>
      <w:r w:rsidRPr="004A1C6F">
        <w:rPr>
          <w:rFonts w:ascii="Times New Roman" w:hAnsi="Times New Roman" w:cs="Times New Roman"/>
          <w:bCs/>
          <w:sz w:val="24"/>
          <w:szCs w:val="24"/>
        </w:rPr>
        <w:t>)</w:t>
      </w:r>
      <w:r w:rsidR="0051405E">
        <w:rPr>
          <w:rFonts w:ascii="Times New Roman" w:hAnsi="Times New Roman" w:cs="Times New Roman"/>
          <w:bCs/>
          <w:sz w:val="24"/>
          <w:szCs w:val="24"/>
        </w:rPr>
        <w:t> </w:t>
      </w:r>
      <w:r w:rsidR="009B06C6">
        <w:rPr>
          <w:rFonts w:ascii="Times New Roman" w:hAnsi="Times New Roman" w:cs="Times New Roman"/>
          <w:bCs/>
          <w:sz w:val="24"/>
          <w:szCs w:val="24"/>
        </w:rPr>
        <w:t>T</w:t>
      </w:r>
      <w:r w:rsidRPr="004A1C6F">
        <w:rPr>
          <w:rFonts w:ascii="Times New Roman" w:hAnsi="Times New Roman" w:cs="Times New Roman"/>
          <w:bCs/>
          <w:sz w:val="24"/>
          <w:szCs w:val="24"/>
        </w:rPr>
        <w:t>ea</w:t>
      </w:r>
      <w:r>
        <w:rPr>
          <w:rFonts w:ascii="Times New Roman" w:hAnsi="Times New Roman" w:cs="Times New Roman"/>
          <w:bCs/>
          <w:sz w:val="24"/>
          <w:szCs w:val="24"/>
        </w:rPr>
        <w:t>v</w:t>
      </w:r>
      <w:r w:rsidRPr="004A1C6F">
        <w:rPr>
          <w:rFonts w:ascii="Times New Roman" w:hAnsi="Times New Roman" w:cs="Times New Roman"/>
          <w:bCs/>
          <w:sz w:val="24"/>
          <w:szCs w:val="24"/>
        </w:rPr>
        <w:t>e</w:t>
      </w:r>
      <w:r>
        <w:rPr>
          <w:rFonts w:ascii="Times New Roman" w:hAnsi="Times New Roman" w:cs="Times New Roman"/>
          <w:bCs/>
          <w:sz w:val="24"/>
          <w:szCs w:val="24"/>
        </w:rPr>
        <w:t>t</w:t>
      </w:r>
      <w:r w:rsidR="009B06C6">
        <w:rPr>
          <w:rFonts w:ascii="Times New Roman" w:hAnsi="Times New Roman" w:cs="Times New Roman"/>
          <w:bCs/>
          <w:sz w:val="24"/>
          <w:szCs w:val="24"/>
        </w:rPr>
        <w:t xml:space="preserve"> vahetatakse</w:t>
      </w:r>
      <w:r>
        <w:rPr>
          <w:rFonts w:ascii="Times New Roman" w:hAnsi="Times New Roman" w:cs="Times New Roman"/>
          <w:bCs/>
          <w:sz w:val="24"/>
          <w:szCs w:val="24"/>
        </w:rPr>
        <w:t xml:space="preserve"> </w:t>
      </w:r>
      <w:r w:rsidRPr="004A1C6F">
        <w:rPr>
          <w:rFonts w:ascii="Times New Roman" w:hAnsi="Times New Roman" w:cs="Times New Roman"/>
          <w:bCs/>
          <w:sz w:val="24"/>
          <w:szCs w:val="24"/>
        </w:rPr>
        <w:t>inglise keeles</w:t>
      </w:r>
      <w:bookmarkEnd w:id="12"/>
      <w:r w:rsidRPr="004A1C6F">
        <w:rPr>
          <w:rFonts w:ascii="Times New Roman" w:hAnsi="Times New Roman" w:cs="Times New Roman"/>
          <w:bCs/>
          <w:sz w:val="24"/>
          <w:szCs w:val="24"/>
        </w:rPr>
        <w:t>.</w:t>
      </w:r>
    </w:p>
    <w:p w:rsidR="007474E9" w:rsidP="001E4AD1" w:rsidRDefault="007474E9" w14:paraId="635020F8" w14:textId="77777777">
      <w:pPr>
        <w:spacing w:after="0" w:line="240" w:lineRule="auto"/>
        <w:jc w:val="both"/>
        <w:rPr>
          <w:rFonts w:ascii="Times New Roman" w:hAnsi="Times New Roman" w:cs="Times New Roman"/>
          <w:bCs/>
          <w:sz w:val="24"/>
          <w:szCs w:val="24"/>
        </w:rPr>
      </w:pPr>
    </w:p>
    <w:p w:rsidR="006606D4" w:rsidP="004354FA" w:rsidRDefault="006606D4" w14:paraId="5F53F136" w14:textId="5FF3F033">
      <w:pPr>
        <w:keepNext/>
        <w:spacing w:after="0" w:line="240" w:lineRule="auto"/>
        <w:jc w:val="both"/>
        <w:rPr>
          <w:rFonts w:ascii="Times New Roman" w:hAnsi="Times New Roman" w:cs="Times New Roman"/>
          <w:b/>
          <w:bCs/>
          <w:sz w:val="24"/>
          <w:szCs w:val="24"/>
        </w:rPr>
      </w:pPr>
      <w:r w:rsidRPr="004A1C6F">
        <w:rPr>
          <w:rFonts w:ascii="Times New Roman" w:hAnsi="Times New Roman" w:cs="Times New Roman"/>
          <w:b/>
          <w:bCs/>
          <w:sz w:val="24"/>
          <w:szCs w:val="24"/>
        </w:rPr>
        <w:lastRenderedPageBreak/>
        <w:t xml:space="preserve">§ </w:t>
      </w:r>
      <w:r w:rsidRPr="008F31A6">
        <w:rPr>
          <w:rFonts w:ascii="Times New Roman" w:hAnsi="Times New Roman" w:cs="Times New Roman"/>
          <w:b/>
          <w:sz w:val="24"/>
          <w:szCs w:val="24"/>
        </w:rPr>
        <w:t>508</w:t>
      </w:r>
      <w:r w:rsidR="006B61CC">
        <w:rPr>
          <w:rFonts w:ascii="Times New Roman" w:hAnsi="Times New Roman" w:cs="Times New Roman"/>
          <w:b/>
          <w:sz w:val="24"/>
          <w:szCs w:val="24"/>
          <w:vertAlign w:val="superscript"/>
        </w:rPr>
        <w:t>86</w:t>
      </w:r>
      <w:r w:rsidRPr="008F31A6">
        <w:rPr>
          <w:rFonts w:ascii="Times New Roman" w:hAnsi="Times New Roman" w:cs="Times New Roman"/>
          <w:b/>
          <w:sz w:val="24"/>
          <w:szCs w:val="24"/>
        </w:rPr>
        <w:t>.</w:t>
      </w:r>
      <w:r w:rsidRPr="004A1C6F">
        <w:rPr>
          <w:rFonts w:ascii="Times New Roman" w:hAnsi="Times New Roman" w:cs="Times New Roman"/>
          <w:b/>
          <w:bCs/>
          <w:sz w:val="24"/>
          <w:szCs w:val="24"/>
        </w:rPr>
        <w:t xml:space="preserve"> </w:t>
      </w:r>
      <w:r>
        <w:rPr>
          <w:rFonts w:ascii="Times New Roman" w:hAnsi="Times New Roman" w:cs="Times New Roman"/>
          <w:b/>
          <w:bCs/>
          <w:sz w:val="24"/>
          <w:szCs w:val="24"/>
        </w:rPr>
        <w:t>Ühtne kontaktpunkt</w:t>
      </w:r>
    </w:p>
    <w:p w:rsidR="006606D4" w:rsidP="004354FA" w:rsidRDefault="006606D4" w14:paraId="32597D8F" w14:textId="77777777">
      <w:pPr>
        <w:keepNext/>
        <w:spacing w:after="0" w:line="240" w:lineRule="auto"/>
        <w:jc w:val="both"/>
        <w:rPr>
          <w:rFonts w:ascii="Times New Roman" w:hAnsi="Times New Roman" w:cs="Times New Roman"/>
          <w:b/>
          <w:bCs/>
          <w:sz w:val="24"/>
          <w:szCs w:val="24"/>
        </w:rPr>
      </w:pPr>
    </w:p>
    <w:p w:rsidR="006606D4" w:rsidP="004354FA" w:rsidRDefault="006606D4" w14:paraId="2E32A1BB" w14:textId="3601C259">
      <w:pPr>
        <w:keepNext/>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w:t>
      </w:r>
      <w:r w:rsidDel="0032523D">
        <w:rPr>
          <w:rFonts w:ascii="Times New Roman" w:hAnsi="Times New Roman" w:cs="Times New Roman"/>
          <w:bCs/>
          <w:sz w:val="24"/>
          <w:szCs w:val="24"/>
        </w:rPr>
        <w:t>1</w:t>
      </w:r>
      <w:r w:rsidRPr="004A1C6F">
        <w:rPr>
          <w:rFonts w:ascii="Times New Roman" w:hAnsi="Times New Roman" w:cs="Times New Roman"/>
          <w:bCs/>
          <w:sz w:val="24"/>
          <w:szCs w:val="24"/>
        </w:rPr>
        <w:t>)</w:t>
      </w:r>
      <w:r w:rsidR="0051405E">
        <w:rPr>
          <w:rFonts w:ascii="Times New Roman" w:hAnsi="Times New Roman" w:cs="Times New Roman"/>
          <w:bCs/>
          <w:sz w:val="24"/>
          <w:szCs w:val="24"/>
        </w:rPr>
        <w:t> </w:t>
      </w:r>
      <w:r>
        <w:rPr>
          <w:rFonts w:ascii="Times New Roman" w:hAnsi="Times New Roman" w:cs="Times New Roman"/>
          <w:bCs/>
          <w:sz w:val="24"/>
          <w:szCs w:val="24"/>
        </w:rPr>
        <w:t>Ü</w:t>
      </w:r>
      <w:r w:rsidRPr="004A1C6F">
        <w:rPr>
          <w:rFonts w:ascii="Times New Roman" w:hAnsi="Times New Roman" w:cs="Times New Roman"/>
          <w:bCs/>
          <w:sz w:val="24"/>
          <w:szCs w:val="24"/>
        </w:rPr>
        <w:t>ht</w:t>
      </w:r>
      <w:r>
        <w:rPr>
          <w:rFonts w:ascii="Times New Roman" w:hAnsi="Times New Roman" w:cs="Times New Roman"/>
          <w:bCs/>
          <w:sz w:val="24"/>
          <w:szCs w:val="24"/>
        </w:rPr>
        <w:t>n</w:t>
      </w:r>
      <w:r w:rsidRPr="004A1C6F">
        <w:rPr>
          <w:rFonts w:ascii="Times New Roman" w:hAnsi="Times New Roman" w:cs="Times New Roman"/>
          <w:bCs/>
          <w:sz w:val="24"/>
          <w:szCs w:val="24"/>
        </w:rPr>
        <w:t>e kontaktpunk</w:t>
      </w:r>
      <w:r>
        <w:rPr>
          <w:rFonts w:ascii="Times New Roman" w:hAnsi="Times New Roman" w:cs="Times New Roman"/>
          <w:bCs/>
          <w:sz w:val="24"/>
          <w:szCs w:val="24"/>
        </w:rPr>
        <w:t xml:space="preserve">t on </w:t>
      </w:r>
      <w:r w:rsidRPr="004A1C6F">
        <w:rPr>
          <w:rFonts w:ascii="Times New Roman" w:hAnsi="Times New Roman" w:cs="Times New Roman"/>
          <w:bCs/>
          <w:sz w:val="24"/>
          <w:szCs w:val="24"/>
        </w:rPr>
        <w:t>Politsei- ja Piirivalveamet.</w:t>
      </w:r>
    </w:p>
    <w:p w:rsidR="006606D4" w:rsidP="004354FA" w:rsidRDefault="006606D4" w14:paraId="6773410C" w14:textId="77777777">
      <w:pPr>
        <w:keepNext/>
        <w:spacing w:after="0" w:line="240" w:lineRule="auto"/>
        <w:jc w:val="both"/>
        <w:rPr>
          <w:rFonts w:ascii="Times New Roman" w:hAnsi="Times New Roman" w:cs="Times New Roman"/>
          <w:bCs/>
          <w:sz w:val="24"/>
          <w:szCs w:val="24"/>
        </w:rPr>
      </w:pPr>
    </w:p>
    <w:p w:rsidRPr="004A1C6F" w:rsidR="006606D4" w:rsidP="004354FA" w:rsidRDefault="006606D4" w14:paraId="4B935974" w14:textId="5E4692FD">
      <w:pPr>
        <w:keepNext/>
        <w:spacing w:after="0" w:line="240" w:lineRule="auto"/>
        <w:jc w:val="both"/>
        <w:rPr>
          <w:rFonts w:ascii="Times New Roman" w:hAnsi="Times New Roman" w:cs="Times New Roman"/>
          <w:sz w:val="24"/>
          <w:szCs w:val="24"/>
        </w:rPr>
      </w:pPr>
      <w:r>
        <w:rPr>
          <w:rFonts w:ascii="Times New Roman" w:hAnsi="Times New Roman" w:cs="Times New Roman"/>
          <w:bCs/>
          <w:sz w:val="24"/>
          <w:szCs w:val="24"/>
        </w:rPr>
        <w:t>(2)</w:t>
      </w:r>
      <w:r w:rsidR="0051405E">
        <w:rPr>
          <w:rFonts w:ascii="Times New Roman" w:hAnsi="Times New Roman" w:cs="Times New Roman"/>
          <w:bCs/>
          <w:sz w:val="24"/>
          <w:szCs w:val="24"/>
        </w:rPr>
        <w:t> </w:t>
      </w:r>
      <w:r w:rsidRPr="004A1C6F">
        <w:rPr>
          <w:rFonts w:ascii="Times New Roman" w:hAnsi="Times New Roman" w:cs="Times New Roman"/>
          <w:sz w:val="24"/>
          <w:szCs w:val="24"/>
        </w:rPr>
        <w:t>Üht</w:t>
      </w:r>
      <w:r>
        <w:rPr>
          <w:rFonts w:ascii="Times New Roman" w:hAnsi="Times New Roman" w:cs="Times New Roman"/>
          <w:sz w:val="24"/>
          <w:szCs w:val="24"/>
        </w:rPr>
        <w:t>s</w:t>
      </w:r>
      <w:r w:rsidRPr="004A1C6F">
        <w:rPr>
          <w:rFonts w:ascii="Times New Roman" w:hAnsi="Times New Roman" w:cs="Times New Roman"/>
          <w:sz w:val="24"/>
          <w:szCs w:val="24"/>
        </w:rPr>
        <w:t>e kontaktpunkt</w:t>
      </w:r>
      <w:r>
        <w:rPr>
          <w:rFonts w:ascii="Times New Roman" w:hAnsi="Times New Roman" w:cs="Times New Roman"/>
          <w:sz w:val="24"/>
          <w:szCs w:val="24"/>
        </w:rPr>
        <w:t>i</w:t>
      </w:r>
      <w:r w:rsidRPr="004A1C6F">
        <w:rPr>
          <w:rFonts w:ascii="Times New Roman" w:hAnsi="Times New Roman" w:cs="Times New Roman"/>
          <w:sz w:val="24"/>
          <w:szCs w:val="24"/>
        </w:rPr>
        <w:t xml:space="preserve"> </w:t>
      </w:r>
      <w:r>
        <w:rPr>
          <w:rFonts w:ascii="Times New Roman" w:hAnsi="Times New Roman" w:cs="Times New Roman"/>
          <w:sz w:val="24"/>
          <w:szCs w:val="24"/>
        </w:rPr>
        <w:t>töös osalevad</w:t>
      </w:r>
      <w:r w:rsidRPr="004A1C6F">
        <w:rPr>
          <w:rFonts w:ascii="Times New Roman" w:hAnsi="Times New Roman" w:cs="Times New Roman"/>
          <w:sz w:val="24"/>
          <w:szCs w:val="24"/>
        </w:rPr>
        <w:t>:</w:t>
      </w:r>
    </w:p>
    <w:p w:rsidRPr="004A1C6F" w:rsidR="006606D4" w:rsidP="001E4AD1" w:rsidRDefault="006606D4" w14:paraId="6EDB86C9" w14:textId="63283EC6">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1)</w:t>
      </w:r>
      <w:r w:rsidR="0051405E">
        <w:rPr>
          <w:rFonts w:ascii="Times New Roman" w:hAnsi="Times New Roman" w:cs="Times New Roman"/>
          <w:sz w:val="24"/>
          <w:szCs w:val="24"/>
        </w:rPr>
        <w:t> </w:t>
      </w:r>
      <w:r>
        <w:rPr>
          <w:rFonts w:ascii="Times New Roman" w:hAnsi="Times New Roman" w:cs="Times New Roman"/>
          <w:sz w:val="24"/>
          <w:szCs w:val="24"/>
        </w:rPr>
        <w:t xml:space="preserve">iga </w:t>
      </w:r>
      <w:r w:rsidRPr="004A1C6F">
        <w:rPr>
          <w:rFonts w:ascii="Times New Roman" w:hAnsi="Times New Roman" w:cs="Times New Roman"/>
          <w:sz w:val="24"/>
          <w:szCs w:val="24"/>
        </w:rPr>
        <w:t xml:space="preserve">uurimisasutuse </w:t>
      </w:r>
      <w:r w:rsidRPr="004A1C6F">
        <w:rPr>
          <w:rFonts w:ascii="Times New Roman" w:hAnsi="Times New Roman" w:cs="Times New Roman"/>
          <w:bCs/>
          <w:sz w:val="24"/>
          <w:szCs w:val="24"/>
        </w:rPr>
        <w:t>esindaja</w:t>
      </w:r>
      <w:r w:rsidRPr="004A1C6F">
        <w:rPr>
          <w:rFonts w:ascii="Times New Roman" w:hAnsi="Times New Roman" w:cs="Times New Roman"/>
          <w:sz w:val="24"/>
          <w:szCs w:val="24"/>
        </w:rPr>
        <w:t>;</w:t>
      </w:r>
    </w:p>
    <w:p w:rsidRPr="004A1C6F" w:rsidR="006606D4" w:rsidP="001E4AD1" w:rsidRDefault="006606D4" w14:paraId="76CED071" w14:textId="133F2F72">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2)</w:t>
      </w:r>
      <w:r w:rsidR="0051405E">
        <w:rPr>
          <w:rFonts w:ascii="Times New Roman" w:hAnsi="Times New Roman" w:cs="Times New Roman"/>
          <w:sz w:val="24"/>
          <w:szCs w:val="24"/>
        </w:rPr>
        <w:t> </w:t>
      </w:r>
      <w:r w:rsidRPr="004A1C6F">
        <w:rPr>
          <w:rFonts w:ascii="Times New Roman" w:hAnsi="Times New Roman" w:cs="Times New Roman"/>
          <w:sz w:val="24"/>
          <w:szCs w:val="24"/>
        </w:rPr>
        <w:t>Europoli riiklik üksus</w:t>
      </w:r>
      <w:r>
        <w:rPr>
          <w:rFonts w:ascii="Times New Roman" w:hAnsi="Times New Roman" w:cs="Times New Roman"/>
          <w:sz w:val="24"/>
          <w:szCs w:val="24"/>
        </w:rPr>
        <w:t>;</w:t>
      </w:r>
    </w:p>
    <w:p w:rsidRPr="004A1C6F" w:rsidR="006606D4" w:rsidP="001E4AD1" w:rsidRDefault="006606D4" w14:paraId="771F6FF7" w14:textId="2B87BAD6">
      <w:pPr>
        <w:spacing w:after="0" w:line="240" w:lineRule="auto"/>
        <w:jc w:val="both"/>
        <w:rPr>
          <w:rFonts w:ascii="Times New Roman" w:hAnsi="Times New Roman" w:cs="Times New Roman"/>
          <w:sz w:val="24"/>
          <w:szCs w:val="24"/>
        </w:rPr>
      </w:pPr>
      <w:r w:rsidRPr="22C17A85" w:rsidR="006606D4">
        <w:rPr>
          <w:rFonts w:ascii="Times New Roman" w:hAnsi="Times New Roman" w:cs="Times New Roman"/>
          <w:sz w:val="24"/>
          <w:szCs w:val="24"/>
        </w:rPr>
        <w:t>3)</w:t>
      </w:r>
      <w:r w:rsidRPr="22C17A85" w:rsidR="0051405E">
        <w:rPr>
          <w:rFonts w:ascii="Times New Roman" w:hAnsi="Times New Roman" w:cs="Times New Roman"/>
          <w:sz w:val="24"/>
          <w:szCs w:val="24"/>
        </w:rPr>
        <w:t> </w:t>
      </w:r>
      <w:commentRangeStart w:id="1847770592"/>
      <w:r w:rsidRPr="22C17A85" w:rsidR="008D33C8">
        <w:rPr>
          <w:rFonts w:ascii="Times New Roman" w:hAnsi="Times New Roman" w:cs="Times New Roman"/>
          <w:sz w:val="24"/>
          <w:szCs w:val="24"/>
        </w:rPr>
        <w:t xml:space="preserve">riiklik </w:t>
      </w:r>
      <w:r w:rsidRPr="22C17A85" w:rsidR="006606D4">
        <w:rPr>
          <w:rFonts w:ascii="Times New Roman" w:hAnsi="Times New Roman" w:cs="Times New Roman"/>
          <w:sz w:val="24"/>
          <w:szCs w:val="24"/>
        </w:rPr>
        <w:t>SIRENE büroo</w:t>
      </w:r>
      <w:commentRangeEnd w:id="1847770592"/>
      <w:r>
        <w:rPr>
          <w:rStyle w:val="CommentReference"/>
        </w:rPr>
        <w:commentReference w:id="1847770592"/>
      </w:r>
      <w:r w:rsidRPr="22C17A85" w:rsidR="006606D4">
        <w:rPr>
          <w:rFonts w:ascii="Times New Roman" w:hAnsi="Times New Roman" w:cs="Times New Roman"/>
          <w:sz w:val="24"/>
          <w:szCs w:val="24"/>
        </w:rPr>
        <w:t>;</w:t>
      </w:r>
    </w:p>
    <w:p w:rsidRPr="004A1C6F" w:rsidR="006606D4" w:rsidP="001E4AD1" w:rsidRDefault="006606D4" w14:paraId="0C174CBF" w14:textId="226EC99C">
      <w:pPr>
        <w:spacing w:after="0" w:line="240" w:lineRule="auto"/>
        <w:jc w:val="both"/>
        <w:rPr>
          <w:rFonts w:ascii="Times New Roman" w:hAnsi="Times New Roman" w:cs="Times New Roman"/>
          <w:sz w:val="24"/>
          <w:szCs w:val="24"/>
        </w:rPr>
      </w:pPr>
      <w:r w:rsidRPr="22C17A85" w:rsidR="006606D4">
        <w:rPr>
          <w:rFonts w:ascii="Times New Roman" w:hAnsi="Times New Roman" w:cs="Times New Roman"/>
          <w:sz w:val="24"/>
          <w:szCs w:val="24"/>
        </w:rPr>
        <w:t>4)</w:t>
      </w:r>
      <w:r w:rsidRPr="22C17A85" w:rsidR="0051405E">
        <w:rPr>
          <w:rFonts w:ascii="Times New Roman" w:hAnsi="Times New Roman" w:cs="Times New Roman"/>
          <w:sz w:val="24"/>
          <w:szCs w:val="24"/>
        </w:rPr>
        <w:t> </w:t>
      </w:r>
      <w:commentRangeStart w:id="1766117402"/>
      <w:r w:rsidRPr="22C17A85" w:rsidR="006606D4">
        <w:rPr>
          <w:rFonts w:ascii="Times New Roman" w:hAnsi="Times New Roman" w:cs="Times New Roman"/>
          <w:sz w:val="24"/>
          <w:szCs w:val="24"/>
        </w:rPr>
        <w:t xml:space="preserve">Rahvusvahelise Kriminaalpolitsei Organisatsiooni </w:t>
      </w:r>
      <w:r w:rsidRPr="22C17A85" w:rsidR="006606D4">
        <w:rPr>
          <w:rFonts w:ascii="Times New Roman" w:hAnsi="Times New Roman" w:cs="Times New Roman"/>
          <w:sz w:val="24"/>
          <w:szCs w:val="24"/>
        </w:rPr>
        <w:t>(</w:t>
      </w:r>
      <w:r w:rsidRPr="22C17A85" w:rsidR="006606D4">
        <w:rPr>
          <w:rFonts w:ascii="Times New Roman" w:hAnsi="Times New Roman" w:cs="Times New Roman"/>
          <w:sz w:val="24"/>
          <w:szCs w:val="24"/>
        </w:rPr>
        <w:t>Interpol</w:t>
      </w:r>
      <w:r w:rsidRPr="22C17A85" w:rsidR="006606D4">
        <w:rPr>
          <w:rFonts w:ascii="Times New Roman" w:hAnsi="Times New Roman" w:cs="Times New Roman"/>
          <w:sz w:val="24"/>
          <w:szCs w:val="24"/>
        </w:rPr>
        <w:t>)</w:t>
      </w:r>
      <w:r w:rsidRPr="22C17A85" w:rsidR="006606D4">
        <w:rPr>
          <w:rFonts w:ascii="Times New Roman" w:hAnsi="Times New Roman" w:cs="Times New Roman"/>
          <w:sz w:val="24"/>
          <w:szCs w:val="24"/>
        </w:rPr>
        <w:t xml:space="preserve"> </w:t>
      </w:r>
      <w:commentRangeEnd w:id="1766117402"/>
      <w:r>
        <w:rPr>
          <w:rStyle w:val="CommentReference"/>
        </w:rPr>
        <w:commentReference w:id="1766117402"/>
      </w:r>
      <w:r w:rsidRPr="22C17A85" w:rsidR="006606D4">
        <w:rPr>
          <w:rFonts w:ascii="Times New Roman" w:hAnsi="Times New Roman" w:cs="Times New Roman"/>
          <w:sz w:val="24"/>
          <w:szCs w:val="24"/>
        </w:rPr>
        <w:t>riiklik keskbüroo.</w:t>
      </w:r>
    </w:p>
    <w:p w:rsidR="006606D4" w:rsidP="001E4AD1" w:rsidRDefault="006606D4" w14:paraId="133D7773" w14:textId="77777777">
      <w:pPr>
        <w:spacing w:after="0" w:line="240" w:lineRule="auto"/>
        <w:jc w:val="both"/>
        <w:rPr>
          <w:rFonts w:ascii="Times New Roman" w:hAnsi="Times New Roman" w:cs="Times New Roman"/>
          <w:bCs/>
          <w:sz w:val="24"/>
          <w:szCs w:val="24"/>
        </w:rPr>
      </w:pPr>
    </w:p>
    <w:p w:rsidRPr="004A1C6F" w:rsidR="00DF6838" w:rsidP="00DF6838" w:rsidRDefault="00DF6838" w14:paraId="4EF00846" w14:textId="20AF0117">
      <w:pPr>
        <w:spacing w:after="0" w:line="240" w:lineRule="auto"/>
        <w:jc w:val="both"/>
        <w:rPr>
          <w:rFonts w:ascii="Times New Roman" w:hAnsi="Times New Roman" w:cs="Times New Roman"/>
          <w:b/>
          <w:bCs/>
          <w:sz w:val="24"/>
          <w:szCs w:val="24"/>
        </w:rPr>
      </w:pPr>
      <w:r w:rsidRPr="004A1C6F">
        <w:rPr>
          <w:rFonts w:ascii="Times New Roman" w:hAnsi="Times New Roman" w:cs="Times New Roman"/>
          <w:b/>
          <w:bCs/>
          <w:sz w:val="24"/>
          <w:szCs w:val="24"/>
        </w:rPr>
        <w:t>§ 508</w:t>
      </w:r>
      <w:r w:rsidRPr="004A1C6F">
        <w:rPr>
          <w:rFonts w:ascii="Times New Roman" w:hAnsi="Times New Roman" w:cs="Times New Roman"/>
          <w:b/>
          <w:bCs/>
          <w:sz w:val="24"/>
          <w:szCs w:val="24"/>
          <w:vertAlign w:val="superscript"/>
        </w:rPr>
        <w:t>8</w:t>
      </w:r>
      <w:r>
        <w:rPr>
          <w:rFonts w:ascii="Times New Roman" w:hAnsi="Times New Roman" w:cs="Times New Roman"/>
          <w:b/>
          <w:bCs/>
          <w:sz w:val="24"/>
          <w:szCs w:val="24"/>
          <w:vertAlign w:val="superscript"/>
        </w:rPr>
        <w:t>7</w:t>
      </w:r>
      <w:r w:rsidRPr="004A1C6F">
        <w:rPr>
          <w:rFonts w:ascii="Times New Roman" w:hAnsi="Times New Roman" w:cs="Times New Roman"/>
          <w:b/>
          <w:bCs/>
          <w:sz w:val="24"/>
          <w:szCs w:val="24"/>
        </w:rPr>
        <w:t xml:space="preserve">. </w:t>
      </w:r>
      <w:r>
        <w:rPr>
          <w:rFonts w:ascii="Times New Roman" w:hAnsi="Times New Roman" w:cs="Times New Roman"/>
          <w:b/>
          <w:bCs/>
          <w:sz w:val="24"/>
          <w:szCs w:val="24"/>
        </w:rPr>
        <w:t>T</w:t>
      </w:r>
      <w:r w:rsidRPr="004A1C6F">
        <w:rPr>
          <w:rFonts w:ascii="Times New Roman" w:hAnsi="Times New Roman" w:cs="Times New Roman"/>
          <w:b/>
          <w:bCs/>
          <w:sz w:val="24"/>
          <w:szCs w:val="24"/>
        </w:rPr>
        <w:t>eabevahet</w:t>
      </w:r>
      <w:r>
        <w:rPr>
          <w:rFonts w:ascii="Times New Roman" w:hAnsi="Times New Roman" w:cs="Times New Roman"/>
          <w:b/>
          <w:bCs/>
          <w:sz w:val="24"/>
          <w:szCs w:val="24"/>
        </w:rPr>
        <w:t>us</w:t>
      </w:r>
      <w:r w:rsidRPr="004A1C6F">
        <w:rPr>
          <w:rFonts w:ascii="Times New Roman" w:hAnsi="Times New Roman" w:cs="Times New Roman"/>
          <w:b/>
          <w:bCs/>
          <w:sz w:val="24"/>
          <w:szCs w:val="24"/>
        </w:rPr>
        <w:t>kanal</w:t>
      </w:r>
    </w:p>
    <w:p w:rsidRPr="004A1C6F" w:rsidR="00DF6838" w:rsidP="00DF6838" w:rsidRDefault="00DF6838" w14:paraId="697A560B" w14:textId="77777777">
      <w:pPr>
        <w:spacing w:after="0" w:line="240" w:lineRule="auto"/>
        <w:jc w:val="both"/>
        <w:rPr>
          <w:rFonts w:ascii="Times New Roman" w:hAnsi="Times New Roman" w:cs="Times New Roman"/>
          <w:b/>
          <w:bCs/>
          <w:sz w:val="24"/>
          <w:szCs w:val="24"/>
        </w:rPr>
      </w:pPr>
    </w:p>
    <w:p w:rsidR="00DF6838" w:rsidP="00DF6838" w:rsidRDefault="00DF6838" w14:paraId="1543E46D" w14:textId="0C2AD57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51405E">
        <w:rPr>
          <w:rFonts w:ascii="Times New Roman" w:hAnsi="Times New Roman" w:cs="Times New Roman"/>
          <w:bCs/>
          <w:sz w:val="24"/>
          <w:szCs w:val="24"/>
        </w:rPr>
        <w:t> </w:t>
      </w:r>
      <w:r>
        <w:rPr>
          <w:rFonts w:ascii="Times New Roman" w:hAnsi="Times New Roman" w:cs="Times New Roman"/>
          <w:bCs/>
          <w:sz w:val="24"/>
          <w:szCs w:val="24"/>
        </w:rPr>
        <w:t>T</w:t>
      </w:r>
      <w:r w:rsidRPr="004A1C6F">
        <w:rPr>
          <w:rFonts w:ascii="Times New Roman" w:hAnsi="Times New Roman" w:cs="Times New Roman"/>
          <w:bCs/>
          <w:sz w:val="24"/>
          <w:szCs w:val="24"/>
        </w:rPr>
        <w:t>ea</w:t>
      </w:r>
      <w:r>
        <w:rPr>
          <w:rFonts w:ascii="Times New Roman" w:hAnsi="Times New Roman" w:cs="Times New Roman"/>
          <w:bCs/>
          <w:sz w:val="24"/>
          <w:szCs w:val="24"/>
        </w:rPr>
        <w:t>v</w:t>
      </w:r>
      <w:r w:rsidRPr="004A1C6F">
        <w:rPr>
          <w:rFonts w:ascii="Times New Roman" w:hAnsi="Times New Roman" w:cs="Times New Roman"/>
          <w:bCs/>
          <w:sz w:val="24"/>
          <w:szCs w:val="24"/>
        </w:rPr>
        <w:t>e</w:t>
      </w:r>
      <w:r>
        <w:rPr>
          <w:rFonts w:ascii="Times New Roman" w:hAnsi="Times New Roman" w:cs="Times New Roman"/>
          <w:bCs/>
          <w:sz w:val="24"/>
          <w:szCs w:val="24"/>
        </w:rPr>
        <w:t>t</w:t>
      </w:r>
      <w:r w:rsidRPr="004A1C6F">
        <w:rPr>
          <w:rFonts w:ascii="Times New Roman" w:hAnsi="Times New Roman" w:cs="Times New Roman"/>
          <w:bCs/>
          <w:sz w:val="24"/>
          <w:szCs w:val="24"/>
        </w:rPr>
        <w:t xml:space="preserve"> </w:t>
      </w:r>
      <w:r>
        <w:rPr>
          <w:rFonts w:ascii="Times New Roman" w:hAnsi="Times New Roman" w:cs="Times New Roman"/>
          <w:bCs/>
          <w:sz w:val="24"/>
          <w:szCs w:val="24"/>
        </w:rPr>
        <w:t xml:space="preserve">vahetatakse </w:t>
      </w:r>
      <w:r w:rsidRPr="004A1C6F">
        <w:rPr>
          <w:rFonts w:ascii="Times New Roman" w:hAnsi="Times New Roman" w:cs="Times New Roman"/>
          <w:bCs/>
          <w:sz w:val="24"/>
          <w:szCs w:val="24"/>
        </w:rPr>
        <w:t>Europoli turvalis</w:t>
      </w:r>
      <w:r>
        <w:rPr>
          <w:rFonts w:ascii="Times New Roman" w:hAnsi="Times New Roman" w:cs="Times New Roman"/>
          <w:bCs/>
          <w:sz w:val="24"/>
          <w:szCs w:val="24"/>
        </w:rPr>
        <w:t>es</w:t>
      </w:r>
      <w:r w:rsidRPr="004A1C6F">
        <w:rPr>
          <w:rFonts w:ascii="Times New Roman" w:hAnsi="Times New Roman" w:cs="Times New Roman"/>
          <w:bCs/>
          <w:sz w:val="24"/>
          <w:szCs w:val="24"/>
        </w:rPr>
        <w:t xml:space="preserve"> teabevahetusvõr</w:t>
      </w:r>
      <w:r>
        <w:rPr>
          <w:rFonts w:ascii="Times New Roman" w:hAnsi="Times New Roman" w:cs="Times New Roman"/>
          <w:bCs/>
          <w:sz w:val="24"/>
          <w:szCs w:val="24"/>
        </w:rPr>
        <w:t>g</w:t>
      </w:r>
      <w:r w:rsidRPr="004A1C6F">
        <w:rPr>
          <w:rFonts w:ascii="Times New Roman" w:hAnsi="Times New Roman" w:cs="Times New Roman"/>
          <w:bCs/>
          <w:sz w:val="24"/>
          <w:szCs w:val="24"/>
        </w:rPr>
        <w:t>u</w:t>
      </w:r>
      <w:r>
        <w:rPr>
          <w:rFonts w:ascii="Times New Roman" w:hAnsi="Times New Roman" w:cs="Times New Roman"/>
          <w:bCs/>
          <w:sz w:val="24"/>
          <w:szCs w:val="24"/>
        </w:rPr>
        <w:t>s</w:t>
      </w:r>
      <w:r w:rsidRPr="004A1C6F">
        <w:rPr>
          <w:rFonts w:ascii="Times New Roman" w:hAnsi="Times New Roman" w:cs="Times New Roman"/>
          <w:bCs/>
          <w:sz w:val="24"/>
          <w:szCs w:val="24"/>
        </w:rPr>
        <w:t xml:space="preserve"> (edaspidi </w:t>
      </w:r>
      <w:r w:rsidRPr="004A1C6F">
        <w:rPr>
          <w:rFonts w:ascii="Times New Roman" w:hAnsi="Times New Roman" w:cs="Times New Roman"/>
          <w:bCs/>
          <w:i/>
          <w:iCs/>
          <w:sz w:val="24"/>
          <w:szCs w:val="24"/>
        </w:rPr>
        <w:t>SIENA</w:t>
      </w:r>
      <w:r w:rsidRPr="004A1C6F">
        <w:rPr>
          <w:rFonts w:ascii="Times New Roman" w:hAnsi="Times New Roman" w:cs="Times New Roman"/>
          <w:bCs/>
          <w:sz w:val="24"/>
          <w:szCs w:val="24"/>
        </w:rPr>
        <w:t>).</w:t>
      </w:r>
    </w:p>
    <w:p w:rsidR="00DF6838" w:rsidP="00DF6838" w:rsidRDefault="00DF6838" w14:paraId="689EE9CF" w14:textId="77777777">
      <w:pPr>
        <w:spacing w:after="0" w:line="240" w:lineRule="auto"/>
        <w:jc w:val="both"/>
        <w:rPr>
          <w:rFonts w:ascii="Times New Roman" w:hAnsi="Times New Roman" w:cs="Times New Roman"/>
          <w:bCs/>
          <w:sz w:val="24"/>
          <w:szCs w:val="24"/>
        </w:rPr>
      </w:pPr>
    </w:p>
    <w:p w:rsidR="00DF6838" w:rsidP="00DF6838" w:rsidRDefault="00450398" w14:paraId="337C9D97" w14:textId="3492F9B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0051405E">
        <w:rPr>
          <w:rFonts w:ascii="Times New Roman" w:hAnsi="Times New Roman" w:cs="Times New Roman"/>
          <w:bCs/>
          <w:sz w:val="24"/>
          <w:szCs w:val="24"/>
        </w:rPr>
        <w:t> </w:t>
      </w:r>
      <w:r w:rsidRPr="008047D7">
        <w:rPr>
          <w:rFonts w:ascii="Times New Roman" w:hAnsi="Times New Roman" w:cs="Times New Roman"/>
          <w:bCs/>
          <w:sz w:val="24"/>
          <w:szCs w:val="24"/>
        </w:rPr>
        <w:t xml:space="preserve">Ühtne kontaktpunkt ja uurimisasutus on </w:t>
      </w:r>
      <w:proofErr w:type="spellStart"/>
      <w:r w:rsidRPr="008047D7">
        <w:rPr>
          <w:rFonts w:ascii="Times New Roman" w:hAnsi="Times New Roman" w:cs="Times New Roman"/>
          <w:bCs/>
          <w:sz w:val="24"/>
          <w:szCs w:val="24"/>
        </w:rPr>
        <w:t>SIENA-ga</w:t>
      </w:r>
      <w:proofErr w:type="spellEnd"/>
      <w:r w:rsidRPr="008047D7">
        <w:rPr>
          <w:rFonts w:ascii="Times New Roman" w:hAnsi="Times New Roman" w:cs="Times New Roman"/>
          <w:bCs/>
          <w:sz w:val="24"/>
          <w:szCs w:val="24"/>
        </w:rPr>
        <w:t xml:space="preserve"> otse</w:t>
      </w:r>
      <w:r>
        <w:rPr>
          <w:rFonts w:ascii="Times New Roman" w:hAnsi="Times New Roman" w:cs="Times New Roman"/>
          <w:bCs/>
          <w:sz w:val="24"/>
          <w:szCs w:val="24"/>
        </w:rPr>
        <w:t xml:space="preserve"> </w:t>
      </w:r>
      <w:r w:rsidRPr="008047D7">
        <w:rPr>
          <w:rFonts w:ascii="Times New Roman" w:hAnsi="Times New Roman" w:cs="Times New Roman"/>
          <w:bCs/>
          <w:sz w:val="24"/>
          <w:szCs w:val="24"/>
        </w:rPr>
        <w:t>ühend</w:t>
      </w:r>
      <w:r>
        <w:rPr>
          <w:rFonts w:ascii="Times New Roman" w:hAnsi="Times New Roman" w:cs="Times New Roman"/>
          <w:bCs/>
          <w:sz w:val="24"/>
          <w:szCs w:val="24"/>
        </w:rPr>
        <w:t>atud</w:t>
      </w:r>
      <w:r w:rsidRPr="008047D7">
        <w:rPr>
          <w:rFonts w:ascii="Times New Roman" w:hAnsi="Times New Roman" w:cs="Times New Roman"/>
          <w:bCs/>
          <w:sz w:val="24"/>
          <w:szCs w:val="24"/>
        </w:rPr>
        <w:t>, sealhulgas mobiilseadme kaudu.</w:t>
      </w:r>
    </w:p>
    <w:p w:rsidR="00DF6838" w:rsidP="00DF6838" w:rsidRDefault="00DF6838" w14:paraId="4EB67934" w14:textId="77777777">
      <w:pPr>
        <w:spacing w:after="0" w:line="240" w:lineRule="auto"/>
        <w:jc w:val="both"/>
        <w:rPr>
          <w:rFonts w:ascii="Times New Roman" w:hAnsi="Times New Roman" w:cs="Times New Roman"/>
          <w:bCs/>
          <w:sz w:val="24"/>
          <w:szCs w:val="24"/>
        </w:rPr>
      </w:pPr>
    </w:p>
    <w:p w:rsidRPr="004A1C6F" w:rsidR="00DF6838" w:rsidP="00DF6838" w:rsidRDefault="00DF6838" w14:paraId="4954A771" w14:textId="2559036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w:t>
      </w:r>
      <w:r w:rsidR="0051405E">
        <w:rPr>
          <w:rFonts w:ascii="Times New Roman" w:hAnsi="Times New Roman" w:cs="Times New Roman"/>
          <w:bCs/>
          <w:sz w:val="24"/>
          <w:szCs w:val="24"/>
        </w:rPr>
        <w:t> </w:t>
      </w:r>
      <w:r w:rsidRPr="004A1C6F">
        <w:rPr>
          <w:rFonts w:ascii="Times New Roman" w:hAnsi="Times New Roman" w:cs="Times New Roman"/>
          <w:bCs/>
          <w:sz w:val="24"/>
          <w:szCs w:val="24"/>
        </w:rPr>
        <w:t xml:space="preserve">Ühtne kontaktpunkt </w:t>
      </w:r>
      <w:r>
        <w:rPr>
          <w:rFonts w:ascii="Times New Roman" w:hAnsi="Times New Roman" w:cs="Times New Roman"/>
          <w:bCs/>
          <w:sz w:val="24"/>
          <w:szCs w:val="24"/>
        </w:rPr>
        <w:t>ja</w:t>
      </w:r>
      <w:r w:rsidRPr="004A1C6F">
        <w:rPr>
          <w:rFonts w:ascii="Times New Roman" w:hAnsi="Times New Roman" w:cs="Times New Roman"/>
          <w:bCs/>
          <w:sz w:val="24"/>
          <w:szCs w:val="24"/>
        </w:rPr>
        <w:t xml:space="preserve"> uurimisasutus </w:t>
      </w:r>
      <w:r>
        <w:rPr>
          <w:rFonts w:ascii="Times New Roman" w:hAnsi="Times New Roman" w:cs="Times New Roman"/>
          <w:bCs/>
          <w:sz w:val="24"/>
          <w:szCs w:val="24"/>
        </w:rPr>
        <w:t>ei pea</w:t>
      </w:r>
      <w:r w:rsidRPr="004A1C6F">
        <w:rPr>
          <w:rFonts w:ascii="Times New Roman" w:hAnsi="Times New Roman" w:cs="Times New Roman"/>
          <w:bCs/>
          <w:sz w:val="24"/>
          <w:szCs w:val="24"/>
        </w:rPr>
        <w:t xml:space="preserve"> </w:t>
      </w:r>
      <w:r>
        <w:rPr>
          <w:rFonts w:ascii="Times New Roman" w:hAnsi="Times New Roman" w:cs="Times New Roman"/>
          <w:bCs/>
          <w:sz w:val="24"/>
          <w:szCs w:val="24"/>
        </w:rPr>
        <w:t>kasutama</w:t>
      </w:r>
      <w:r w:rsidRPr="004A1C6F">
        <w:rPr>
          <w:rFonts w:ascii="Times New Roman" w:hAnsi="Times New Roman" w:cs="Times New Roman"/>
          <w:bCs/>
          <w:sz w:val="24"/>
          <w:szCs w:val="24"/>
        </w:rPr>
        <w:t xml:space="preserve"> SIENA</w:t>
      </w:r>
      <w:r>
        <w:rPr>
          <w:rFonts w:ascii="Times New Roman" w:hAnsi="Times New Roman" w:cs="Times New Roman"/>
          <w:bCs/>
          <w:sz w:val="24"/>
          <w:szCs w:val="24"/>
        </w:rPr>
        <w:t>-t</w:t>
      </w:r>
      <w:r w:rsidRPr="004A1C6F">
        <w:rPr>
          <w:rFonts w:ascii="Times New Roman" w:hAnsi="Times New Roman" w:cs="Times New Roman"/>
          <w:bCs/>
          <w:sz w:val="24"/>
          <w:szCs w:val="24"/>
        </w:rPr>
        <w:t xml:space="preserve"> </w:t>
      </w:r>
      <w:r>
        <w:rPr>
          <w:rFonts w:ascii="Times New Roman" w:hAnsi="Times New Roman" w:cs="Times New Roman"/>
          <w:bCs/>
          <w:sz w:val="24"/>
          <w:szCs w:val="24"/>
        </w:rPr>
        <w:t>järgmistel juhtudel</w:t>
      </w:r>
      <w:r w:rsidRPr="004A1C6F">
        <w:rPr>
          <w:rFonts w:ascii="Times New Roman" w:hAnsi="Times New Roman" w:cs="Times New Roman"/>
          <w:bCs/>
          <w:sz w:val="24"/>
          <w:szCs w:val="24"/>
        </w:rPr>
        <w:t>:</w:t>
      </w:r>
    </w:p>
    <w:p w:rsidRPr="004A1C6F" w:rsidR="00DF6838" w:rsidP="00DF6838" w:rsidRDefault="00DF6838" w14:paraId="4FA874F0" w14:textId="4531D4C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1)</w:t>
      </w:r>
      <w:r w:rsidR="0051405E">
        <w:rPr>
          <w:rFonts w:ascii="Times New Roman" w:hAnsi="Times New Roman" w:cs="Times New Roman"/>
          <w:bCs/>
          <w:sz w:val="24"/>
          <w:szCs w:val="24"/>
        </w:rPr>
        <w:t> </w:t>
      </w:r>
      <w:r>
        <w:rPr>
          <w:rFonts w:ascii="Times New Roman" w:hAnsi="Times New Roman" w:cs="Times New Roman"/>
          <w:bCs/>
          <w:sz w:val="24"/>
          <w:szCs w:val="24"/>
        </w:rPr>
        <w:t>teabe</w:t>
      </w:r>
      <w:r w:rsidRPr="004A1C6F">
        <w:rPr>
          <w:rFonts w:ascii="Times New Roman" w:hAnsi="Times New Roman" w:cs="Times New Roman"/>
          <w:bCs/>
          <w:sz w:val="24"/>
          <w:szCs w:val="24"/>
        </w:rPr>
        <w:t xml:space="preserve">taotluse kiireloomulisus eeldab ajutiselt teise </w:t>
      </w:r>
      <w:r>
        <w:rPr>
          <w:rFonts w:ascii="Times New Roman" w:hAnsi="Times New Roman" w:cs="Times New Roman"/>
          <w:bCs/>
          <w:sz w:val="24"/>
          <w:szCs w:val="24"/>
        </w:rPr>
        <w:t>teabevahetus</w:t>
      </w:r>
      <w:r w:rsidRPr="004A1C6F">
        <w:rPr>
          <w:rFonts w:ascii="Times New Roman" w:hAnsi="Times New Roman" w:cs="Times New Roman"/>
          <w:bCs/>
          <w:sz w:val="24"/>
          <w:szCs w:val="24"/>
        </w:rPr>
        <w:t>kanali kasutamist;</w:t>
      </w:r>
    </w:p>
    <w:p w:rsidRPr="004A1C6F" w:rsidR="00DF6838" w:rsidP="00DF6838" w:rsidRDefault="00DF6838" w14:paraId="0C9B01B1" w14:textId="37AC1FFA">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2)</w:t>
      </w:r>
      <w:r w:rsidR="0051405E">
        <w:rPr>
          <w:rFonts w:ascii="Times New Roman" w:hAnsi="Times New Roman" w:cs="Times New Roman"/>
          <w:bCs/>
          <w:sz w:val="24"/>
          <w:szCs w:val="24"/>
        </w:rPr>
        <w:t> </w:t>
      </w:r>
      <w:r w:rsidRPr="004A1C6F">
        <w:rPr>
          <w:rFonts w:ascii="Times New Roman" w:hAnsi="Times New Roman" w:cs="Times New Roman"/>
          <w:bCs/>
          <w:sz w:val="24"/>
          <w:szCs w:val="24"/>
        </w:rPr>
        <w:t>SIENA</w:t>
      </w:r>
      <w:r>
        <w:rPr>
          <w:rFonts w:ascii="Times New Roman" w:hAnsi="Times New Roman" w:cs="Times New Roman"/>
          <w:bCs/>
          <w:sz w:val="24"/>
          <w:szCs w:val="24"/>
        </w:rPr>
        <w:t>-t ei ole võimalik</w:t>
      </w:r>
      <w:r w:rsidRPr="004A1C6F">
        <w:rPr>
          <w:rFonts w:ascii="Times New Roman" w:hAnsi="Times New Roman" w:cs="Times New Roman"/>
          <w:bCs/>
          <w:sz w:val="24"/>
          <w:szCs w:val="24"/>
        </w:rPr>
        <w:t xml:space="preserve"> ootamatu takistuse tõttu</w:t>
      </w:r>
      <w:r w:rsidRPr="00096B64">
        <w:rPr>
          <w:rFonts w:ascii="Times New Roman" w:hAnsi="Times New Roman" w:cs="Times New Roman"/>
          <w:bCs/>
          <w:sz w:val="24"/>
          <w:szCs w:val="24"/>
        </w:rPr>
        <w:t xml:space="preserve"> </w:t>
      </w:r>
      <w:r w:rsidRPr="004A1C6F">
        <w:rPr>
          <w:rFonts w:ascii="Times New Roman" w:hAnsi="Times New Roman" w:cs="Times New Roman"/>
          <w:bCs/>
          <w:sz w:val="24"/>
          <w:szCs w:val="24"/>
        </w:rPr>
        <w:t>kasuta</w:t>
      </w:r>
      <w:r>
        <w:rPr>
          <w:rFonts w:ascii="Times New Roman" w:hAnsi="Times New Roman" w:cs="Times New Roman"/>
          <w:bCs/>
          <w:sz w:val="24"/>
          <w:szCs w:val="24"/>
        </w:rPr>
        <w:t>da</w:t>
      </w:r>
      <w:r w:rsidRPr="004A1C6F">
        <w:rPr>
          <w:rFonts w:ascii="Times New Roman" w:hAnsi="Times New Roman" w:cs="Times New Roman"/>
          <w:bCs/>
          <w:sz w:val="24"/>
          <w:szCs w:val="24"/>
        </w:rPr>
        <w:t>;</w:t>
      </w:r>
    </w:p>
    <w:p w:rsidRPr="004A1C6F" w:rsidR="00DF6838" w:rsidP="00DF6838" w:rsidRDefault="00DF6838" w14:paraId="319CA95C" w14:textId="58AD598C">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3)</w:t>
      </w:r>
      <w:r w:rsidR="0051405E">
        <w:rPr>
          <w:rFonts w:ascii="Times New Roman" w:hAnsi="Times New Roman" w:cs="Times New Roman"/>
          <w:bCs/>
          <w:sz w:val="24"/>
          <w:szCs w:val="24"/>
        </w:rPr>
        <w:t> </w:t>
      </w:r>
      <w:r w:rsidRPr="001A0FFE" w:rsidR="00EC3D56">
        <w:rPr>
          <w:rFonts w:ascii="Times New Roman" w:hAnsi="Times New Roman" w:cs="Times New Roman"/>
          <w:sz w:val="24"/>
          <w:szCs w:val="24"/>
        </w:rPr>
        <w:t>teavet vahetatakse Euroopa Liidu välise riigi või rahvusvahelise organisatsiooniga või on alust arvata, et seda on vaja hiljem teha,</w:t>
      </w:r>
      <w:r w:rsidRPr="00EC3D56" w:rsidR="00EC3D56">
        <w:rPr>
          <w:rFonts w:ascii="Times New Roman" w:hAnsi="Times New Roman" w:cs="Times New Roman"/>
          <w:bCs/>
          <w:i/>
          <w:iCs/>
          <w:sz w:val="24"/>
          <w:szCs w:val="24"/>
        </w:rPr>
        <w:t xml:space="preserve"> </w:t>
      </w:r>
      <w:r w:rsidRPr="004A1C6F" w:rsidDel="00EC3D56">
        <w:rPr>
          <w:rFonts w:ascii="Times New Roman" w:hAnsi="Times New Roman" w:cs="Times New Roman"/>
          <w:bCs/>
          <w:sz w:val="24"/>
          <w:szCs w:val="24"/>
        </w:rPr>
        <w:t xml:space="preserve">sealhulgas </w:t>
      </w:r>
      <w:r w:rsidRPr="0054763A">
        <w:rPr>
          <w:rFonts w:ascii="Times New Roman" w:hAnsi="Times New Roman" w:cs="Times New Roman"/>
          <w:bCs/>
          <w:sz w:val="24"/>
          <w:szCs w:val="24"/>
        </w:rPr>
        <w:t>Rahvusvahelise Kriminaalpolitsei Organisatsiooni (Interpol)</w:t>
      </w:r>
      <w:r w:rsidRPr="004A1C6F">
        <w:rPr>
          <w:rFonts w:ascii="Times New Roman" w:hAnsi="Times New Roman" w:cs="Times New Roman"/>
          <w:bCs/>
          <w:sz w:val="24"/>
          <w:szCs w:val="24"/>
        </w:rPr>
        <w:t xml:space="preserve"> kaudu.</w:t>
      </w:r>
    </w:p>
    <w:p w:rsidR="00DF6838" w:rsidP="00DF6838" w:rsidRDefault="00DF6838" w14:paraId="621A01E4" w14:textId="77777777">
      <w:pPr>
        <w:spacing w:after="0" w:line="240" w:lineRule="auto"/>
        <w:jc w:val="both"/>
        <w:rPr>
          <w:rFonts w:ascii="Times New Roman" w:hAnsi="Times New Roman" w:cs="Times New Roman"/>
          <w:bCs/>
          <w:sz w:val="24"/>
          <w:szCs w:val="24"/>
        </w:rPr>
      </w:pPr>
    </w:p>
    <w:p w:rsidR="00DF6838" w:rsidP="001E4AD1" w:rsidRDefault="00DF6838" w14:paraId="111239AC" w14:textId="4428D9B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w:t>
      </w:r>
      <w:r w:rsidR="0051405E">
        <w:rPr>
          <w:rFonts w:ascii="Times New Roman" w:hAnsi="Times New Roman" w:cs="Times New Roman"/>
          <w:bCs/>
          <w:sz w:val="24"/>
          <w:szCs w:val="24"/>
        </w:rPr>
        <w:t> </w:t>
      </w:r>
      <w:r w:rsidRPr="009C3C88" w:rsidR="00D5644C">
        <w:rPr>
          <w:rFonts w:ascii="Times New Roman" w:hAnsi="Times New Roman" w:cs="Times New Roman"/>
          <w:bCs/>
          <w:sz w:val="24"/>
          <w:szCs w:val="24"/>
        </w:rPr>
        <w:t>Käesoleva paragrahvi lõike</w:t>
      </w:r>
      <w:r w:rsidR="00D5644C">
        <w:rPr>
          <w:rFonts w:ascii="Times New Roman" w:hAnsi="Times New Roman" w:cs="Times New Roman"/>
          <w:bCs/>
          <w:sz w:val="24"/>
          <w:szCs w:val="24"/>
        </w:rPr>
        <w:t xml:space="preserve">s 3 sätestatud juhul registreeritakse teabevahetus </w:t>
      </w:r>
      <w:proofErr w:type="spellStart"/>
      <w:r w:rsidR="00D5644C">
        <w:rPr>
          <w:rFonts w:ascii="Times New Roman" w:hAnsi="Times New Roman" w:cs="Times New Roman"/>
          <w:bCs/>
          <w:sz w:val="24"/>
          <w:szCs w:val="24"/>
        </w:rPr>
        <w:t>SIENA-s</w:t>
      </w:r>
      <w:proofErr w:type="spellEnd"/>
      <w:r w:rsidR="00D5644C">
        <w:rPr>
          <w:rFonts w:ascii="Times New Roman" w:hAnsi="Times New Roman" w:cs="Times New Roman"/>
          <w:bCs/>
          <w:sz w:val="24"/>
          <w:szCs w:val="24"/>
        </w:rPr>
        <w:t xml:space="preserve"> inglise keeles</w:t>
      </w:r>
      <w:r w:rsidRPr="00864E33" w:rsidR="00D5644C">
        <w:rPr>
          <w:rFonts w:ascii="Times New Roman" w:hAnsi="Times New Roman" w:cs="Times New Roman"/>
          <w:bCs/>
          <w:sz w:val="24"/>
          <w:szCs w:val="24"/>
        </w:rPr>
        <w:t xml:space="preserve"> </w:t>
      </w:r>
      <w:r w:rsidR="00D5644C">
        <w:rPr>
          <w:rFonts w:ascii="Times New Roman" w:hAnsi="Times New Roman" w:cs="Times New Roman"/>
          <w:bCs/>
          <w:sz w:val="24"/>
          <w:szCs w:val="24"/>
        </w:rPr>
        <w:t xml:space="preserve">esimesel </w:t>
      </w:r>
      <w:r w:rsidDel="00D5644C">
        <w:rPr>
          <w:rFonts w:ascii="Times New Roman" w:hAnsi="Times New Roman" w:cs="Times New Roman"/>
          <w:bCs/>
          <w:sz w:val="24"/>
          <w:szCs w:val="24"/>
        </w:rPr>
        <w:t>võimalusel</w:t>
      </w:r>
      <w:r w:rsidR="001A0FFE">
        <w:rPr>
          <w:rFonts w:ascii="Times New Roman" w:hAnsi="Times New Roman" w:cs="Times New Roman"/>
          <w:bCs/>
          <w:sz w:val="24"/>
          <w:szCs w:val="24"/>
        </w:rPr>
        <w:t>.</w:t>
      </w:r>
    </w:p>
    <w:p w:rsidR="001A0FFE" w:rsidP="001E4AD1" w:rsidRDefault="001A0FFE" w14:paraId="49C7E3E7" w14:textId="77777777">
      <w:pPr>
        <w:spacing w:after="0" w:line="240" w:lineRule="auto"/>
        <w:jc w:val="both"/>
        <w:rPr>
          <w:rFonts w:ascii="Times New Roman" w:hAnsi="Times New Roman" w:cs="Times New Roman"/>
          <w:bCs/>
          <w:sz w:val="24"/>
          <w:szCs w:val="24"/>
        </w:rPr>
      </w:pPr>
    </w:p>
    <w:p w:rsidR="005B18A0" w:rsidP="001E4AD1" w:rsidRDefault="00AD2694" w14:paraId="103C7D72" w14:textId="7C9020E2">
      <w:pPr>
        <w:keepNext/>
        <w:spacing w:after="0" w:line="240" w:lineRule="auto"/>
        <w:jc w:val="both"/>
        <w:rPr>
          <w:rFonts w:ascii="Times New Roman" w:hAnsi="Times New Roman" w:cs="Times New Roman"/>
          <w:b/>
          <w:bCs/>
          <w:sz w:val="24"/>
          <w:szCs w:val="24"/>
        </w:rPr>
      </w:pPr>
      <w:r w:rsidRPr="004A1C6F">
        <w:rPr>
          <w:rFonts w:ascii="Times New Roman" w:hAnsi="Times New Roman" w:cs="Times New Roman"/>
          <w:b/>
          <w:bCs/>
          <w:sz w:val="24"/>
          <w:szCs w:val="24"/>
        </w:rPr>
        <w:t>§ 508</w:t>
      </w:r>
      <w:r w:rsidR="006D0958">
        <w:rPr>
          <w:rFonts w:ascii="Times New Roman" w:hAnsi="Times New Roman" w:cs="Times New Roman"/>
          <w:b/>
          <w:bCs/>
          <w:sz w:val="24"/>
          <w:szCs w:val="24"/>
          <w:vertAlign w:val="superscript"/>
        </w:rPr>
        <w:t>8</w:t>
      </w:r>
      <w:r w:rsidR="00DF6838">
        <w:rPr>
          <w:rFonts w:ascii="Times New Roman" w:hAnsi="Times New Roman" w:cs="Times New Roman"/>
          <w:b/>
          <w:bCs/>
          <w:sz w:val="24"/>
          <w:szCs w:val="24"/>
          <w:vertAlign w:val="superscript"/>
        </w:rPr>
        <w:t>8</w:t>
      </w:r>
      <w:r>
        <w:rPr>
          <w:rFonts w:ascii="Times New Roman" w:hAnsi="Times New Roman" w:cs="Times New Roman"/>
          <w:b/>
          <w:bCs/>
          <w:sz w:val="24"/>
          <w:szCs w:val="24"/>
        </w:rPr>
        <w:t>. Tea</w:t>
      </w:r>
      <w:r w:rsidR="0003427F">
        <w:rPr>
          <w:rFonts w:ascii="Times New Roman" w:hAnsi="Times New Roman" w:cs="Times New Roman"/>
          <w:b/>
          <w:bCs/>
          <w:sz w:val="24"/>
          <w:szCs w:val="24"/>
        </w:rPr>
        <w:t>b</w:t>
      </w:r>
      <w:r>
        <w:rPr>
          <w:rFonts w:ascii="Times New Roman" w:hAnsi="Times New Roman" w:cs="Times New Roman"/>
          <w:b/>
          <w:bCs/>
          <w:sz w:val="24"/>
          <w:szCs w:val="24"/>
        </w:rPr>
        <w:t>e</w:t>
      </w:r>
      <w:r w:rsidR="0003427F">
        <w:rPr>
          <w:rFonts w:ascii="Times New Roman" w:hAnsi="Times New Roman" w:cs="Times New Roman"/>
          <w:b/>
          <w:bCs/>
          <w:sz w:val="24"/>
          <w:szCs w:val="24"/>
        </w:rPr>
        <w:t>edast</w:t>
      </w:r>
      <w:r w:rsidR="00A55190">
        <w:rPr>
          <w:rFonts w:ascii="Times New Roman" w:hAnsi="Times New Roman" w:cs="Times New Roman"/>
          <w:b/>
          <w:bCs/>
          <w:sz w:val="24"/>
          <w:szCs w:val="24"/>
        </w:rPr>
        <w:t>use</w:t>
      </w:r>
      <w:r w:rsidR="0003427F">
        <w:rPr>
          <w:rFonts w:ascii="Times New Roman" w:hAnsi="Times New Roman" w:cs="Times New Roman"/>
          <w:b/>
          <w:bCs/>
          <w:sz w:val="24"/>
          <w:szCs w:val="24"/>
        </w:rPr>
        <w:t xml:space="preserve"> tingimused</w:t>
      </w:r>
    </w:p>
    <w:p w:rsidR="00932B79" w:rsidP="00FC7AB8" w:rsidRDefault="00932B79" w14:paraId="73C165DD" w14:textId="77777777">
      <w:pPr>
        <w:keepNext/>
        <w:spacing w:after="0" w:line="240" w:lineRule="auto"/>
        <w:jc w:val="both"/>
        <w:rPr>
          <w:rFonts w:ascii="Times New Roman" w:hAnsi="Times New Roman" w:cs="Times New Roman"/>
          <w:bCs/>
          <w:sz w:val="24"/>
          <w:szCs w:val="24"/>
        </w:rPr>
      </w:pPr>
    </w:p>
    <w:p w:rsidRPr="004A1C6F" w:rsidR="00E375BB" w:rsidP="309D810A" w:rsidRDefault="00E375BB" w14:paraId="3DAE6D48" w14:textId="39E4D5A9">
      <w:pPr>
        <w:spacing w:after="0" w:line="240" w:lineRule="auto"/>
        <w:jc w:val="both"/>
        <w:rPr>
          <w:rFonts w:ascii="Times New Roman" w:hAnsi="Times New Roman" w:cs="Times New Roman"/>
          <w:sz w:val="24"/>
          <w:szCs w:val="24"/>
        </w:rPr>
      </w:pPr>
      <w:r w:rsidRPr="309D810A" w:rsidR="00E375BB">
        <w:rPr>
          <w:rFonts w:ascii="Times New Roman" w:hAnsi="Times New Roman" w:cs="Times New Roman"/>
          <w:sz w:val="24"/>
          <w:szCs w:val="24"/>
        </w:rPr>
        <w:t>(</w:t>
      </w:r>
      <w:r w:rsidRPr="309D810A" w:rsidR="008A4D3B">
        <w:rPr>
          <w:rFonts w:ascii="Times New Roman" w:hAnsi="Times New Roman" w:cs="Times New Roman"/>
          <w:sz w:val="24"/>
          <w:szCs w:val="24"/>
        </w:rPr>
        <w:t>1</w:t>
      </w:r>
      <w:r w:rsidRPr="309D810A" w:rsidR="00E375BB">
        <w:rPr>
          <w:rFonts w:ascii="Times New Roman" w:hAnsi="Times New Roman" w:cs="Times New Roman"/>
          <w:sz w:val="24"/>
          <w:szCs w:val="24"/>
        </w:rPr>
        <w:t>)</w:t>
      </w:r>
      <w:r w:rsidRPr="309D810A" w:rsidR="0051405E">
        <w:rPr>
          <w:rFonts w:ascii="Times New Roman" w:hAnsi="Times New Roman" w:cs="Times New Roman"/>
          <w:sz w:val="24"/>
          <w:szCs w:val="24"/>
        </w:rPr>
        <w:t> </w:t>
      </w:r>
      <w:r w:rsidRPr="309D810A" w:rsidR="0003427F">
        <w:rPr>
          <w:rFonts w:ascii="Times New Roman" w:hAnsi="Times New Roman" w:cs="Times New Roman"/>
          <w:sz w:val="24"/>
          <w:szCs w:val="24"/>
        </w:rPr>
        <w:t>Ühtne kontaktpunkt ja uurimisasutus</w:t>
      </w:r>
      <w:r w:rsidRPr="309D810A" w:rsidR="00E375BB">
        <w:rPr>
          <w:rFonts w:ascii="Times New Roman" w:hAnsi="Times New Roman" w:cs="Times New Roman"/>
          <w:sz w:val="24"/>
          <w:szCs w:val="24"/>
        </w:rPr>
        <w:t xml:space="preserve"> </w:t>
      </w:r>
      <w:r w:rsidRPr="309D810A" w:rsidR="0003427F">
        <w:rPr>
          <w:rFonts w:ascii="Times New Roman" w:hAnsi="Times New Roman" w:cs="Times New Roman"/>
          <w:sz w:val="24"/>
          <w:szCs w:val="24"/>
        </w:rPr>
        <w:t>edastavad</w:t>
      </w:r>
      <w:r w:rsidRPr="309D810A" w:rsidR="00E375BB">
        <w:rPr>
          <w:rFonts w:ascii="Times New Roman" w:hAnsi="Times New Roman" w:cs="Times New Roman"/>
          <w:sz w:val="24"/>
          <w:szCs w:val="24"/>
        </w:rPr>
        <w:t xml:space="preserve"> </w:t>
      </w:r>
      <w:r w:rsidRPr="309D810A" w:rsidR="00FB1CF7">
        <w:rPr>
          <w:rFonts w:ascii="Times New Roman" w:hAnsi="Times New Roman" w:cs="Times New Roman"/>
          <w:sz w:val="24"/>
          <w:szCs w:val="24"/>
        </w:rPr>
        <w:t xml:space="preserve">teise liikmesriigi ühtsele kontaktpunktile ja õiguskaitseasutusele ning Europolile </w:t>
      </w:r>
      <w:commentRangeStart w:id="1176254842"/>
      <w:del w:author="Maarja-Liis Lall - JUSTDIGI" w:date="2025-08-06T10:43:03.384Z" w:id="1226920957">
        <w:r w:rsidRPr="309D810A" w:rsidDel="00E375BB">
          <w:rPr>
            <w:rFonts w:ascii="Times New Roman" w:hAnsi="Times New Roman" w:cs="Times New Roman"/>
            <w:sz w:val="24"/>
            <w:szCs w:val="24"/>
          </w:rPr>
          <w:delText>järgmist</w:delText>
        </w:r>
        <w:r w:rsidRPr="309D810A" w:rsidDel="00E375BB">
          <w:rPr>
            <w:rFonts w:ascii="Times New Roman" w:hAnsi="Times New Roman" w:cs="Times New Roman"/>
            <w:sz w:val="24"/>
            <w:szCs w:val="24"/>
          </w:rPr>
          <w:delText xml:space="preserve"> </w:delText>
        </w:r>
      </w:del>
      <w:r w:rsidRPr="309D810A" w:rsidR="00E375BB">
        <w:rPr>
          <w:rFonts w:ascii="Times New Roman" w:hAnsi="Times New Roman" w:cs="Times New Roman"/>
          <w:sz w:val="24"/>
          <w:szCs w:val="24"/>
        </w:rPr>
        <w:t>teavet</w:t>
      </w:r>
      <w:ins w:author="Maarja-Liis Lall - JUSTDIGI" w:date="2025-08-06T10:43:06.566Z" w:id="127246235">
        <w:r w:rsidRPr="309D810A" w:rsidR="08BD0D17">
          <w:rPr>
            <w:rFonts w:ascii="Times New Roman" w:hAnsi="Times New Roman" w:cs="Times New Roman"/>
            <w:sz w:val="24"/>
            <w:szCs w:val="24"/>
          </w:rPr>
          <w:t xml:space="preserve"> järgmiselt</w:t>
        </w:r>
      </w:ins>
      <w:r w:rsidRPr="309D810A" w:rsidR="00E375BB">
        <w:rPr>
          <w:rFonts w:ascii="Times New Roman" w:hAnsi="Times New Roman" w:cs="Times New Roman"/>
          <w:sz w:val="24"/>
          <w:szCs w:val="24"/>
        </w:rPr>
        <w:t>:</w:t>
      </w:r>
      <w:commentRangeEnd w:id="1176254842"/>
      <w:r>
        <w:rPr>
          <w:rStyle w:val="CommentReference"/>
        </w:rPr>
        <w:commentReference w:id="1176254842"/>
      </w:r>
    </w:p>
    <w:p w:rsidRPr="004A1C6F" w:rsidR="00E375BB" w:rsidP="001E4AD1" w:rsidRDefault="00E375BB" w14:paraId="67A3441D" w14:textId="72F10A00">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1)</w:t>
      </w:r>
      <w:r w:rsidR="007D297D">
        <w:rPr>
          <w:rFonts w:ascii="Times New Roman" w:hAnsi="Times New Roman" w:cs="Times New Roman"/>
          <w:bCs/>
          <w:sz w:val="24"/>
          <w:szCs w:val="24"/>
        </w:rPr>
        <w:t> </w:t>
      </w:r>
      <w:r w:rsidRPr="004A1C6F">
        <w:rPr>
          <w:rFonts w:ascii="Times New Roman" w:hAnsi="Times New Roman" w:cs="Times New Roman"/>
          <w:bCs/>
          <w:sz w:val="24"/>
          <w:szCs w:val="24"/>
        </w:rPr>
        <w:t>otse juurdepääsetav teave – andmekogu</w:t>
      </w:r>
      <w:r>
        <w:rPr>
          <w:rFonts w:ascii="Times New Roman" w:hAnsi="Times New Roman" w:cs="Times New Roman"/>
          <w:bCs/>
          <w:sz w:val="24"/>
          <w:szCs w:val="24"/>
        </w:rPr>
        <w:t xml:space="preserve"> andmed</w:t>
      </w:r>
      <w:r w:rsidRPr="004A1C6F">
        <w:rPr>
          <w:rFonts w:ascii="Times New Roman" w:hAnsi="Times New Roman" w:cs="Times New Roman"/>
          <w:bCs/>
          <w:sz w:val="24"/>
          <w:szCs w:val="24"/>
        </w:rPr>
        <w:t xml:space="preserve">, millele on ühtsel kontaktpunktil </w:t>
      </w:r>
      <w:r>
        <w:rPr>
          <w:rFonts w:ascii="Times New Roman" w:hAnsi="Times New Roman" w:cs="Times New Roman"/>
          <w:bCs/>
          <w:sz w:val="24"/>
          <w:szCs w:val="24"/>
        </w:rPr>
        <w:t>või</w:t>
      </w:r>
      <w:r w:rsidRPr="004A1C6F">
        <w:rPr>
          <w:rFonts w:ascii="Times New Roman" w:hAnsi="Times New Roman" w:cs="Times New Roman"/>
          <w:bCs/>
          <w:sz w:val="24"/>
          <w:szCs w:val="24"/>
        </w:rPr>
        <w:t xml:space="preserve"> uurimisasutusel juurdepääs;</w:t>
      </w:r>
    </w:p>
    <w:p w:rsidRPr="004A1C6F" w:rsidR="008A4D3B" w:rsidP="001E4AD1" w:rsidRDefault="006317E8" w14:paraId="69785DC3" w14:textId="41176E1E">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2)</w:t>
      </w:r>
      <w:r>
        <w:rPr>
          <w:rFonts w:ascii="Times New Roman" w:hAnsi="Times New Roman" w:cs="Times New Roman"/>
          <w:bCs/>
          <w:sz w:val="24"/>
          <w:szCs w:val="24"/>
        </w:rPr>
        <w:t> </w:t>
      </w:r>
      <w:r w:rsidRPr="004A1C6F">
        <w:rPr>
          <w:rFonts w:ascii="Times New Roman" w:hAnsi="Times New Roman" w:cs="Times New Roman"/>
          <w:bCs/>
          <w:sz w:val="24"/>
          <w:szCs w:val="24"/>
        </w:rPr>
        <w:t>kaudselt juurdepääsetav teave – teave, mi</w:t>
      </w:r>
      <w:r>
        <w:rPr>
          <w:rFonts w:ascii="Times New Roman" w:hAnsi="Times New Roman" w:cs="Times New Roman"/>
          <w:bCs/>
          <w:sz w:val="24"/>
          <w:szCs w:val="24"/>
        </w:rPr>
        <w:t>lle</w:t>
      </w:r>
      <w:r w:rsidRPr="004A1C6F">
        <w:rPr>
          <w:rFonts w:ascii="Times New Roman" w:hAnsi="Times New Roman" w:cs="Times New Roman"/>
          <w:bCs/>
          <w:sz w:val="24"/>
          <w:szCs w:val="24"/>
        </w:rPr>
        <w:t xml:space="preserve"> ühtne kontaktpunkt või uurimisasutus võib saada riikliku sun</w:t>
      </w:r>
      <w:r w:rsidR="00983E67">
        <w:rPr>
          <w:rFonts w:ascii="Times New Roman" w:hAnsi="Times New Roman" w:cs="Times New Roman"/>
          <w:bCs/>
          <w:sz w:val="24"/>
          <w:szCs w:val="24"/>
        </w:rPr>
        <w:t>nita</w:t>
      </w:r>
      <w:r w:rsidRPr="004A1C6F" w:rsidDel="00983E67">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teiselt </w:t>
      </w:r>
      <w:r>
        <w:rPr>
          <w:rFonts w:ascii="Times New Roman" w:hAnsi="Times New Roman" w:cs="Times New Roman"/>
          <w:bCs/>
          <w:sz w:val="24"/>
          <w:szCs w:val="24"/>
        </w:rPr>
        <w:t>ameti</w:t>
      </w:r>
      <w:r w:rsidRPr="004A1C6F">
        <w:rPr>
          <w:rFonts w:ascii="Times New Roman" w:hAnsi="Times New Roman" w:cs="Times New Roman"/>
          <w:bCs/>
          <w:sz w:val="24"/>
          <w:szCs w:val="24"/>
        </w:rPr>
        <w:t>asutuselt või füüsiliselt või juriidiliselt isikult.</w:t>
      </w:r>
    </w:p>
    <w:p w:rsidRPr="007E325F" w:rsidR="00B339A9" w:rsidP="00B339A9" w:rsidRDefault="00B339A9" w14:paraId="3BA9015B" w14:textId="77777777">
      <w:pPr>
        <w:spacing w:after="0" w:line="240" w:lineRule="auto"/>
        <w:jc w:val="both"/>
        <w:rPr>
          <w:rFonts w:ascii="Times New Roman" w:hAnsi="Times New Roman" w:cs="Times New Roman"/>
          <w:sz w:val="24"/>
          <w:szCs w:val="24"/>
        </w:rPr>
      </w:pPr>
    </w:p>
    <w:p w:rsidRPr="007E325F" w:rsidR="00B339A9" w:rsidP="00B339A9" w:rsidRDefault="00727857" w14:paraId="5DA5D95F" w14:textId="0FE6AB1A">
      <w:pPr>
        <w:spacing w:after="0" w:line="240" w:lineRule="auto"/>
        <w:jc w:val="both"/>
        <w:rPr>
          <w:rFonts w:ascii="Times New Roman" w:hAnsi="Times New Roman" w:cs="Times New Roman"/>
          <w:sz w:val="24"/>
          <w:szCs w:val="24"/>
        </w:rPr>
      </w:pPr>
      <w:bookmarkStart w:name="_Hlk195167740" w:id="13"/>
      <w:r w:rsidRPr="007E325F">
        <w:rPr>
          <w:rFonts w:ascii="Times New Roman" w:hAnsi="Times New Roman" w:cs="Times New Roman"/>
          <w:sz w:val="24"/>
          <w:szCs w:val="24"/>
        </w:rPr>
        <w:t>(</w:t>
      </w:r>
      <w:r>
        <w:rPr>
          <w:rFonts w:ascii="Times New Roman" w:hAnsi="Times New Roman" w:cs="Times New Roman"/>
          <w:sz w:val="24"/>
          <w:szCs w:val="24"/>
        </w:rPr>
        <w:t>2</w:t>
      </w:r>
      <w:r w:rsidRPr="007E325F">
        <w:rPr>
          <w:rFonts w:ascii="Times New Roman" w:hAnsi="Times New Roman" w:cs="Times New Roman"/>
          <w:sz w:val="24"/>
          <w:szCs w:val="24"/>
        </w:rPr>
        <w:t>)</w:t>
      </w:r>
      <w:r w:rsidR="0051405E">
        <w:rPr>
          <w:rFonts w:ascii="Times New Roman" w:hAnsi="Times New Roman" w:cs="Times New Roman"/>
          <w:sz w:val="24"/>
          <w:szCs w:val="24"/>
        </w:rPr>
        <w:t> </w:t>
      </w:r>
      <w:r w:rsidRPr="005D1741">
        <w:rPr>
          <w:rFonts w:ascii="Times New Roman" w:hAnsi="Times New Roman" w:cs="Times New Roman"/>
          <w:bCs/>
          <w:sz w:val="24"/>
          <w:szCs w:val="24"/>
        </w:rPr>
        <w:t xml:space="preserve">Teavet edastatakse samadel tingimustel ja ulatuses </w:t>
      </w:r>
      <w:r>
        <w:rPr>
          <w:rFonts w:ascii="Times New Roman" w:hAnsi="Times New Roman" w:cs="Times New Roman"/>
          <w:bCs/>
          <w:sz w:val="24"/>
          <w:szCs w:val="24"/>
        </w:rPr>
        <w:t>nagu</w:t>
      </w:r>
      <w:r w:rsidRPr="005D1741">
        <w:rPr>
          <w:rFonts w:ascii="Times New Roman" w:hAnsi="Times New Roman" w:cs="Times New Roman"/>
          <w:bCs/>
          <w:sz w:val="24"/>
          <w:szCs w:val="24"/>
        </w:rPr>
        <w:t xml:space="preserve"> riigisisese</w:t>
      </w:r>
      <w:r>
        <w:rPr>
          <w:rFonts w:ascii="Times New Roman" w:hAnsi="Times New Roman" w:cs="Times New Roman"/>
          <w:bCs/>
          <w:sz w:val="24"/>
          <w:szCs w:val="24"/>
        </w:rPr>
        <w:t>s</w:t>
      </w:r>
      <w:r w:rsidRPr="005D1741">
        <w:rPr>
          <w:rFonts w:ascii="Times New Roman" w:hAnsi="Times New Roman" w:cs="Times New Roman"/>
          <w:bCs/>
          <w:sz w:val="24"/>
          <w:szCs w:val="24"/>
        </w:rPr>
        <w:t xml:space="preserve"> teabe</w:t>
      </w:r>
      <w:r>
        <w:rPr>
          <w:rFonts w:ascii="Times New Roman" w:hAnsi="Times New Roman" w:cs="Times New Roman"/>
          <w:bCs/>
          <w:sz w:val="24"/>
          <w:szCs w:val="24"/>
        </w:rPr>
        <w:t>edastuses</w:t>
      </w:r>
      <w:r w:rsidRPr="005D1741">
        <w:rPr>
          <w:rFonts w:ascii="Times New Roman" w:hAnsi="Times New Roman" w:cs="Times New Roman"/>
          <w:bCs/>
          <w:sz w:val="24"/>
          <w:szCs w:val="24"/>
        </w:rPr>
        <w:t>.</w:t>
      </w:r>
    </w:p>
    <w:bookmarkEnd w:id="13"/>
    <w:p w:rsidRPr="004A1C6F" w:rsidR="008A4D3B" w:rsidP="001E4AD1" w:rsidRDefault="008A4D3B" w14:paraId="09298630" w14:textId="77777777">
      <w:pPr>
        <w:spacing w:after="0" w:line="240" w:lineRule="auto"/>
        <w:jc w:val="both"/>
        <w:rPr>
          <w:rFonts w:ascii="Times New Roman" w:hAnsi="Times New Roman" w:cs="Times New Roman"/>
          <w:bCs/>
          <w:sz w:val="24"/>
          <w:szCs w:val="24"/>
        </w:rPr>
      </w:pPr>
    </w:p>
    <w:p w:rsidR="00307EB8" w:rsidP="001E4AD1" w:rsidRDefault="00307EB8" w14:paraId="6D5CB093" w14:textId="70AB687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r w:rsidR="0054389C">
        <w:rPr>
          <w:rFonts w:ascii="Times New Roman" w:hAnsi="Times New Roman" w:cs="Times New Roman"/>
          <w:bCs/>
          <w:sz w:val="24"/>
          <w:szCs w:val="24"/>
        </w:rPr>
        <w:t>3</w:t>
      </w:r>
      <w:r>
        <w:rPr>
          <w:rFonts w:ascii="Times New Roman" w:hAnsi="Times New Roman" w:cs="Times New Roman"/>
          <w:bCs/>
          <w:sz w:val="24"/>
          <w:szCs w:val="24"/>
        </w:rPr>
        <w:t>)</w:t>
      </w:r>
      <w:r w:rsidR="0051405E">
        <w:rPr>
          <w:rFonts w:ascii="Times New Roman" w:hAnsi="Times New Roman" w:cs="Times New Roman"/>
          <w:bCs/>
          <w:sz w:val="24"/>
          <w:szCs w:val="24"/>
        </w:rPr>
        <w:t> </w:t>
      </w:r>
      <w:r w:rsidR="00135E1F">
        <w:rPr>
          <w:rFonts w:ascii="Times New Roman" w:hAnsi="Times New Roman" w:cs="Times New Roman"/>
          <w:bCs/>
          <w:sz w:val="24"/>
          <w:szCs w:val="24"/>
        </w:rPr>
        <w:t>K</w:t>
      </w:r>
      <w:r w:rsidRPr="009C3C88">
        <w:rPr>
          <w:rFonts w:ascii="Times New Roman" w:hAnsi="Times New Roman" w:cs="Times New Roman"/>
          <w:bCs/>
          <w:sz w:val="24"/>
          <w:szCs w:val="24"/>
        </w:rPr>
        <w:t xml:space="preserve">audselt juurdepääsetava teabe </w:t>
      </w:r>
      <w:r w:rsidRPr="002F3C81" w:rsidR="007A76DA">
        <w:rPr>
          <w:rFonts w:ascii="Times New Roman" w:hAnsi="Times New Roman" w:cs="Times New Roman"/>
          <w:bCs/>
          <w:sz w:val="24"/>
          <w:szCs w:val="24"/>
        </w:rPr>
        <w:t>saamisele</w:t>
      </w:r>
      <w:r w:rsidRPr="009C3C88" w:rsidR="00B339A9">
        <w:rPr>
          <w:rFonts w:ascii="Times New Roman" w:hAnsi="Times New Roman" w:cs="Times New Roman"/>
          <w:bCs/>
          <w:sz w:val="24"/>
          <w:szCs w:val="24"/>
        </w:rPr>
        <w:t xml:space="preserve"> </w:t>
      </w:r>
      <w:r w:rsidRPr="009C3C88">
        <w:rPr>
          <w:rFonts w:ascii="Times New Roman" w:hAnsi="Times New Roman" w:cs="Times New Roman"/>
          <w:bCs/>
          <w:sz w:val="24"/>
          <w:szCs w:val="24"/>
        </w:rPr>
        <w:t>ei kohaldata käesoleva seadustiku § 215.</w:t>
      </w:r>
    </w:p>
    <w:p w:rsidR="006B61CC" w:rsidP="001E4AD1" w:rsidRDefault="006B61CC" w14:paraId="04FBE406" w14:textId="77777777">
      <w:pPr>
        <w:spacing w:after="0" w:line="240" w:lineRule="auto"/>
        <w:jc w:val="both"/>
        <w:rPr>
          <w:rFonts w:ascii="Times New Roman" w:hAnsi="Times New Roman" w:cs="Times New Roman"/>
          <w:bCs/>
          <w:sz w:val="24"/>
          <w:szCs w:val="24"/>
        </w:rPr>
      </w:pPr>
    </w:p>
    <w:p w:rsidR="005C19E5" w:rsidP="001E4AD1" w:rsidRDefault="007E325F" w14:paraId="361F1234" w14:textId="180D0E07" w14:noSpellErr="1">
      <w:pPr>
        <w:spacing w:after="0" w:line="240" w:lineRule="auto"/>
        <w:jc w:val="both"/>
        <w:rPr>
          <w:rFonts w:ascii="Times New Roman" w:hAnsi="Times New Roman" w:cs="Times New Roman"/>
          <w:sz w:val="24"/>
          <w:szCs w:val="24"/>
        </w:rPr>
      </w:pPr>
      <w:commentRangeStart w:id="262962644"/>
      <w:r w:rsidRPr="59A076E7" w:rsidR="007E325F">
        <w:rPr>
          <w:rFonts w:ascii="Times New Roman" w:hAnsi="Times New Roman" w:cs="Times New Roman"/>
          <w:sz w:val="24"/>
          <w:szCs w:val="24"/>
        </w:rPr>
        <w:t>(</w:t>
      </w:r>
      <w:r w:rsidRPr="59A076E7" w:rsidR="0003427F">
        <w:rPr>
          <w:rFonts w:ascii="Times New Roman" w:hAnsi="Times New Roman" w:cs="Times New Roman"/>
          <w:sz w:val="24"/>
          <w:szCs w:val="24"/>
        </w:rPr>
        <w:t>4</w:t>
      </w:r>
      <w:r w:rsidRPr="59A076E7" w:rsidR="001A0557">
        <w:rPr>
          <w:rFonts w:ascii="Times New Roman" w:hAnsi="Times New Roman" w:cs="Times New Roman"/>
          <w:sz w:val="24"/>
          <w:szCs w:val="24"/>
        </w:rPr>
        <w:t>)</w:t>
      </w:r>
      <w:commentRangeEnd w:id="262962644"/>
      <w:r>
        <w:rPr>
          <w:rStyle w:val="CommentReference"/>
        </w:rPr>
        <w:commentReference w:id="262962644"/>
      </w:r>
      <w:r w:rsidRPr="59A076E7" w:rsidR="0051405E">
        <w:rPr>
          <w:rFonts w:ascii="Times New Roman" w:hAnsi="Times New Roman" w:cs="Times New Roman"/>
          <w:sz w:val="24"/>
          <w:szCs w:val="24"/>
        </w:rPr>
        <w:t> </w:t>
      </w:r>
      <w:r w:rsidRPr="59A076E7" w:rsidR="002D2992">
        <w:rPr>
          <w:rFonts w:ascii="Times New Roman" w:hAnsi="Times New Roman" w:cs="Times New Roman"/>
          <w:sz w:val="24"/>
          <w:szCs w:val="24"/>
        </w:rPr>
        <w:t>K</w:t>
      </w:r>
      <w:r w:rsidRPr="59A076E7" w:rsidR="002D2992">
        <w:rPr>
          <w:rFonts w:ascii="Times New Roman" w:hAnsi="Times New Roman" w:cs="Times New Roman"/>
          <w:sz w:val="24"/>
          <w:szCs w:val="24"/>
        </w:rPr>
        <w:t>ui</w:t>
      </w:r>
      <w:r w:rsidRPr="59A076E7" w:rsidR="005C19E5">
        <w:rPr>
          <w:rFonts w:ascii="Times New Roman" w:hAnsi="Times New Roman" w:cs="Times New Roman"/>
          <w:sz w:val="24"/>
          <w:szCs w:val="24"/>
        </w:rPr>
        <w:t xml:space="preserve"> </w:t>
      </w:r>
      <w:r w:rsidRPr="59A076E7" w:rsidR="000A423A">
        <w:rPr>
          <w:rFonts w:ascii="Times New Roman" w:hAnsi="Times New Roman" w:cs="Times New Roman"/>
          <w:sz w:val="24"/>
          <w:szCs w:val="24"/>
        </w:rPr>
        <w:t>teabe</w:t>
      </w:r>
      <w:r w:rsidRPr="59A076E7" w:rsidR="005C19E5">
        <w:rPr>
          <w:rFonts w:ascii="Times New Roman" w:hAnsi="Times New Roman" w:cs="Times New Roman"/>
          <w:sz w:val="24"/>
          <w:szCs w:val="24"/>
        </w:rPr>
        <w:t>edast</w:t>
      </w:r>
      <w:r w:rsidRPr="59A076E7" w:rsidR="00A55190">
        <w:rPr>
          <w:rFonts w:ascii="Times New Roman" w:hAnsi="Times New Roman" w:cs="Times New Roman"/>
          <w:sz w:val="24"/>
          <w:szCs w:val="24"/>
        </w:rPr>
        <w:t>u</w:t>
      </w:r>
      <w:r w:rsidRPr="59A076E7" w:rsidR="005C19E5">
        <w:rPr>
          <w:rFonts w:ascii="Times New Roman" w:hAnsi="Times New Roman" w:cs="Times New Roman"/>
          <w:sz w:val="24"/>
          <w:szCs w:val="24"/>
        </w:rPr>
        <w:t xml:space="preserve">seks </w:t>
      </w:r>
      <w:r w:rsidRPr="59A076E7" w:rsidR="000C49C3">
        <w:rPr>
          <w:rFonts w:ascii="Times New Roman" w:hAnsi="Times New Roman" w:cs="Times New Roman"/>
          <w:sz w:val="24"/>
          <w:szCs w:val="24"/>
        </w:rPr>
        <w:t>peab olema</w:t>
      </w:r>
      <w:r w:rsidRPr="59A076E7" w:rsidR="005C19E5">
        <w:rPr>
          <w:rFonts w:ascii="Times New Roman" w:hAnsi="Times New Roman" w:cs="Times New Roman"/>
          <w:sz w:val="24"/>
          <w:szCs w:val="24"/>
        </w:rPr>
        <w:t xml:space="preserve"> </w:t>
      </w:r>
      <w:r w:rsidRPr="59A076E7" w:rsidR="000C49C3">
        <w:rPr>
          <w:rFonts w:ascii="Times New Roman" w:hAnsi="Times New Roman" w:cs="Times New Roman"/>
          <w:sz w:val="24"/>
          <w:szCs w:val="24"/>
        </w:rPr>
        <w:t>käesoleva seadustiku § 214 kohaselt</w:t>
      </w:r>
      <w:r w:rsidRPr="59A076E7" w:rsidR="005C19E5">
        <w:rPr>
          <w:rFonts w:ascii="Times New Roman" w:hAnsi="Times New Roman" w:cs="Times New Roman"/>
          <w:sz w:val="24"/>
          <w:szCs w:val="24"/>
        </w:rPr>
        <w:t xml:space="preserve"> prokuratuuri luba</w:t>
      </w:r>
      <w:r w:rsidRPr="59A076E7" w:rsidR="00E77740">
        <w:rPr>
          <w:rFonts w:ascii="Times New Roman" w:hAnsi="Times New Roman" w:cs="Times New Roman"/>
          <w:sz w:val="24"/>
          <w:szCs w:val="24"/>
        </w:rPr>
        <w:t xml:space="preserve"> </w:t>
      </w:r>
      <w:r w:rsidRPr="59A076E7" w:rsidR="00E77740">
        <w:rPr>
          <w:rFonts w:ascii="Times New Roman" w:hAnsi="Times New Roman" w:cs="Times New Roman"/>
          <w:sz w:val="24"/>
          <w:szCs w:val="24"/>
        </w:rPr>
        <w:t xml:space="preserve">või </w:t>
      </w:r>
      <w:commentRangeStart w:id="353130746"/>
      <w:r w:rsidRPr="59A076E7" w:rsidR="00E77740">
        <w:rPr>
          <w:rFonts w:ascii="Times New Roman" w:hAnsi="Times New Roman" w:cs="Times New Roman"/>
          <w:sz w:val="24"/>
          <w:szCs w:val="24"/>
        </w:rPr>
        <w:t>kohtumenetluse</w:t>
      </w:r>
      <w:r w:rsidRPr="59A076E7" w:rsidR="0025330C">
        <w:rPr>
          <w:rFonts w:ascii="Times New Roman" w:hAnsi="Times New Roman" w:cs="Times New Roman"/>
          <w:sz w:val="24"/>
          <w:szCs w:val="24"/>
        </w:rPr>
        <w:t xml:space="preserve"> andmete </w:t>
      </w:r>
      <w:r w:rsidRPr="59A076E7" w:rsidR="00C125CC">
        <w:rPr>
          <w:rFonts w:ascii="Times New Roman" w:hAnsi="Times New Roman" w:cs="Times New Roman"/>
          <w:sz w:val="24"/>
          <w:szCs w:val="24"/>
        </w:rPr>
        <w:t>korral</w:t>
      </w:r>
      <w:r w:rsidRPr="59A076E7" w:rsidR="00E77740">
        <w:rPr>
          <w:rFonts w:ascii="Times New Roman" w:hAnsi="Times New Roman" w:cs="Times New Roman"/>
          <w:sz w:val="24"/>
          <w:szCs w:val="24"/>
        </w:rPr>
        <w:t xml:space="preserve"> kohtu luba</w:t>
      </w:r>
      <w:commentRangeEnd w:id="353130746"/>
      <w:r>
        <w:rPr>
          <w:rStyle w:val="CommentReference"/>
        </w:rPr>
        <w:commentReference w:id="353130746"/>
      </w:r>
      <w:r w:rsidRPr="59A076E7" w:rsidR="00541CA4">
        <w:rPr>
          <w:rFonts w:ascii="Times New Roman" w:hAnsi="Times New Roman" w:cs="Times New Roman"/>
          <w:sz w:val="24"/>
          <w:szCs w:val="24"/>
        </w:rPr>
        <w:t xml:space="preserve"> (edaspidi </w:t>
      </w:r>
      <w:r w:rsidRPr="59A076E7" w:rsidR="0086009C">
        <w:rPr>
          <w:rFonts w:ascii="Times New Roman" w:hAnsi="Times New Roman" w:cs="Times New Roman"/>
          <w:sz w:val="24"/>
          <w:szCs w:val="24"/>
        </w:rPr>
        <w:t>koos</w:t>
      </w:r>
      <w:r w:rsidRPr="59A076E7" w:rsidR="00541CA4">
        <w:rPr>
          <w:rFonts w:ascii="Times New Roman" w:hAnsi="Times New Roman" w:cs="Times New Roman"/>
          <w:sz w:val="24"/>
          <w:szCs w:val="24"/>
        </w:rPr>
        <w:t xml:space="preserve"> </w:t>
      </w:r>
      <w:r w:rsidRPr="59A076E7" w:rsidR="00541CA4">
        <w:rPr>
          <w:rFonts w:ascii="Times New Roman" w:hAnsi="Times New Roman" w:cs="Times New Roman"/>
          <w:i w:val="1"/>
          <w:iCs w:val="1"/>
          <w:sz w:val="24"/>
          <w:szCs w:val="24"/>
        </w:rPr>
        <w:t>teabevahetusluba</w:t>
      </w:r>
      <w:r w:rsidRPr="59A076E7" w:rsidR="00541CA4">
        <w:rPr>
          <w:rFonts w:ascii="Times New Roman" w:hAnsi="Times New Roman" w:cs="Times New Roman"/>
          <w:sz w:val="24"/>
          <w:szCs w:val="24"/>
        </w:rPr>
        <w:t>)</w:t>
      </w:r>
      <w:r w:rsidRPr="59A076E7" w:rsidR="005C19E5">
        <w:rPr>
          <w:rFonts w:ascii="Times New Roman" w:hAnsi="Times New Roman" w:cs="Times New Roman"/>
          <w:sz w:val="24"/>
          <w:szCs w:val="24"/>
        </w:rPr>
        <w:t xml:space="preserve">, tagab prokuratuur </w:t>
      </w:r>
      <w:r w:rsidRPr="59A076E7" w:rsidR="00E77740">
        <w:rPr>
          <w:rFonts w:ascii="Times New Roman" w:hAnsi="Times New Roman" w:cs="Times New Roman"/>
          <w:sz w:val="24"/>
          <w:szCs w:val="24"/>
        </w:rPr>
        <w:t>või kohus</w:t>
      </w:r>
      <w:r w:rsidRPr="59A076E7" w:rsidR="00E77740">
        <w:rPr>
          <w:rFonts w:ascii="Times New Roman" w:hAnsi="Times New Roman" w:cs="Times New Roman"/>
          <w:sz w:val="24"/>
          <w:szCs w:val="24"/>
        </w:rPr>
        <w:t xml:space="preserve"> </w:t>
      </w:r>
      <w:r w:rsidRPr="59A076E7" w:rsidR="00541CA4">
        <w:rPr>
          <w:rFonts w:ascii="Times New Roman" w:hAnsi="Times New Roman" w:cs="Times New Roman"/>
          <w:sz w:val="24"/>
          <w:szCs w:val="24"/>
        </w:rPr>
        <w:t>selle</w:t>
      </w:r>
      <w:r w:rsidRPr="59A076E7" w:rsidR="00545DDD">
        <w:rPr>
          <w:rFonts w:ascii="Times New Roman" w:hAnsi="Times New Roman" w:cs="Times New Roman"/>
          <w:sz w:val="24"/>
          <w:szCs w:val="24"/>
        </w:rPr>
        <w:t xml:space="preserve"> </w:t>
      </w:r>
      <w:r w:rsidRPr="59A076E7" w:rsidR="001A0AE1">
        <w:rPr>
          <w:rFonts w:ascii="Times New Roman" w:hAnsi="Times New Roman" w:cs="Times New Roman"/>
          <w:sz w:val="24"/>
          <w:szCs w:val="24"/>
        </w:rPr>
        <w:t>taotluse lahendamise</w:t>
      </w:r>
      <w:r w:rsidRPr="59A076E7" w:rsidR="005C19E5">
        <w:rPr>
          <w:rFonts w:ascii="Times New Roman" w:hAnsi="Times New Roman" w:cs="Times New Roman"/>
          <w:sz w:val="24"/>
          <w:szCs w:val="24"/>
        </w:rPr>
        <w:t xml:space="preserve"> ööpäev</w:t>
      </w:r>
      <w:r w:rsidRPr="59A076E7" w:rsidR="00545DDD">
        <w:rPr>
          <w:rFonts w:ascii="Times New Roman" w:hAnsi="Times New Roman" w:cs="Times New Roman"/>
          <w:sz w:val="24"/>
          <w:szCs w:val="24"/>
        </w:rPr>
        <w:t xml:space="preserve"> </w:t>
      </w:r>
      <w:r w:rsidRPr="59A076E7" w:rsidR="00DF038A">
        <w:rPr>
          <w:rFonts w:ascii="Times New Roman" w:hAnsi="Times New Roman" w:cs="Times New Roman"/>
          <w:sz w:val="24"/>
          <w:szCs w:val="24"/>
        </w:rPr>
        <w:t>ring</w:t>
      </w:r>
      <w:r w:rsidRPr="59A076E7" w:rsidR="00545DDD">
        <w:rPr>
          <w:rFonts w:ascii="Times New Roman" w:hAnsi="Times New Roman" w:cs="Times New Roman"/>
          <w:sz w:val="24"/>
          <w:szCs w:val="24"/>
        </w:rPr>
        <w:t>i</w:t>
      </w:r>
      <w:r w:rsidRPr="59A076E7" w:rsidR="005C19E5">
        <w:rPr>
          <w:rFonts w:ascii="Times New Roman" w:hAnsi="Times New Roman" w:cs="Times New Roman"/>
          <w:sz w:val="24"/>
          <w:szCs w:val="24"/>
        </w:rPr>
        <w:t>.</w:t>
      </w:r>
    </w:p>
    <w:p w:rsidR="000152A0" w:rsidP="001E4AD1" w:rsidRDefault="000152A0" w14:paraId="28964120" w14:textId="77777777">
      <w:pPr>
        <w:spacing w:after="0" w:line="240" w:lineRule="auto"/>
        <w:jc w:val="both"/>
        <w:rPr>
          <w:rFonts w:ascii="Times New Roman" w:hAnsi="Times New Roman" w:cs="Times New Roman"/>
          <w:sz w:val="24"/>
          <w:szCs w:val="24"/>
        </w:rPr>
      </w:pPr>
    </w:p>
    <w:p w:rsidRPr="007E325F" w:rsidR="0003427F" w:rsidP="59A076E7" w:rsidRDefault="0003427F" w14:paraId="6CBC5461" w14:textId="3CF893D4">
      <w:pPr>
        <w:spacing w:after="0" w:line="240" w:lineRule="auto"/>
        <w:jc w:val="both"/>
        <w:rPr>
          <w:rFonts w:ascii="Times New Roman" w:hAnsi="Times New Roman" w:cs="Times New Roman"/>
          <w:b w:val="1"/>
          <w:bCs w:val="1"/>
          <w:sz w:val="24"/>
          <w:szCs w:val="24"/>
        </w:rPr>
      </w:pPr>
      <w:bookmarkStart w:name="_Hlk195170451" w:id="14"/>
      <w:commentRangeStart w:id="1506097585"/>
      <w:r w:rsidRPr="59A076E7" w:rsidR="0003427F">
        <w:rPr>
          <w:rFonts w:ascii="Times New Roman" w:hAnsi="Times New Roman" w:cs="Times New Roman"/>
          <w:b w:val="1"/>
          <w:bCs w:val="1"/>
          <w:sz w:val="24"/>
          <w:szCs w:val="24"/>
        </w:rPr>
        <w:t>§ 508</w:t>
      </w:r>
      <w:r w:rsidRPr="59A076E7" w:rsidR="0003427F">
        <w:rPr>
          <w:rFonts w:ascii="Times New Roman" w:hAnsi="Times New Roman" w:cs="Times New Roman"/>
          <w:b w:val="1"/>
          <w:bCs w:val="1"/>
          <w:sz w:val="24"/>
          <w:szCs w:val="24"/>
          <w:vertAlign w:val="superscript"/>
        </w:rPr>
        <w:t>8</w:t>
      </w:r>
      <w:r w:rsidRPr="59A076E7" w:rsidR="00DF6838">
        <w:rPr>
          <w:rFonts w:ascii="Times New Roman" w:hAnsi="Times New Roman" w:cs="Times New Roman"/>
          <w:b w:val="1"/>
          <w:bCs w:val="1"/>
          <w:sz w:val="24"/>
          <w:szCs w:val="24"/>
          <w:vertAlign w:val="superscript"/>
        </w:rPr>
        <w:t>9</w:t>
      </w:r>
      <w:commentRangeEnd w:id="1506097585"/>
      <w:r>
        <w:rPr>
          <w:rStyle w:val="CommentReference"/>
        </w:rPr>
        <w:commentReference w:id="1506097585"/>
      </w:r>
      <w:r w:rsidRPr="59A076E7" w:rsidR="0003427F">
        <w:rPr>
          <w:rFonts w:ascii="Times New Roman" w:hAnsi="Times New Roman" w:cs="Times New Roman"/>
          <w:b w:val="1"/>
          <w:bCs w:val="1"/>
          <w:sz w:val="24"/>
          <w:szCs w:val="24"/>
        </w:rPr>
        <w:t>. Teabekasut</w:t>
      </w:r>
      <w:r w:rsidRPr="59A076E7" w:rsidR="002A0519">
        <w:rPr>
          <w:rFonts w:ascii="Times New Roman" w:hAnsi="Times New Roman" w:cs="Times New Roman"/>
          <w:b w:val="1"/>
          <w:bCs w:val="1"/>
          <w:sz w:val="24"/>
          <w:szCs w:val="24"/>
        </w:rPr>
        <w:t>u</w:t>
      </w:r>
      <w:r w:rsidRPr="59A076E7" w:rsidR="0003427F">
        <w:rPr>
          <w:rFonts w:ascii="Times New Roman" w:hAnsi="Times New Roman" w:cs="Times New Roman"/>
          <w:b w:val="1"/>
          <w:bCs w:val="1"/>
          <w:sz w:val="24"/>
          <w:szCs w:val="24"/>
        </w:rPr>
        <w:t>se tingimused</w:t>
      </w:r>
    </w:p>
    <w:bookmarkEnd w:id="14"/>
    <w:p w:rsidR="0086009C" w:rsidP="001E4AD1" w:rsidRDefault="0086009C" w14:paraId="0BD4DF09" w14:textId="77777777">
      <w:pPr>
        <w:spacing w:after="0" w:line="240" w:lineRule="auto"/>
        <w:jc w:val="both"/>
        <w:rPr>
          <w:rFonts w:ascii="Times New Roman" w:hAnsi="Times New Roman" w:cs="Times New Roman"/>
          <w:bCs/>
          <w:sz w:val="24"/>
          <w:szCs w:val="24"/>
        </w:rPr>
      </w:pPr>
    </w:p>
    <w:p w:rsidRPr="007E325F" w:rsidR="005238CC" w:rsidP="001E4AD1" w:rsidRDefault="007E325F" w14:paraId="1BE859CA" w14:textId="468EB73B">
      <w:pPr>
        <w:spacing w:after="0" w:line="240" w:lineRule="auto"/>
        <w:jc w:val="both"/>
        <w:rPr>
          <w:rFonts w:ascii="Times New Roman" w:hAnsi="Times New Roman" w:cs="Times New Roman"/>
          <w:sz w:val="24"/>
          <w:szCs w:val="24"/>
        </w:rPr>
      </w:pPr>
      <w:r w:rsidRPr="005D1741">
        <w:rPr>
          <w:rFonts w:ascii="Times New Roman" w:hAnsi="Times New Roman" w:cs="Times New Roman"/>
          <w:bCs/>
          <w:sz w:val="24"/>
          <w:szCs w:val="24"/>
        </w:rPr>
        <w:t>(</w:t>
      </w:r>
      <w:r w:rsidR="00FB1CF7">
        <w:rPr>
          <w:rFonts w:ascii="Times New Roman" w:hAnsi="Times New Roman" w:cs="Times New Roman"/>
          <w:bCs/>
          <w:sz w:val="24"/>
          <w:szCs w:val="24"/>
        </w:rPr>
        <w:t>1</w:t>
      </w:r>
      <w:r w:rsidRPr="007E325F" w:rsidR="005C19E5">
        <w:rPr>
          <w:rFonts w:ascii="Times New Roman" w:hAnsi="Times New Roman" w:cs="Times New Roman"/>
          <w:sz w:val="24"/>
          <w:szCs w:val="24"/>
        </w:rPr>
        <w:t>)</w:t>
      </w:r>
      <w:r w:rsidR="0051405E">
        <w:rPr>
          <w:rFonts w:ascii="Times New Roman" w:hAnsi="Times New Roman" w:cs="Times New Roman"/>
          <w:sz w:val="24"/>
          <w:szCs w:val="24"/>
        </w:rPr>
        <w:t> </w:t>
      </w:r>
      <w:r w:rsidRPr="00FB1CF7" w:rsidR="0086009C">
        <w:rPr>
          <w:rFonts w:ascii="Times New Roman" w:hAnsi="Times New Roman" w:cs="Times New Roman"/>
          <w:sz w:val="24"/>
          <w:szCs w:val="24"/>
        </w:rPr>
        <w:t>Teise</w:t>
      </w:r>
      <w:r w:rsidRPr="00FB1CF7" w:rsidR="005C19E5">
        <w:rPr>
          <w:rFonts w:ascii="Times New Roman" w:hAnsi="Times New Roman" w:cs="Times New Roman"/>
          <w:sz w:val="24"/>
          <w:szCs w:val="24"/>
        </w:rPr>
        <w:t xml:space="preserve"> </w:t>
      </w:r>
      <w:r w:rsidRPr="00FB1CF7" w:rsidR="008B4EFD">
        <w:rPr>
          <w:rFonts w:ascii="Times New Roman" w:hAnsi="Times New Roman" w:cs="Times New Roman"/>
          <w:sz w:val="24"/>
          <w:szCs w:val="24"/>
        </w:rPr>
        <w:t>liikmesriigi</w:t>
      </w:r>
      <w:r w:rsidR="00FB1CF7">
        <w:rPr>
          <w:rFonts w:ascii="Times New Roman" w:hAnsi="Times New Roman" w:cs="Times New Roman"/>
          <w:sz w:val="24"/>
          <w:szCs w:val="24"/>
        </w:rPr>
        <w:t xml:space="preserve"> ühtse</w:t>
      </w:r>
      <w:r w:rsidR="006469F9">
        <w:rPr>
          <w:rFonts w:ascii="Times New Roman" w:hAnsi="Times New Roman" w:cs="Times New Roman"/>
          <w:sz w:val="24"/>
          <w:szCs w:val="24"/>
        </w:rPr>
        <w:t>lt</w:t>
      </w:r>
      <w:r w:rsidR="00FB1CF7">
        <w:rPr>
          <w:rFonts w:ascii="Times New Roman" w:hAnsi="Times New Roman" w:cs="Times New Roman"/>
          <w:sz w:val="24"/>
          <w:szCs w:val="24"/>
        </w:rPr>
        <w:t xml:space="preserve"> kontaktpunkti</w:t>
      </w:r>
      <w:r w:rsidR="006469F9">
        <w:rPr>
          <w:rFonts w:ascii="Times New Roman" w:hAnsi="Times New Roman" w:cs="Times New Roman"/>
          <w:sz w:val="24"/>
          <w:szCs w:val="24"/>
        </w:rPr>
        <w:t>lt</w:t>
      </w:r>
      <w:r w:rsidR="00FB1CF7">
        <w:rPr>
          <w:rFonts w:ascii="Times New Roman" w:hAnsi="Times New Roman" w:cs="Times New Roman"/>
          <w:sz w:val="24"/>
          <w:szCs w:val="24"/>
        </w:rPr>
        <w:t xml:space="preserve"> või õiguskaitseasutuse</w:t>
      </w:r>
      <w:r w:rsidRPr="00FB1CF7" w:rsidR="008B4EFD">
        <w:rPr>
          <w:rFonts w:ascii="Times New Roman" w:hAnsi="Times New Roman" w:cs="Times New Roman"/>
          <w:sz w:val="24"/>
          <w:szCs w:val="24"/>
        </w:rPr>
        <w:t>lt</w:t>
      </w:r>
      <w:r w:rsidRPr="007E325F" w:rsidR="008B4EFD">
        <w:rPr>
          <w:rFonts w:ascii="Times New Roman" w:hAnsi="Times New Roman" w:cs="Times New Roman"/>
          <w:sz w:val="24"/>
          <w:szCs w:val="24"/>
        </w:rPr>
        <w:t xml:space="preserve"> </w:t>
      </w:r>
      <w:r w:rsidRPr="00CE419D" w:rsidDel="00FB1CF7" w:rsidR="008B4EFD">
        <w:rPr>
          <w:rFonts w:ascii="Times New Roman" w:hAnsi="Times New Roman" w:cs="Times New Roman"/>
          <w:sz w:val="24"/>
          <w:szCs w:val="24"/>
        </w:rPr>
        <w:t>saadud</w:t>
      </w:r>
      <w:r w:rsidRPr="007E325F" w:rsidDel="00FB1CF7" w:rsidR="008B4EFD">
        <w:rPr>
          <w:rFonts w:ascii="Times New Roman" w:hAnsi="Times New Roman" w:cs="Times New Roman"/>
          <w:sz w:val="24"/>
          <w:szCs w:val="24"/>
        </w:rPr>
        <w:t xml:space="preserve"> </w:t>
      </w:r>
      <w:r w:rsidRPr="007E325F" w:rsidR="008B4EFD">
        <w:rPr>
          <w:rFonts w:ascii="Times New Roman" w:hAnsi="Times New Roman" w:cs="Times New Roman"/>
          <w:sz w:val="24"/>
          <w:szCs w:val="24"/>
        </w:rPr>
        <w:t>t</w:t>
      </w:r>
      <w:r w:rsidRPr="007E325F" w:rsidR="001A0557">
        <w:rPr>
          <w:rFonts w:ascii="Times New Roman" w:hAnsi="Times New Roman" w:cs="Times New Roman"/>
          <w:sz w:val="24"/>
          <w:szCs w:val="24"/>
        </w:rPr>
        <w:t>ea</w:t>
      </w:r>
      <w:r w:rsidRPr="007E325F" w:rsidR="00545DDD">
        <w:rPr>
          <w:rFonts w:ascii="Times New Roman" w:hAnsi="Times New Roman" w:cs="Times New Roman"/>
          <w:sz w:val="24"/>
          <w:szCs w:val="24"/>
        </w:rPr>
        <w:t>v</w:t>
      </w:r>
      <w:r w:rsidRPr="007E325F" w:rsidR="001A0557">
        <w:rPr>
          <w:rFonts w:ascii="Times New Roman" w:hAnsi="Times New Roman" w:cs="Times New Roman"/>
          <w:sz w:val="24"/>
          <w:szCs w:val="24"/>
        </w:rPr>
        <w:t>e</w:t>
      </w:r>
      <w:r w:rsidRPr="007E325F" w:rsidR="00545DDD">
        <w:rPr>
          <w:rFonts w:ascii="Times New Roman" w:hAnsi="Times New Roman" w:cs="Times New Roman"/>
          <w:sz w:val="24"/>
          <w:szCs w:val="24"/>
        </w:rPr>
        <w:t>t võib</w:t>
      </w:r>
      <w:r w:rsidRPr="007E325F" w:rsidR="001A0557">
        <w:rPr>
          <w:rFonts w:ascii="Times New Roman" w:hAnsi="Times New Roman" w:cs="Times New Roman"/>
          <w:sz w:val="24"/>
          <w:szCs w:val="24"/>
        </w:rPr>
        <w:t xml:space="preserve"> kasuta</w:t>
      </w:r>
      <w:r w:rsidRPr="007E325F" w:rsidR="00545DDD">
        <w:rPr>
          <w:rFonts w:ascii="Times New Roman" w:hAnsi="Times New Roman" w:cs="Times New Roman"/>
          <w:sz w:val="24"/>
          <w:szCs w:val="24"/>
        </w:rPr>
        <w:t>da</w:t>
      </w:r>
      <w:r w:rsidRPr="007E325F" w:rsidR="001A0557">
        <w:rPr>
          <w:rFonts w:ascii="Times New Roman" w:hAnsi="Times New Roman" w:cs="Times New Roman"/>
          <w:sz w:val="24"/>
          <w:szCs w:val="24"/>
        </w:rPr>
        <w:t xml:space="preserve">, sealhulgas kohtumenetluses tõendina, </w:t>
      </w:r>
      <w:r w:rsidRPr="007E325F" w:rsidR="00545DDD">
        <w:rPr>
          <w:rFonts w:ascii="Times New Roman" w:hAnsi="Times New Roman" w:cs="Times New Roman"/>
          <w:sz w:val="24"/>
          <w:szCs w:val="24"/>
        </w:rPr>
        <w:t>selle</w:t>
      </w:r>
      <w:r w:rsidRPr="007E325F" w:rsidR="001A0557">
        <w:rPr>
          <w:rFonts w:ascii="Times New Roman" w:hAnsi="Times New Roman" w:cs="Times New Roman"/>
          <w:sz w:val="24"/>
          <w:szCs w:val="24"/>
        </w:rPr>
        <w:t xml:space="preserve"> </w:t>
      </w:r>
      <w:r w:rsidRPr="00FB1CF7" w:rsidR="001A0557">
        <w:rPr>
          <w:rFonts w:ascii="Times New Roman" w:hAnsi="Times New Roman" w:cs="Times New Roman"/>
          <w:sz w:val="24"/>
          <w:szCs w:val="24"/>
        </w:rPr>
        <w:t>liikmesriigi</w:t>
      </w:r>
      <w:r w:rsidRPr="007E325F" w:rsidR="008B4EFD">
        <w:rPr>
          <w:rFonts w:ascii="Times New Roman" w:hAnsi="Times New Roman" w:cs="Times New Roman"/>
          <w:sz w:val="24"/>
          <w:szCs w:val="24"/>
        </w:rPr>
        <w:t xml:space="preserve"> </w:t>
      </w:r>
      <w:r w:rsidRPr="007E325F" w:rsidR="00A26CF4">
        <w:rPr>
          <w:rFonts w:ascii="Times New Roman" w:hAnsi="Times New Roman" w:cs="Times New Roman"/>
          <w:sz w:val="24"/>
          <w:szCs w:val="24"/>
        </w:rPr>
        <w:t xml:space="preserve">nõusolekul </w:t>
      </w:r>
      <w:r w:rsidRPr="007E325F" w:rsidR="001A0557">
        <w:rPr>
          <w:rFonts w:ascii="Times New Roman" w:hAnsi="Times New Roman" w:cs="Times New Roman"/>
          <w:sz w:val="24"/>
          <w:szCs w:val="24"/>
        </w:rPr>
        <w:t>ja tingimustel.</w:t>
      </w:r>
    </w:p>
    <w:p w:rsidRPr="007E325F" w:rsidR="005238CC" w:rsidP="001E4AD1" w:rsidRDefault="005238CC" w14:paraId="619420C2" w14:textId="77777777">
      <w:pPr>
        <w:spacing w:after="0" w:line="240" w:lineRule="auto"/>
        <w:jc w:val="both"/>
        <w:rPr>
          <w:rFonts w:ascii="Times New Roman" w:hAnsi="Times New Roman" w:cs="Times New Roman"/>
          <w:sz w:val="24"/>
          <w:szCs w:val="24"/>
        </w:rPr>
      </w:pPr>
    </w:p>
    <w:p w:rsidRPr="00030E60" w:rsidR="00030E60" w:rsidP="00030E60" w:rsidRDefault="00AE2499" w14:paraId="702A6156" w14:textId="02A594D7">
      <w:pPr>
        <w:spacing w:after="0" w:line="240" w:lineRule="auto"/>
        <w:jc w:val="both"/>
        <w:rPr>
          <w:rFonts w:ascii="Times New Roman" w:hAnsi="Times New Roman" w:cs="Times New Roman"/>
          <w:sz w:val="24"/>
          <w:szCs w:val="24"/>
        </w:rPr>
      </w:pPr>
      <w:r w:rsidRPr="007E325F">
        <w:rPr>
          <w:rFonts w:ascii="Times New Roman" w:hAnsi="Times New Roman" w:cs="Times New Roman"/>
          <w:sz w:val="24"/>
          <w:szCs w:val="24"/>
        </w:rPr>
        <w:t>(</w:t>
      </w:r>
      <w:r w:rsidR="00FB1CF7">
        <w:rPr>
          <w:rFonts w:ascii="Times New Roman" w:hAnsi="Times New Roman" w:cs="Times New Roman"/>
          <w:bCs/>
          <w:sz w:val="24"/>
          <w:szCs w:val="24"/>
        </w:rPr>
        <w:t>2</w:t>
      </w:r>
      <w:r w:rsidRPr="007E325F">
        <w:rPr>
          <w:rFonts w:ascii="Times New Roman" w:hAnsi="Times New Roman" w:cs="Times New Roman"/>
          <w:sz w:val="24"/>
          <w:szCs w:val="24"/>
        </w:rPr>
        <w:t>)</w:t>
      </w:r>
      <w:r w:rsidR="0051405E">
        <w:rPr>
          <w:rFonts w:ascii="Times New Roman" w:hAnsi="Times New Roman" w:cs="Times New Roman"/>
          <w:sz w:val="24"/>
          <w:szCs w:val="24"/>
        </w:rPr>
        <w:t> </w:t>
      </w:r>
      <w:r w:rsidRPr="00030E60" w:rsidR="00030E60">
        <w:rPr>
          <w:rFonts w:ascii="Times New Roman" w:hAnsi="Times New Roman" w:cs="Times New Roman"/>
          <w:sz w:val="24"/>
          <w:szCs w:val="24"/>
        </w:rPr>
        <w:t>Euroopa Liidu väli</w:t>
      </w:r>
      <w:r w:rsidR="00CE419D">
        <w:rPr>
          <w:rFonts w:ascii="Times New Roman" w:hAnsi="Times New Roman" w:cs="Times New Roman"/>
          <w:sz w:val="24"/>
          <w:szCs w:val="24"/>
        </w:rPr>
        <w:t>s</w:t>
      </w:r>
      <w:r w:rsidRPr="00030E60" w:rsidR="00030E60">
        <w:rPr>
          <w:rFonts w:ascii="Times New Roman" w:hAnsi="Times New Roman" w:cs="Times New Roman"/>
          <w:sz w:val="24"/>
          <w:szCs w:val="24"/>
        </w:rPr>
        <w:t>e</w:t>
      </w:r>
      <w:r w:rsidR="00CE419D">
        <w:rPr>
          <w:rFonts w:ascii="Times New Roman" w:hAnsi="Times New Roman" w:cs="Times New Roman"/>
          <w:sz w:val="24"/>
          <w:szCs w:val="24"/>
        </w:rPr>
        <w:t>lt</w:t>
      </w:r>
      <w:r w:rsidRPr="00030E60" w:rsidR="00030E60">
        <w:rPr>
          <w:rFonts w:ascii="Times New Roman" w:hAnsi="Times New Roman" w:cs="Times New Roman"/>
          <w:sz w:val="24"/>
          <w:szCs w:val="24"/>
        </w:rPr>
        <w:t xml:space="preserve"> rii</w:t>
      </w:r>
      <w:r w:rsidR="00CE419D">
        <w:rPr>
          <w:rFonts w:ascii="Times New Roman" w:hAnsi="Times New Roman" w:cs="Times New Roman"/>
          <w:sz w:val="24"/>
          <w:szCs w:val="24"/>
        </w:rPr>
        <w:t>gilt saadud tea</w:t>
      </w:r>
      <w:r w:rsidR="00E37051">
        <w:rPr>
          <w:rFonts w:ascii="Times New Roman" w:hAnsi="Times New Roman" w:cs="Times New Roman"/>
          <w:sz w:val="24"/>
          <w:szCs w:val="24"/>
        </w:rPr>
        <w:t>v</w:t>
      </w:r>
      <w:r w:rsidR="00CE419D">
        <w:rPr>
          <w:rFonts w:ascii="Times New Roman" w:hAnsi="Times New Roman" w:cs="Times New Roman"/>
          <w:sz w:val="24"/>
          <w:szCs w:val="24"/>
        </w:rPr>
        <w:t>e</w:t>
      </w:r>
      <w:r w:rsidR="00E37051">
        <w:rPr>
          <w:rFonts w:ascii="Times New Roman" w:hAnsi="Times New Roman" w:cs="Times New Roman"/>
          <w:sz w:val="24"/>
          <w:szCs w:val="24"/>
        </w:rPr>
        <w:t>t</w:t>
      </w:r>
      <w:r w:rsidRPr="00030E60" w:rsidR="00030E60">
        <w:rPr>
          <w:rFonts w:ascii="Times New Roman" w:hAnsi="Times New Roman" w:cs="Times New Roman"/>
          <w:sz w:val="24"/>
          <w:szCs w:val="24"/>
        </w:rPr>
        <w:t xml:space="preserve"> võib edastada teisele liikmesriigile</w:t>
      </w:r>
      <w:r w:rsidR="000F04DA">
        <w:rPr>
          <w:rFonts w:ascii="Times New Roman" w:hAnsi="Times New Roman" w:cs="Times New Roman"/>
          <w:sz w:val="24"/>
          <w:szCs w:val="24"/>
        </w:rPr>
        <w:t>,</w:t>
      </w:r>
      <w:r w:rsidRPr="00030E60" w:rsidDel="000F04DA" w:rsidR="00030E60">
        <w:rPr>
          <w:rFonts w:ascii="Times New Roman" w:hAnsi="Times New Roman" w:cs="Times New Roman"/>
          <w:sz w:val="24"/>
          <w:szCs w:val="24"/>
        </w:rPr>
        <w:t xml:space="preserve"> </w:t>
      </w:r>
      <w:r w:rsidRPr="00030E60" w:rsidR="00030E60">
        <w:rPr>
          <w:rFonts w:ascii="Times New Roman" w:hAnsi="Times New Roman" w:cs="Times New Roman"/>
          <w:sz w:val="24"/>
          <w:szCs w:val="24"/>
        </w:rPr>
        <w:t xml:space="preserve">Europolile </w:t>
      </w:r>
      <w:r w:rsidR="0070341B">
        <w:rPr>
          <w:rFonts w:ascii="Times New Roman" w:hAnsi="Times New Roman" w:cs="Times New Roman"/>
          <w:sz w:val="24"/>
          <w:szCs w:val="24"/>
        </w:rPr>
        <w:t xml:space="preserve">või rahvusvahelisele organisatsioonile </w:t>
      </w:r>
      <w:r w:rsidRPr="00030E60" w:rsidR="00030E60">
        <w:rPr>
          <w:rFonts w:ascii="Times New Roman" w:hAnsi="Times New Roman" w:cs="Times New Roman"/>
          <w:sz w:val="24"/>
          <w:szCs w:val="24"/>
        </w:rPr>
        <w:t>Euroopa Liidu väli</w:t>
      </w:r>
      <w:r w:rsidR="0090656C">
        <w:rPr>
          <w:rFonts w:ascii="Times New Roman" w:hAnsi="Times New Roman" w:cs="Times New Roman"/>
          <w:sz w:val="24"/>
          <w:szCs w:val="24"/>
        </w:rPr>
        <w:t>s</w:t>
      </w:r>
      <w:r w:rsidRPr="00030E60" w:rsidR="00030E60">
        <w:rPr>
          <w:rFonts w:ascii="Times New Roman" w:hAnsi="Times New Roman" w:cs="Times New Roman"/>
          <w:sz w:val="24"/>
          <w:szCs w:val="24"/>
        </w:rPr>
        <w:t>e rii</w:t>
      </w:r>
      <w:r w:rsidR="0090656C">
        <w:rPr>
          <w:rFonts w:ascii="Times New Roman" w:hAnsi="Times New Roman" w:cs="Times New Roman"/>
          <w:sz w:val="24"/>
          <w:szCs w:val="24"/>
        </w:rPr>
        <w:t>gi</w:t>
      </w:r>
      <w:r w:rsidRPr="00030E60" w:rsidR="00030E60">
        <w:rPr>
          <w:rFonts w:ascii="Times New Roman" w:hAnsi="Times New Roman" w:cs="Times New Roman"/>
          <w:sz w:val="24"/>
          <w:szCs w:val="24"/>
        </w:rPr>
        <w:t xml:space="preserve"> nõusolekul ja tingimus</w:t>
      </w:r>
      <w:r w:rsidR="0090656C">
        <w:rPr>
          <w:rFonts w:ascii="Times New Roman" w:hAnsi="Times New Roman" w:cs="Times New Roman"/>
          <w:sz w:val="24"/>
          <w:szCs w:val="24"/>
        </w:rPr>
        <w:t>tel</w:t>
      </w:r>
      <w:r w:rsidRPr="00030E60" w:rsidR="00030E60">
        <w:rPr>
          <w:rFonts w:ascii="Times New Roman" w:hAnsi="Times New Roman" w:cs="Times New Roman"/>
          <w:sz w:val="24"/>
          <w:szCs w:val="24"/>
        </w:rPr>
        <w:t>.</w:t>
      </w:r>
    </w:p>
    <w:p w:rsidRPr="004A1C6F" w:rsidR="001A0557" w:rsidP="001E4AD1" w:rsidRDefault="001A0557" w14:paraId="0FA3FFF4" w14:textId="77777777">
      <w:pPr>
        <w:spacing w:after="0" w:line="240" w:lineRule="auto"/>
        <w:jc w:val="both"/>
        <w:rPr>
          <w:rFonts w:ascii="Times New Roman" w:hAnsi="Times New Roman" w:cs="Times New Roman"/>
          <w:bCs/>
          <w:sz w:val="24"/>
          <w:szCs w:val="24"/>
        </w:rPr>
      </w:pPr>
    </w:p>
    <w:p w:rsidRPr="005D1741" w:rsidR="007731B5" w:rsidP="004354FA" w:rsidRDefault="00343743" w14:paraId="11D7C2D7" w14:textId="04141046">
      <w:pPr>
        <w:keepNext/>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2. </w:t>
      </w:r>
      <w:proofErr w:type="spellStart"/>
      <w:r w:rsidRPr="00293C81" w:rsidR="007731B5">
        <w:rPr>
          <w:rFonts w:ascii="Times New Roman" w:hAnsi="Times New Roman" w:cs="Times New Roman"/>
          <w:b/>
          <w:sz w:val="24"/>
          <w:szCs w:val="24"/>
        </w:rPr>
        <w:t>a</w:t>
      </w:r>
      <w:r w:rsidRPr="005D1741" w:rsidR="007731B5">
        <w:rPr>
          <w:rFonts w:ascii="Times New Roman" w:hAnsi="Times New Roman" w:cs="Times New Roman"/>
          <w:b/>
          <w:sz w:val="24"/>
          <w:szCs w:val="24"/>
        </w:rPr>
        <w:t>lljaotis</w:t>
      </w:r>
      <w:proofErr w:type="spellEnd"/>
    </w:p>
    <w:p w:rsidRPr="005D1741" w:rsidR="007731B5" w:rsidP="004354FA" w:rsidRDefault="008C71BC" w14:paraId="23CDC55F" w14:textId="3534F557">
      <w:pPr>
        <w:keepNext/>
        <w:tabs>
          <w:tab w:val="center" w:pos="4535"/>
          <w:tab w:val="left" w:pos="7884"/>
        </w:tabs>
        <w:spacing w:after="0" w:line="240" w:lineRule="auto"/>
        <w:jc w:val="center"/>
        <w:rPr>
          <w:rFonts w:ascii="Times New Roman" w:hAnsi="Times New Roman" w:cs="Times New Roman"/>
          <w:bCs/>
          <w:sz w:val="24"/>
          <w:szCs w:val="24"/>
        </w:rPr>
      </w:pPr>
      <w:bookmarkStart w:name="_Hlk180754376" w:id="15"/>
      <w:r>
        <w:rPr>
          <w:rFonts w:ascii="Times New Roman" w:hAnsi="Times New Roman" w:cs="Times New Roman"/>
          <w:b/>
          <w:bCs/>
          <w:sz w:val="24"/>
          <w:szCs w:val="24"/>
        </w:rPr>
        <w:t>T</w:t>
      </w:r>
      <w:r w:rsidRPr="00252CF4" w:rsidR="007731B5">
        <w:rPr>
          <w:rFonts w:ascii="Times New Roman" w:hAnsi="Times New Roman" w:cs="Times New Roman"/>
          <w:b/>
          <w:bCs/>
          <w:sz w:val="24"/>
          <w:szCs w:val="24"/>
        </w:rPr>
        <w:t>eabetaotluse</w:t>
      </w:r>
      <w:r w:rsidR="00020BB3">
        <w:rPr>
          <w:rFonts w:ascii="Times New Roman" w:hAnsi="Times New Roman" w:cs="Times New Roman"/>
          <w:b/>
          <w:bCs/>
          <w:sz w:val="24"/>
          <w:szCs w:val="24"/>
        </w:rPr>
        <w:t>le</w:t>
      </w:r>
      <w:r w:rsidR="007731B5">
        <w:rPr>
          <w:rFonts w:ascii="Times New Roman" w:hAnsi="Times New Roman" w:cs="Times New Roman"/>
          <w:b/>
          <w:bCs/>
          <w:sz w:val="24"/>
          <w:szCs w:val="24"/>
        </w:rPr>
        <w:t xml:space="preserve"> </w:t>
      </w:r>
      <w:r w:rsidR="00020BB3">
        <w:rPr>
          <w:rFonts w:ascii="Times New Roman" w:hAnsi="Times New Roman" w:cs="Times New Roman"/>
          <w:b/>
          <w:bCs/>
          <w:sz w:val="24"/>
          <w:szCs w:val="24"/>
        </w:rPr>
        <w:t>vastamine</w:t>
      </w:r>
    </w:p>
    <w:bookmarkEnd w:id="15"/>
    <w:p w:rsidRPr="004A1C6F" w:rsidR="000230E1" w:rsidP="004354FA" w:rsidRDefault="000230E1" w14:paraId="704E36F2" w14:textId="77777777">
      <w:pPr>
        <w:keepNext/>
        <w:spacing w:after="0" w:line="240" w:lineRule="auto"/>
        <w:jc w:val="both"/>
        <w:rPr>
          <w:rFonts w:ascii="Times New Roman" w:hAnsi="Times New Roman" w:cs="Times New Roman"/>
          <w:bCs/>
          <w:sz w:val="24"/>
          <w:szCs w:val="24"/>
        </w:rPr>
      </w:pPr>
    </w:p>
    <w:p w:rsidRPr="004A1C6F" w:rsidR="001A0557" w:rsidP="004354FA" w:rsidRDefault="001A0557" w14:paraId="219EDAD5" w14:textId="63DE4B29">
      <w:pPr>
        <w:keepNext w:val="1"/>
        <w:spacing w:after="0" w:line="240" w:lineRule="auto"/>
        <w:jc w:val="both"/>
        <w:rPr>
          <w:rFonts w:ascii="Times New Roman" w:hAnsi="Times New Roman" w:cs="Times New Roman"/>
          <w:b w:val="1"/>
          <w:bCs w:val="1"/>
          <w:sz w:val="24"/>
          <w:szCs w:val="24"/>
        </w:rPr>
      </w:pPr>
      <w:bookmarkStart w:name="_Hlk166766227" w:id="16"/>
      <w:commentRangeStart w:id="1451231096"/>
      <w:r w:rsidRPr="0C31421B" w:rsidR="001A0557">
        <w:rPr>
          <w:rFonts w:ascii="Times New Roman" w:hAnsi="Times New Roman" w:cs="Times New Roman"/>
          <w:b w:val="1"/>
          <w:bCs w:val="1"/>
          <w:sz w:val="24"/>
          <w:szCs w:val="24"/>
        </w:rPr>
        <w:t xml:space="preserve">§ </w:t>
      </w:r>
      <w:bookmarkEnd w:id="16"/>
      <w:r w:rsidRPr="0C31421B" w:rsidR="0090599C">
        <w:rPr>
          <w:rFonts w:ascii="Times New Roman" w:hAnsi="Times New Roman" w:cs="Times New Roman"/>
          <w:b w:val="1"/>
          <w:bCs w:val="1"/>
          <w:sz w:val="24"/>
          <w:szCs w:val="24"/>
        </w:rPr>
        <w:t>508</w:t>
      </w:r>
      <w:r w:rsidRPr="0C31421B" w:rsidR="0086009C">
        <w:rPr>
          <w:rFonts w:ascii="Times New Roman" w:hAnsi="Times New Roman" w:cs="Times New Roman"/>
          <w:b w:val="1"/>
          <w:bCs w:val="1"/>
          <w:sz w:val="24"/>
          <w:szCs w:val="24"/>
          <w:vertAlign w:val="superscript"/>
        </w:rPr>
        <w:t>90</w:t>
      </w:r>
      <w:commentRangeEnd w:id="1451231096"/>
      <w:r>
        <w:rPr>
          <w:rStyle w:val="CommentReference"/>
        </w:rPr>
        <w:commentReference w:id="1451231096"/>
      </w:r>
      <w:r w:rsidRPr="0C31421B" w:rsidR="001A0557">
        <w:rPr>
          <w:rFonts w:ascii="Times New Roman" w:hAnsi="Times New Roman" w:cs="Times New Roman"/>
          <w:b w:val="1"/>
          <w:bCs w:val="1"/>
          <w:sz w:val="24"/>
          <w:szCs w:val="24"/>
        </w:rPr>
        <w:t xml:space="preserve">. </w:t>
      </w:r>
      <w:r w:rsidRPr="0C31421B" w:rsidR="00252CF4">
        <w:rPr>
          <w:rFonts w:ascii="Times New Roman" w:hAnsi="Times New Roman" w:cs="Times New Roman"/>
          <w:b w:val="1"/>
          <w:bCs w:val="1"/>
          <w:sz w:val="24"/>
          <w:szCs w:val="24"/>
        </w:rPr>
        <w:t>T</w:t>
      </w:r>
      <w:r w:rsidRPr="0C31421B" w:rsidR="001A0557">
        <w:rPr>
          <w:rFonts w:ascii="Times New Roman" w:hAnsi="Times New Roman" w:cs="Times New Roman"/>
          <w:b w:val="1"/>
          <w:bCs w:val="1"/>
          <w:sz w:val="24"/>
          <w:szCs w:val="24"/>
        </w:rPr>
        <w:t>eabetaotluse</w:t>
      </w:r>
      <w:r w:rsidRPr="0C31421B" w:rsidR="000857C7">
        <w:rPr>
          <w:rFonts w:ascii="Times New Roman" w:hAnsi="Times New Roman" w:cs="Times New Roman"/>
          <w:b w:val="1"/>
          <w:bCs w:val="1"/>
          <w:sz w:val="24"/>
          <w:szCs w:val="24"/>
        </w:rPr>
        <w:t>le</w:t>
      </w:r>
      <w:r w:rsidRPr="0C31421B" w:rsidR="001A0557">
        <w:rPr>
          <w:rFonts w:ascii="Times New Roman" w:hAnsi="Times New Roman" w:cs="Times New Roman"/>
          <w:b w:val="1"/>
          <w:bCs w:val="1"/>
          <w:sz w:val="24"/>
          <w:szCs w:val="24"/>
        </w:rPr>
        <w:t xml:space="preserve"> </w:t>
      </w:r>
      <w:r w:rsidRPr="0C31421B" w:rsidR="000857C7">
        <w:rPr>
          <w:rFonts w:ascii="Times New Roman" w:hAnsi="Times New Roman" w:cs="Times New Roman"/>
          <w:b w:val="1"/>
          <w:bCs w:val="1"/>
          <w:sz w:val="24"/>
          <w:szCs w:val="24"/>
        </w:rPr>
        <w:t>vastamine</w:t>
      </w:r>
    </w:p>
    <w:p w:rsidRPr="004A1C6F" w:rsidR="001A0557" w:rsidP="004354FA" w:rsidRDefault="001A0557" w14:paraId="663DD0C7" w14:textId="77777777">
      <w:pPr>
        <w:keepNext/>
        <w:spacing w:after="0" w:line="240" w:lineRule="auto"/>
        <w:jc w:val="both"/>
        <w:rPr>
          <w:rFonts w:ascii="Times New Roman" w:hAnsi="Times New Roman" w:cs="Times New Roman"/>
          <w:b/>
          <w:bCs/>
          <w:sz w:val="24"/>
          <w:szCs w:val="24"/>
        </w:rPr>
      </w:pPr>
    </w:p>
    <w:p w:rsidR="001A0557" w:rsidP="004354FA" w:rsidRDefault="001A0557" w14:paraId="6C7F535B" w14:textId="55F85B9A">
      <w:pPr>
        <w:keepNext/>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(1)</w:t>
      </w:r>
      <w:r w:rsidR="0051405E">
        <w:rPr>
          <w:rFonts w:ascii="Times New Roman" w:hAnsi="Times New Roman" w:cs="Times New Roman"/>
          <w:bCs/>
          <w:sz w:val="24"/>
          <w:szCs w:val="24"/>
        </w:rPr>
        <w:t> </w:t>
      </w:r>
      <w:r w:rsidR="009114E2">
        <w:rPr>
          <w:rFonts w:ascii="Times New Roman" w:hAnsi="Times New Roman" w:cs="Times New Roman"/>
          <w:bCs/>
          <w:sz w:val="24"/>
          <w:szCs w:val="24"/>
        </w:rPr>
        <w:t>Ühtne kontaktpunkt</w:t>
      </w:r>
      <w:r w:rsidR="00FE3801">
        <w:rPr>
          <w:rFonts w:ascii="Times New Roman" w:hAnsi="Times New Roman" w:cs="Times New Roman"/>
          <w:bCs/>
          <w:sz w:val="24"/>
          <w:szCs w:val="24"/>
        </w:rPr>
        <w:t xml:space="preserve"> </w:t>
      </w:r>
      <w:r w:rsidR="000857C7">
        <w:rPr>
          <w:rFonts w:ascii="Times New Roman" w:hAnsi="Times New Roman" w:cs="Times New Roman"/>
          <w:bCs/>
          <w:sz w:val="24"/>
          <w:szCs w:val="24"/>
        </w:rPr>
        <w:t>vastab</w:t>
      </w:r>
      <w:r w:rsidRPr="00A94D75" w:rsidR="000857C7">
        <w:rPr>
          <w:rFonts w:ascii="Times New Roman" w:hAnsi="Times New Roman" w:cs="Times New Roman"/>
          <w:bCs/>
          <w:sz w:val="24"/>
          <w:szCs w:val="24"/>
        </w:rPr>
        <w:t xml:space="preserve"> </w:t>
      </w:r>
      <w:r w:rsidR="009114E2">
        <w:rPr>
          <w:rFonts w:ascii="Times New Roman" w:hAnsi="Times New Roman" w:cs="Times New Roman"/>
          <w:bCs/>
          <w:sz w:val="24"/>
          <w:szCs w:val="24"/>
        </w:rPr>
        <w:t xml:space="preserve">teise </w:t>
      </w:r>
      <w:r w:rsidRPr="00FE3801" w:rsidR="009114E2">
        <w:rPr>
          <w:rFonts w:ascii="Times New Roman" w:hAnsi="Times New Roman" w:cs="Times New Roman"/>
          <w:bCs/>
          <w:sz w:val="24"/>
          <w:szCs w:val="24"/>
        </w:rPr>
        <w:t>liikmesriigi</w:t>
      </w:r>
      <w:r w:rsidR="009114E2">
        <w:rPr>
          <w:rFonts w:ascii="Times New Roman" w:hAnsi="Times New Roman" w:cs="Times New Roman"/>
          <w:bCs/>
          <w:sz w:val="24"/>
          <w:szCs w:val="24"/>
        </w:rPr>
        <w:t xml:space="preserve"> </w:t>
      </w:r>
      <w:r w:rsidR="00103815">
        <w:rPr>
          <w:rFonts w:ascii="Times New Roman" w:hAnsi="Times New Roman" w:cs="Times New Roman"/>
          <w:bCs/>
          <w:sz w:val="24"/>
          <w:szCs w:val="24"/>
        </w:rPr>
        <w:t xml:space="preserve">ühtse kontaktpunkti või õiguskaitseasutuse </w:t>
      </w:r>
      <w:r w:rsidR="009114E2">
        <w:rPr>
          <w:rFonts w:ascii="Times New Roman" w:hAnsi="Times New Roman" w:cs="Times New Roman"/>
          <w:bCs/>
          <w:sz w:val="24"/>
          <w:szCs w:val="24"/>
        </w:rPr>
        <w:t>teabe</w:t>
      </w:r>
      <w:r w:rsidR="001003C9">
        <w:rPr>
          <w:rFonts w:ascii="Times New Roman" w:hAnsi="Times New Roman" w:cs="Times New Roman"/>
          <w:bCs/>
          <w:sz w:val="24"/>
          <w:szCs w:val="24"/>
        </w:rPr>
        <w:t>t</w:t>
      </w:r>
      <w:r w:rsidRPr="004A1C6F">
        <w:rPr>
          <w:rFonts w:ascii="Times New Roman" w:hAnsi="Times New Roman" w:cs="Times New Roman"/>
          <w:bCs/>
          <w:sz w:val="24"/>
          <w:szCs w:val="24"/>
        </w:rPr>
        <w:t>aotluse</w:t>
      </w:r>
      <w:r w:rsidR="000857C7">
        <w:rPr>
          <w:rFonts w:ascii="Times New Roman" w:hAnsi="Times New Roman" w:cs="Times New Roman"/>
          <w:bCs/>
          <w:sz w:val="24"/>
          <w:szCs w:val="24"/>
        </w:rPr>
        <w:t>le</w:t>
      </w:r>
      <w:r w:rsidRPr="004A1C6F">
        <w:rPr>
          <w:rFonts w:ascii="Times New Roman" w:hAnsi="Times New Roman" w:cs="Times New Roman"/>
          <w:bCs/>
          <w:sz w:val="24"/>
          <w:szCs w:val="24"/>
        </w:rPr>
        <w:t xml:space="preserve"> või edastab selle </w:t>
      </w:r>
      <w:r w:rsidR="000857C7">
        <w:rPr>
          <w:rFonts w:ascii="Times New Roman" w:hAnsi="Times New Roman" w:cs="Times New Roman"/>
          <w:bCs/>
          <w:sz w:val="24"/>
          <w:szCs w:val="24"/>
        </w:rPr>
        <w:t>vastamiseks</w:t>
      </w:r>
      <w:r w:rsidRPr="004A1C6F" w:rsidR="000857C7">
        <w:rPr>
          <w:rFonts w:ascii="Times New Roman" w:hAnsi="Times New Roman" w:cs="Times New Roman"/>
          <w:bCs/>
          <w:sz w:val="24"/>
          <w:szCs w:val="24"/>
        </w:rPr>
        <w:t xml:space="preserve"> </w:t>
      </w:r>
      <w:r w:rsidRPr="004A1C6F">
        <w:rPr>
          <w:rFonts w:ascii="Times New Roman" w:hAnsi="Times New Roman" w:cs="Times New Roman"/>
          <w:bCs/>
          <w:sz w:val="24"/>
          <w:szCs w:val="24"/>
        </w:rPr>
        <w:t>uurimisasutusele.</w:t>
      </w:r>
    </w:p>
    <w:p w:rsidR="00FE3801" w:rsidP="001E4AD1" w:rsidRDefault="00FE3801" w14:paraId="5650BFDC" w14:textId="77777777">
      <w:pPr>
        <w:spacing w:after="0" w:line="240" w:lineRule="auto"/>
        <w:jc w:val="both"/>
        <w:rPr>
          <w:rFonts w:ascii="Times New Roman" w:hAnsi="Times New Roman" w:cs="Times New Roman"/>
          <w:bCs/>
          <w:sz w:val="24"/>
          <w:szCs w:val="24"/>
        </w:rPr>
      </w:pPr>
    </w:p>
    <w:p w:rsidR="00FE3801" w:rsidP="59A076E7" w:rsidRDefault="00FE3801" w14:paraId="1D3FA48E" w14:textId="31AB7725">
      <w:pPr>
        <w:spacing w:after="0" w:line="240" w:lineRule="auto"/>
        <w:jc w:val="both"/>
        <w:rPr>
          <w:rFonts w:ascii="Times New Roman" w:hAnsi="Times New Roman" w:cs="Times New Roman"/>
          <w:sz w:val="24"/>
          <w:szCs w:val="24"/>
        </w:rPr>
      </w:pPr>
      <w:commentRangeStart w:id="1271062240"/>
      <w:r w:rsidRPr="59A076E7" w:rsidR="00FE3801">
        <w:rPr>
          <w:rFonts w:ascii="Times New Roman" w:hAnsi="Times New Roman" w:cs="Times New Roman"/>
          <w:sz w:val="24"/>
          <w:szCs w:val="24"/>
        </w:rPr>
        <w:t>(2)</w:t>
      </w:r>
      <w:commentRangeEnd w:id="1271062240"/>
      <w:r>
        <w:rPr>
          <w:rStyle w:val="CommentReference"/>
        </w:rPr>
        <w:commentReference w:id="1271062240"/>
      </w:r>
      <w:r w:rsidRPr="59A076E7" w:rsidR="0051405E">
        <w:rPr>
          <w:rFonts w:ascii="Times New Roman" w:hAnsi="Times New Roman" w:cs="Times New Roman"/>
          <w:sz w:val="24"/>
          <w:szCs w:val="24"/>
        </w:rPr>
        <w:t> </w:t>
      </w:r>
      <w:r w:rsidRPr="59A076E7" w:rsidR="00FE3801">
        <w:rPr>
          <w:rFonts w:ascii="Times New Roman" w:hAnsi="Times New Roman" w:cs="Times New Roman"/>
          <w:sz w:val="24"/>
          <w:szCs w:val="24"/>
        </w:rPr>
        <w:t xml:space="preserve">Enne teabetaotlusele vastamist </w:t>
      </w:r>
      <w:r w:rsidRPr="59A076E7" w:rsidR="00103815">
        <w:rPr>
          <w:rFonts w:ascii="Times New Roman" w:hAnsi="Times New Roman" w:cs="Times New Roman"/>
          <w:sz w:val="24"/>
          <w:szCs w:val="24"/>
        </w:rPr>
        <w:t xml:space="preserve">või selle uurimisasutusele vastamiseks edastamist </w:t>
      </w:r>
      <w:r w:rsidRPr="59A076E7" w:rsidR="00FE3801">
        <w:rPr>
          <w:rFonts w:ascii="Times New Roman" w:hAnsi="Times New Roman" w:cs="Times New Roman"/>
          <w:sz w:val="24"/>
          <w:szCs w:val="24"/>
        </w:rPr>
        <w:t>kontrollib ühtne kontaktpunkt</w:t>
      </w:r>
      <w:r w:rsidRPr="59A076E7" w:rsidR="00103815">
        <w:rPr>
          <w:rFonts w:ascii="Times New Roman" w:hAnsi="Times New Roman" w:cs="Times New Roman"/>
          <w:sz w:val="24"/>
          <w:szCs w:val="24"/>
        </w:rPr>
        <w:t>, kas</w:t>
      </w:r>
      <w:r w:rsidRPr="59A076E7" w:rsidR="00FE3801">
        <w:rPr>
          <w:rFonts w:ascii="Times New Roman" w:hAnsi="Times New Roman" w:cs="Times New Roman"/>
          <w:sz w:val="24"/>
          <w:szCs w:val="24"/>
        </w:rPr>
        <w:t>:</w:t>
      </w:r>
    </w:p>
    <w:p w:rsidR="00103815" w:rsidP="001E4AD1" w:rsidRDefault="00FE3801" w14:paraId="3ECED939" w14:textId="51AEAAE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51405E">
        <w:rPr>
          <w:rFonts w:ascii="Times New Roman" w:hAnsi="Times New Roman" w:cs="Times New Roman"/>
          <w:bCs/>
          <w:sz w:val="24"/>
          <w:szCs w:val="24"/>
        </w:rPr>
        <w:t> </w:t>
      </w:r>
      <w:r w:rsidR="00103815">
        <w:rPr>
          <w:rFonts w:ascii="Times New Roman" w:hAnsi="Times New Roman" w:cs="Times New Roman"/>
          <w:bCs/>
          <w:sz w:val="24"/>
          <w:szCs w:val="24"/>
        </w:rPr>
        <w:t>taotlus</w:t>
      </w:r>
      <w:r>
        <w:rPr>
          <w:rFonts w:ascii="Times New Roman" w:hAnsi="Times New Roman" w:cs="Times New Roman"/>
          <w:bCs/>
          <w:sz w:val="24"/>
          <w:szCs w:val="24"/>
        </w:rPr>
        <w:t xml:space="preserve"> </w:t>
      </w:r>
      <w:r w:rsidR="00103815">
        <w:rPr>
          <w:rFonts w:ascii="Times New Roman" w:hAnsi="Times New Roman" w:cs="Times New Roman"/>
          <w:bCs/>
          <w:sz w:val="24"/>
          <w:szCs w:val="24"/>
        </w:rPr>
        <w:t>vastab käesoleva seadustiku § 508</w:t>
      </w:r>
      <w:r w:rsidRPr="007D6F72" w:rsidR="00103815">
        <w:rPr>
          <w:rFonts w:ascii="Times New Roman" w:hAnsi="Times New Roman" w:cs="Times New Roman"/>
          <w:sz w:val="24"/>
          <w:szCs w:val="24"/>
          <w:vertAlign w:val="superscript"/>
        </w:rPr>
        <w:t>9</w:t>
      </w:r>
      <w:r w:rsidR="00E60A86">
        <w:rPr>
          <w:rFonts w:ascii="Times New Roman" w:hAnsi="Times New Roman" w:cs="Times New Roman"/>
          <w:sz w:val="24"/>
          <w:szCs w:val="24"/>
          <w:vertAlign w:val="superscript"/>
        </w:rPr>
        <w:t>5</w:t>
      </w:r>
      <w:r w:rsidR="00103815">
        <w:rPr>
          <w:rFonts w:ascii="Times New Roman" w:hAnsi="Times New Roman" w:cs="Times New Roman"/>
          <w:bCs/>
          <w:sz w:val="24"/>
          <w:szCs w:val="24"/>
        </w:rPr>
        <w:t xml:space="preserve"> </w:t>
      </w:r>
      <w:r w:rsidRPr="004A1C6F">
        <w:rPr>
          <w:rFonts w:ascii="Times New Roman" w:hAnsi="Times New Roman" w:cs="Times New Roman"/>
          <w:bCs/>
          <w:sz w:val="24"/>
          <w:szCs w:val="24"/>
        </w:rPr>
        <w:t>nõuete</w:t>
      </w:r>
      <w:r w:rsidR="00103815">
        <w:rPr>
          <w:rFonts w:ascii="Times New Roman" w:hAnsi="Times New Roman" w:cs="Times New Roman"/>
          <w:bCs/>
          <w:sz w:val="24"/>
          <w:szCs w:val="24"/>
        </w:rPr>
        <w:t>le;</w:t>
      </w:r>
    </w:p>
    <w:p w:rsidR="00FE3801" w:rsidP="001E4AD1" w:rsidRDefault="00103815" w14:paraId="7C1D9EFA" w14:textId="0251369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0051405E">
        <w:rPr>
          <w:rFonts w:ascii="Times New Roman" w:hAnsi="Times New Roman" w:cs="Times New Roman"/>
          <w:bCs/>
          <w:sz w:val="24"/>
          <w:szCs w:val="24"/>
        </w:rPr>
        <w:t> </w:t>
      </w:r>
      <w:r>
        <w:rPr>
          <w:rFonts w:ascii="Times New Roman" w:hAnsi="Times New Roman" w:cs="Times New Roman"/>
          <w:bCs/>
          <w:sz w:val="24"/>
          <w:szCs w:val="24"/>
        </w:rPr>
        <w:t xml:space="preserve">esineb käesoleva seadustiku </w:t>
      </w:r>
      <w:r w:rsidRPr="00103815">
        <w:rPr>
          <w:rFonts w:ascii="Times New Roman" w:hAnsi="Times New Roman" w:cs="Times New Roman"/>
          <w:bCs/>
          <w:sz w:val="24"/>
          <w:szCs w:val="24"/>
        </w:rPr>
        <w:t>§ 508</w:t>
      </w:r>
      <w:r w:rsidRPr="00182EB1">
        <w:rPr>
          <w:rFonts w:ascii="Times New Roman" w:hAnsi="Times New Roman" w:cs="Times New Roman"/>
          <w:bCs/>
          <w:sz w:val="24"/>
          <w:szCs w:val="24"/>
          <w:vertAlign w:val="superscript"/>
        </w:rPr>
        <w:t>91</w:t>
      </w:r>
      <w:r w:rsidRPr="00103815">
        <w:rPr>
          <w:rFonts w:ascii="Times New Roman" w:hAnsi="Times New Roman" w:cs="Times New Roman"/>
          <w:bCs/>
          <w:sz w:val="24"/>
          <w:szCs w:val="24"/>
        </w:rPr>
        <w:t xml:space="preserve"> lõike</w:t>
      </w:r>
      <w:r>
        <w:rPr>
          <w:rFonts w:ascii="Times New Roman" w:hAnsi="Times New Roman" w:cs="Times New Roman"/>
          <w:bCs/>
          <w:sz w:val="24"/>
          <w:szCs w:val="24"/>
        </w:rPr>
        <w:t>s</w:t>
      </w:r>
      <w:r w:rsidRPr="00103815">
        <w:rPr>
          <w:rFonts w:ascii="Times New Roman" w:hAnsi="Times New Roman" w:cs="Times New Roman"/>
          <w:bCs/>
          <w:sz w:val="24"/>
          <w:szCs w:val="24"/>
        </w:rPr>
        <w:t xml:space="preserve"> 1 </w:t>
      </w:r>
      <w:r>
        <w:rPr>
          <w:rFonts w:ascii="Times New Roman" w:hAnsi="Times New Roman" w:cs="Times New Roman"/>
          <w:bCs/>
          <w:sz w:val="24"/>
          <w:szCs w:val="24"/>
        </w:rPr>
        <w:t xml:space="preserve">sätestatud </w:t>
      </w:r>
      <w:r w:rsidR="00805B40">
        <w:rPr>
          <w:rFonts w:ascii="Times New Roman" w:hAnsi="Times New Roman" w:cs="Times New Roman"/>
          <w:bCs/>
          <w:sz w:val="24"/>
          <w:szCs w:val="24"/>
        </w:rPr>
        <w:t xml:space="preserve">keeldumise </w:t>
      </w:r>
      <w:r>
        <w:rPr>
          <w:rFonts w:ascii="Times New Roman" w:hAnsi="Times New Roman" w:cs="Times New Roman"/>
          <w:bCs/>
          <w:sz w:val="24"/>
          <w:szCs w:val="24"/>
        </w:rPr>
        <w:t>alus</w:t>
      </w:r>
      <w:r w:rsidR="0061120C">
        <w:rPr>
          <w:rFonts w:ascii="Times New Roman" w:hAnsi="Times New Roman" w:cs="Times New Roman"/>
          <w:bCs/>
          <w:sz w:val="24"/>
          <w:szCs w:val="24"/>
        </w:rPr>
        <w:t>.</w:t>
      </w:r>
    </w:p>
    <w:p w:rsidRPr="004A1C6F" w:rsidR="001A0557" w:rsidP="001E4AD1" w:rsidRDefault="001A0557" w14:paraId="6BADCDEE" w14:textId="77777777">
      <w:pPr>
        <w:spacing w:after="0" w:line="240" w:lineRule="auto"/>
        <w:jc w:val="both"/>
        <w:rPr>
          <w:rFonts w:ascii="Times New Roman" w:hAnsi="Times New Roman" w:cs="Times New Roman"/>
          <w:bCs/>
          <w:sz w:val="24"/>
          <w:szCs w:val="24"/>
        </w:rPr>
      </w:pPr>
    </w:p>
    <w:p w:rsidRPr="004A1C6F" w:rsidR="00EF248D" w:rsidP="001E4AD1" w:rsidRDefault="001A0557" w14:paraId="3BDB6CF3" w14:textId="2720AC4C">
      <w:pPr>
        <w:spacing w:after="0" w:line="240" w:lineRule="auto"/>
        <w:jc w:val="both"/>
        <w:rPr>
          <w:rFonts w:ascii="Times New Roman" w:hAnsi="Times New Roman" w:cs="Times New Roman"/>
          <w:bCs/>
          <w:sz w:val="24"/>
          <w:szCs w:val="24"/>
        </w:rPr>
      </w:pPr>
      <w:r w:rsidRPr="002519C8">
        <w:rPr>
          <w:rFonts w:ascii="Times New Roman" w:hAnsi="Times New Roman" w:cs="Times New Roman"/>
          <w:bCs/>
          <w:sz w:val="24"/>
          <w:szCs w:val="24"/>
        </w:rPr>
        <w:t>(</w:t>
      </w:r>
      <w:r w:rsidR="00103815">
        <w:rPr>
          <w:rFonts w:ascii="Times New Roman" w:hAnsi="Times New Roman" w:cs="Times New Roman"/>
          <w:bCs/>
          <w:sz w:val="24"/>
          <w:szCs w:val="24"/>
        </w:rPr>
        <w:t>3</w:t>
      </w:r>
      <w:r w:rsidRPr="002519C8">
        <w:rPr>
          <w:rFonts w:ascii="Times New Roman" w:hAnsi="Times New Roman" w:cs="Times New Roman"/>
          <w:bCs/>
          <w:sz w:val="24"/>
          <w:szCs w:val="24"/>
        </w:rPr>
        <w:t xml:space="preserve">) </w:t>
      </w:r>
      <w:r w:rsidRPr="002519C8" w:rsidR="00EF248D">
        <w:rPr>
          <w:rFonts w:ascii="Times New Roman" w:hAnsi="Times New Roman" w:cs="Times New Roman"/>
          <w:bCs/>
          <w:sz w:val="24"/>
          <w:szCs w:val="24"/>
        </w:rPr>
        <w:t xml:space="preserve">Kui teabetaotlus ei vasta käesoleva seadustiku </w:t>
      </w:r>
      <w:r w:rsidRPr="002519C8" w:rsidR="00EF248D">
        <w:rPr>
          <w:rFonts w:ascii="Times New Roman" w:hAnsi="Times New Roman" w:cs="Times New Roman"/>
          <w:sz w:val="24"/>
          <w:szCs w:val="24"/>
        </w:rPr>
        <w:t>§ 508</w:t>
      </w:r>
      <w:r w:rsidRPr="002519C8" w:rsidR="00EF248D">
        <w:rPr>
          <w:rFonts w:ascii="Times New Roman" w:hAnsi="Times New Roman" w:cs="Times New Roman"/>
          <w:sz w:val="24"/>
          <w:szCs w:val="24"/>
          <w:vertAlign w:val="superscript"/>
        </w:rPr>
        <w:t>9</w:t>
      </w:r>
      <w:r w:rsidR="00E60A86">
        <w:rPr>
          <w:rFonts w:ascii="Times New Roman" w:hAnsi="Times New Roman" w:cs="Times New Roman"/>
          <w:sz w:val="24"/>
          <w:szCs w:val="24"/>
          <w:vertAlign w:val="superscript"/>
        </w:rPr>
        <w:t>5</w:t>
      </w:r>
      <w:r w:rsidRPr="007D6F72" w:rsidR="00EF248D">
        <w:rPr>
          <w:rFonts w:ascii="Times New Roman" w:hAnsi="Times New Roman" w:cs="Times New Roman"/>
          <w:sz w:val="24"/>
          <w:szCs w:val="24"/>
        </w:rPr>
        <w:t xml:space="preserve"> </w:t>
      </w:r>
      <w:r w:rsidRPr="002519C8" w:rsidR="00EF248D">
        <w:rPr>
          <w:rFonts w:ascii="Times New Roman" w:hAnsi="Times New Roman" w:cs="Times New Roman"/>
          <w:sz w:val="24"/>
          <w:szCs w:val="24"/>
        </w:rPr>
        <w:t>nõuetele</w:t>
      </w:r>
      <w:r w:rsidRPr="004A1C6F" w:rsidR="00EF248D">
        <w:rPr>
          <w:rFonts w:ascii="Times New Roman" w:hAnsi="Times New Roman" w:cs="Times New Roman"/>
          <w:bCs/>
          <w:sz w:val="24"/>
          <w:szCs w:val="24"/>
        </w:rPr>
        <w:t xml:space="preserve">, teavitab ühtne kontaktpunkt sellest viivitamata </w:t>
      </w:r>
      <w:r w:rsidR="008A1B27">
        <w:rPr>
          <w:rFonts w:ascii="Times New Roman" w:hAnsi="Times New Roman" w:cs="Times New Roman"/>
          <w:bCs/>
          <w:sz w:val="24"/>
          <w:szCs w:val="24"/>
        </w:rPr>
        <w:t>teise</w:t>
      </w:r>
      <w:r w:rsidRPr="004A1C6F" w:rsidDel="009114E2" w:rsidR="00EF248D">
        <w:rPr>
          <w:rFonts w:ascii="Times New Roman" w:hAnsi="Times New Roman" w:cs="Times New Roman"/>
          <w:bCs/>
          <w:sz w:val="24"/>
          <w:szCs w:val="24"/>
        </w:rPr>
        <w:t xml:space="preserve"> </w:t>
      </w:r>
      <w:r w:rsidRPr="004A1C6F" w:rsidR="00EF248D">
        <w:rPr>
          <w:rFonts w:ascii="Times New Roman" w:hAnsi="Times New Roman" w:cs="Times New Roman"/>
          <w:bCs/>
          <w:sz w:val="24"/>
          <w:szCs w:val="24"/>
        </w:rPr>
        <w:t xml:space="preserve">liikmesriigi ühtset kontaktpunkti või õiguskaitseasutust </w:t>
      </w:r>
      <w:r w:rsidR="009114E2">
        <w:rPr>
          <w:rFonts w:ascii="Times New Roman" w:hAnsi="Times New Roman" w:cs="Times New Roman"/>
          <w:bCs/>
          <w:sz w:val="24"/>
          <w:szCs w:val="24"/>
        </w:rPr>
        <w:t>ja</w:t>
      </w:r>
      <w:r w:rsidR="00EF248D">
        <w:rPr>
          <w:rFonts w:ascii="Times New Roman" w:hAnsi="Times New Roman" w:cs="Times New Roman"/>
          <w:bCs/>
          <w:sz w:val="24"/>
          <w:szCs w:val="24"/>
        </w:rPr>
        <w:t>:</w:t>
      </w:r>
    </w:p>
    <w:p w:rsidR="00EF248D" w:rsidP="001E4AD1" w:rsidRDefault="00EF248D" w14:paraId="65E2A9E3" w14:textId="12712C8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51405E">
        <w:rPr>
          <w:rFonts w:ascii="Times New Roman" w:hAnsi="Times New Roman" w:cs="Times New Roman"/>
          <w:bCs/>
          <w:sz w:val="24"/>
          <w:szCs w:val="24"/>
        </w:rPr>
        <w:t> </w:t>
      </w:r>
      <w:r>
        <w:rPr>
          <w:rFonts w:ascii="Times New Roman" w:hAnsi="Times New Roman" w:cs="Times New Roman"/>
          <w:bCs/>
          <w:sz w:val="24"/>
          <w:szCs w:val="24"/>
        </w:rPr>
        <w:t>selgitab, mis puudused taotluses esinevad</w:t>
      </w:r>
      <w:r w:rsidR="00653F9D">
        <w:rPr>
          <w:rFonts w:ascii="Times New Roman" w:hAnsi="Times New Roman" w:cs="Times New Roman"/>
          <w:bCs/>
          <w:sz w:val="24"/>
          <w:szCs w:val="24"/>
        </w:rPr>
        <w:t xml:space="preserve">, ja </w:t>
      </w:r>
      <w:r>
        <w:rPr>
          <w:rFonts w:ascii="Times New Roman" w:hAnsi="Times New Roman" w:cs="Times New Roman"/>
          <w:bCs/>
          <w:sz w:val="24"/>
          <w:szCs w:val="24"/>
        </w:rPr>
        <w:t xml:space="preserve">palub </w:t>
      </w:r>
      <w:r w:rsidR="00653F9D">
        <w:rPr>
          <w:rFonts w:ascii="Times New Roman" w:hAnsi="Times New Roman" w:cs="Times New Roman"/>
          <w:bCs/>
          <w:sz w:val="24"/>
          <w:szCs w:val="24"/>
        </w:rPr>
        <w:t xml:space="preserve">need </w:t>
      </w:r>
      <w:r w:rsidR="00DF2554">
        <w:rPr>
          <w:rFonts w:ascii="Times New Roman" w:hAnsi="Times New Roman" w:cs="Times New Roman"/>
          <w:bCs/>
          <w:sz w:val="24"/>
          <w:szCs w:val="24"/>
        </w:rPr>
        <w:t>kõrvaldada</w:t>
      </w:r>
      <w:r>
        <w:rPr>
          <w:rFonts w:ascii="Times New Roman" w:hAnsi="Times New Roman" w:cs="Times New Roman"/>
          <w:bCs/>
          <w:sz w:val="24"/>
          <w:szCs w:val="24"/>
        </w:rPr>
        <w:t>;</w:t>
      </w:r>
    </w:p>
    <w:p w:rsidRPr="004A1C6F" w:rsidR="00EF248D" w:rsidP="001E4AD1" w:rsidRDefault="00653F9D" w14:paraId="439C6818" w14:textId="09969E6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00EF248D">
        <w:rPr>
          <w:rFonts w:ascii="Times New Roman" w:hAnsi="Times New Roman" w:cs="Times New Roman"/>
          <w:bCs/>
          <w:sz w:val="24"/>
          <w:szCs w:val="24"/>
        </w:rPr>
        <w:t>)</w:t>
      </w:r>
      <w:r w:rsidR="0051405E">
        <w:rPr>
          <w:rFonts w:ascii="Times New Roman" w:hAnsi="Times New Roman" w:cs="Times New Roman"/>
          <w:bCs/>
          <w:sz w:val="24"/>
          <w:szCs w:val="24"/>
        </w:rPr>
        <w:t> </w:t>
      </w:r>
      <w:r w:rsidR="00EF248D">
        <w:rPr>
          <w:rFonts w:ascii="Times New Roman" w:hAnsi="Times New Roman" w:cs="Times New Roman"/>
          <w:bCs/>
          <w:sz w:val="24"/>
          <w:szCs w:val="24"/>
        </w:rPr>
        <w:t>selgitab, et puuduste kõrvaldamata jätmise</w:t>
      </w:r>
      <w:r w:rsidR="009114E2">
        <w:rPr>
          <w:rFonts w:ascii="Times New Roman" w:hAnsi="Times New Roman" w:cs="Times New Roman"/>
          <w:bCs/>
          <w:sz w:val="24"/>
          <w:szCs w:val="24"/>
        </w:rPr>
        <w:t xml:space="preserve"> korra</w:t>
      </w:r>
      <w:r w:rsidR="00EF248D">
        <w:rPr>
          <w:rFonts w:ascii="Times New Roman" w:hAnsi="Times New Roman" w:cs="Times New Roman"/>
          <w:bCs/>
          <w:sz w:val="24"/>
          <w:szCs w:val="24"/>
        </w:rPr>
        <w:t xml:space="preserve">l </w:t>
      </w:r>
      <w:r w:rsidR="009114E2">
        <w:rPr>
          <w:rFonts w:ascii="Times New Roman" w:hAnsi="Times New Roman" w:cs="Times New Roman"/>
          <w:bCs/>
          <w:sz w:val="24"/>
          <w:szCs w:val="24"/>
        </w:rPr>
        <w:t xml:space="preserve">keeldutakse </w:t>
      </w:r>
      <w:r w:rsidRPr="00F4009E" w:rsidR="00F4009E">
        <w:rPr>
          <w:rFonts w:ascii="Times New Roman" w:hAnsi="Times New Roman" w:cs="Times New Roman"/>
          <w:bCs/>
          <w:sz w:val="24"/>
          <w:szCs w:val="24"/>
        </w:rPr>
        <w:t>käesoleva seadustiku § 508</w:t>
      </w:r>
      <w:r w:rsidRPr="001979BA" w:rsidR="00F4009E">
        <w:rPr>
          <w:rFonts w:ascii="Times New Roman" w:hAnsi="Times New Roman" w:cs="Times New Roman"/>
          <w:sz w:val="24"/>
          <w:szCs w:val="24"/>
          <w:vertAlign w:val="superscript"/>
        </w:rPr>
        <w:t>91</w:t>
      </w:r>
      <w:r w:rsidRPr="00F4009E" w:rsidR="00F4009E">
        <w:rPr>
          <w:rFonts w:ascii="Times New Roman" w:hAnsi="Times New Roman" w:cs="Times New Roman"/>
          <w:bCs/>
          <w:sz w:val="24"/>
          <w:szCs w:val="24"/>
        </w:rPr>
        <w:t xml:space="preserve"> lõike 1 punkti 5 alusel </w:t>
      </w:r>
      <w:r w:rsidR="00335805">
        <w:rPr>
          <w:rFonts w:ascii="Times New Roman" w:hAnsi="Times New Roman" w:cs="Times New Roman"/>
          <w:bCs/>
          <w:sz w:val="24"/>
          <w:szCs w:val="24"/>
        </w:rPr>
        <w:t>teabeedast</w:t>
      </w:r>
      <w:r w:rsidR="00A55190">
        <w:rPr>
          <w:rFonts w:ascii="Times New Roman" w:hAnsi="Times New Roman" w:cs="Times New Roman"/>
          <w:bCs/>
          <w:sz w:val="24"/>
          <w:szCs w:val="24"/>
        </w:rPr>
        <w:t>u</w:t>
      </w:r>
      <w:r w:rsidR="00335805">
        <w:rPr>
          <w:rFonts w:ascii="Times New Roman" w:hAnsi="Times New Roman" w:cs="Times New Roman"/>
          <w:bCs/>
          <w:sz w:val="24"/>
          <w:szCs w:val="24"/>
        </w:rPr>
        <w:t>sest</w:t>
      </w:r>
      <w:r w:rsidR="00EF248D">
        <w:rPr>
          <w:rFonts w:ascii="Times New Roman" w:hAnsi="Times New Roman" w:cs="Times New Roman"/>
          <w:bCs/>
          <w:sz w:val="24"/>
          <w:szCs w:val="24"/>
        </w:rPr>
        <w:t>.</w:t>
      </w:r>
    </w:p>
    <w:p w:rsidR="001A0557" w:rsidP="001E4AD1" w:rsidRDefault="001A0557" w14:paraId="02131733" w14:textId="77777777">
      <w:pPr>
        <w:spacing w:after="0" w:line="240" w:lineRule="auto"/>
        <w:jc w:val="both"/>
        <w:rPr>
          <w:rFonts w:ascii="Times New Roman" w:hAnsi="Times New Roman" w:cs="Times New Roman"/>
          <w:bCs/>
          <w:sz w:val="24"/>
          <w:szCs w:val="24"/>
        </w:rPr>
      </w:pPr>
    </w:p>
    <w:p w:rsidRPr="004A1C6F" w:rsidR="00C449D6" w:rsidDel="00D16C22" w:rsidP="15260A35" w:rsidRDefault="00C449D6" w14:paraId="5E51FFFC" w14:textId="26A9E30D" w14:noSpellErr="1">
      <w:pPr>
        <w:spacing w:after="0" w:line="240" w:lineRule="auto"/>
        <w:jc w:val="both"/>
        <w:rPr>
          <w:rFonts w:ascii="Times New Roman" w:hAnsi="Times New Roman" w:cs="Times New Roman"/>
          <w:sz w:val="24"/>
          <w:szCs w:val="24"/>
        </w:rPr>
      </w:pPr>
      <w:commentRangeStart w:id="1990363124"/>
      <w:r w:rsidRPr="15260A35" w:rsidR="00C449D6">
        <w:rPr>
          <w:rFonts w:ascii="Times New Roman" w:hAnsi="Times New Roman" w:cs="Times New Roman"/>
          <w:sz w:val="24"/>
          <w:szCs w:val="24"/>
        </w:rPr>
        <w:t>(4)</w:t>
      </w:r>
      <w:r w:rsidRPr="15260A35" w:rsidR="0051405E">
        <w:rPr>
          <w:rFonts w:ascii="Times New Roman" w:hAnsi="Times New Roman" w:cs="Times New Roman"/>
          <w:sz w:val="24"/>
          <w:szCs w:val="24"/>
        </w:rPr>
        <w:t> </w:t>
      </w:r>
      <w:r w:rsidRPr="15260A35" w:rsidR="00C449D6">
        <w:rPr>
          <w:rFonts w:ascii="Times New Roman" w:hAnsi="Times New Roman" w:cs="Times New Roman"/>
          <w:sz w:val="24"/>
          <w:szCs w:val="24"/>
        </w:rPr>
        <w:t>Kui</w:t>
      </w:r>
      <w:r w:rsidRPr="15260A35" w:rsidR="001979BA">
        <w:rPr>
          <w:rFonts w:ascii="Times New Roman" w:hAnsi="Times New Roman" w:cs="Times New Roman"/>
          <w:sz w:val="24"/>
          <w:szCs w:val="24"/>
        </w:rPr>
        <w:t xml:space="preserve"> käesoleva seadustiku § 508</w:t>
      </w:r>
      <w:r w:rsidRPr="15260A35" w:rsidR="001979BA">
        <w:rPr>
          <w:rFonts w:ascii="Times New Roman" w:hAnsi="Times New Roman" w:cs="Times New Roman"/>
          <w:sz w:val="24"/>
          <w:szCs w:val="24"/>
          <w:vertAlign w:val="superscript"/>
        </w:rPr>
        <w:t>91</w:t>
      </w:r>
      <w:r w:rsidRPr="15260A35" w:rsidR="001979BA">
        <w:rPr>
          <w:rFonts w:ascii="Times New Roman" w:hAnsi="Times New Roman" w:cs="Times New Roman"/>
          <w:sz w:val="24"/>
          <w:szCs w:val="24"/>
        </w:rPr>
        <w:t xml:space="preserve"> lõikes 1 sätestatud </w:t>
      </w:r>
      <w:r w:rsidRPr="15260A35" w:rsidR="00805B40">
        <w:rPr>
          <w:rFonts w:ascii="Times New Roman" w:hAnsi="Times New Roman" w:cs="Times New Roman"/>
          <w:sz w:val="24"/>
          <w:szCs w:val="24"/>
        </w:rPr>
        <w:t xml:space="preserve">keeldumise </w:t>
      </w:r>
      <w:r w:rsidRPr="15260A35" w:rsidR="001979BA">
        <w:rPr>
          <w:rFonts w:ascii="Times New Roman" w:hAnsi="Times New Roman" w:cs="Times New Roman"/>
          <w:sz w:val="24"/>
          <w:szCs w:val="24"/>
        </w:rPr>
        <w:t>alus</w:t>
      </w:r>
      <w:r w:rsidRPr="15260A35" w:rsidR="00805B40">
        <w:rPr>
          <w:rFonts w:ascii="Times New Roman" w:hAnsi="Times New Roman" w:cs="Times New Roman"/>
          <w:sz w:val="24"/>
          <w:szCs w:val="24"/>
        </w:rPr>
        <w:t>e esinemise</w:t>
      </w:r>
      <w:r w:rsidRPr="15260A35" w:rsidR="00F838D4">
        <w:rPr>
          <w:rFonts w:ascii="Times New Roman" w:hAnsi="Times New Roman" w:cs="Times New Roman"/>
          <w:sz w:val="24"/>
          <w:szCs w:val="24"/>
        </w:rPr>
        <w:t xml:space="preserve"> </w:t>
      </w:r>
      <w:r w:rsidRPr="15260A35" w:rsidR="00805B40">
        <w:rPr>
          <w:rFonts w:ascii="Times New Roman" w:hAnsi="Times New Roman" w:cs="Times New Roman"/>
          <w:sz w:val="24"/>
          <w:szCs w:val="24"/>
        </w:rPr>
        <w:t>kontrollis</w:t>
      </w:r>
      <w:r w:rsidRPr="15260A35" w:rsidR="001979BA">
        <w:rPr>
          <w:rFonts w:ascii="Times New Roman" w:hAnsi="Times New Roman" w:cs="Times New Roman"/>
          <w:sz w:val="24"/>
          <w:szCs w:val="24"/>
        </w:rPr>
        <w:t xml:space="preserve"> </w:t>
      </w:r>
      <w:r w:rsidRPr="15260A35" w:rsidR="00257B49">
        <w:rPr>
          <w:rFonts w:ascii="Times New Roman" w:hAnsi="Times New Roman" w:cs="Times New Roman"/>
          <w:sz w:val="24"/>
          <w:szCs w:val="24"/>
        </w:rPr>
        <w:t xml:space="preserve">on </w:t>
      </w:r>
      <w:r w:rsidRPr="15260A35" w:rsidR="001144D0">
        <w:rPr>
          <w:rFonts w:ascii="Times New Roman" w:hAnsi="Times New Roman" w:cs="Times New Roman"/>
          <w:sz w:val="24"/>
          <w:szCs w:val="24"/>
        </w:rPr>
        <w:t>vaja</w:t>
      </w:r>
      <w:r w:rsidRPr="15260A35" w:rsidR="00257B49">
        <w:rPr>
          <w:rFonts w:ascii="Times New Roman" w:hAnsi="Times New Roman" w:cs="Times New Roman"/>
          <w:sz w:val="24"/>
          <w:szCs w:val="24"/>
        </w:rPr>
        <w:t xml:space="preserve"> </w:t>
      </w:r>
      <w:r w:rsidRPr="15260A35" w:rsidR="00774C87">
        <w:rPr>
          <w:rFonts w:ascii="Times New Roman" w:hAnsi="Times New Roman" w:cs="Times New Roman"/>
          <w:sz w:val="24"/>
          <w:szCs w:val="24"/>
        </w:rPr>
        <w:t xml:space="preserve">teabetaotluse kohta </w:t>
      </w:r>
      <w:r w:rsidRPr="15260A35" w:rsidR="00257B49">
        <w:rPr>
          <w:rFonts w:ascii="Times New Roman" w:hAnsi="Times New Roman" w:cs="Times New Roman"/>
          <w:sz w:val="24"/>
          <w:szCs w:val="24"/>
        </w:rPr>
        <w:t xml:space="preserve">selgitusi </w:t>
      </w:r>
      <w:r w:rsidRPr="15260A35" w:rsidR="007E3122">
        <w:rPr>
          <w:rFonts w:ascii="Times New Roman" w:hAnsi="Times New Roman" w:cs="Times New Roman"/>
          <w:sz w:val="24"/>
          <w:szCs w:val="24"/>
        </w:rPr>
        <w:t>või</w:t>
      </w:r>
      <w:r w:rsidRPr="15260A35" w:rsidR="007E3122">
        <w:rPr>
          <w:rFonts w:ascii="Times New Roman" w:hAnsi="Times New Roman" w:cs="Times New Roman"/>
          <w:sz w:val="24"/>
          <w:szCs w:val="24"/>
        </w:rPr>
        <w:t xml:space="preserve"> </w:t>
      </w:r>
      <w:r w:rsidRPr="15260A35" w:rsidR="00257B49">
        <w:rPr>
          <w:rFonts w:ascii="Times New Roman" w:hAnsi="Times New Roman" w:cs="Times New Roman"/>
          <w:sz w:val="24"/>
          <w:szCs w:val="24"/>
        </w:rPr>
        <w:t>täpsus</w:t>
      </w:r>
      <w:r w:rsidRPr="15260A35" w:rsidR="007E3122">
        <w:rPr>
          <w:rFonts w:ascii="Times New Roman" w:hAnsi="Times New Roman" w:cs="Times New Roman"/>
          <w:sz w:val="24"/>
          <w:szCs w:val="24"/>
        </w:rPr>
        <w:t>tus</w:t>
      </w:r>
      <w:r w:rsidRPr="15260A35" w:rsidR="001144D0">
        <w:rPr>
          <w:rFonts w:ascii="Times New Roman" w:hAnsi="Times New Roman" w:cs="Times New Roman"/>
          <w:sz w:val="24"/>
          <w:szCs w:val="24"/>
        </w:rPr>
        <w:t>i</w:t>
      </w:r>
      <w:r w:rsidRPr="15260A35" w:rsidR="00C449D6">
        <w:rPr>
          <w:rFonts w:ascii="Times New Roman" w:hAnsi="Times New Roman" w:cs="Times New Roman"/>
          <w:sz w:val="24"/>
          <w:szCs w:val="24"/>
        </w:rPr>
        <w:t xml:space="preserve">, </w:t>
      </w:r>
      <w:r w:rsidRPr="15260A35" w:rsidR="00C449D6">
        <w:rPr>
          <w:rFonts w:ascii="Times New Roman" w:hAnsi="Times New Roman" w:cs="Times New Roman"/>
          <w:sz w:val="24"/>
          <w:szCs w:val="24"/>
        </w:rPr>
        <w:t xml:space="preserve">palub </w:t>
      </w:r>
      <w:r w:rsidRPr="15260A35" w:rsidR="00C449D6">
        <w:rPr>
          <w:rFonts w:ascii="Times New Roman" w:hAnsi="Times New Roman" w:cs="Times New Roman"/>
          <w:sz w:val="24"/>
          <w:szCs w:val="24"/>
        </w:rPr>
        <w:t>ühtne kontaktpunkt</w:t>
      </w:r>
      <w:r w:rsidRPr="15260A35" w:rsidR="00C449D6">
        <w:rPr>
          <w:rFonts w:ascii="Times New Roman" w:hAnsi="Times New Roman" w:cs="Times New Roman"/>
          <w:sz w:val="24"/>
          <w:szCs w:val="24"/>
        </w:rPr>
        <w:t xml:space="preserve"> </w:t>
      </w:r>
      <w:r w:rsidRPr="15260A35" w:rsidR="006C72AD">
        <w:rPr>
          <w:rFonts w:ascii="Times New Roman" w:hAnsi="Times New Roman" w:cs="Times New Roman"/>
          <w:sz w:val="24"/>
          <w:szCs w:val="24"/>
        </w:rPr>
        <w:t>neid</w:t>
      </w:r>
      <w:r w:rsidRPr="15260A35" w:rsidR="00C449D6">
        <w:rPr>
          <w:rFonts w:ascii="Times New Roman" w:hAnsi="Times New Roman" w:cs="Times New Roman"/>
          <w:sz w:val="24"/>
          <w:szCs w:val="24"/>
        </w:rPr>
        <w:t xml:space="preserve"> </w:t>
      </w:r>
      <w:r w:rsidRPr="15260A35" w:rsidR="00565904">
        <w:rPr>
          <w:rFonts w:ascii="Times New Roman" w:hAnsi="Times New Roman" w:cs="Times New Roman"/>
          <w:sz w:val="24"/>
          <w:szCs w:val="24"/>
        </w:rPr>
        <w:t xml:space="preserve">teise liikmesriigi ühtselt kontaktpunktilt või õiguskaitseasutuselt </w:t>
      </w:r>
      <w:r w:rsidRPr="15260A35" w:rsidR="00C449D6">
        <w:rPr>
          <w:rFonts w:ascii="Times New Roman" w:hAnsi="Times New Roman" w:cs="Times New Roman"/>
          <w:sz w:val="24"/>
          <w:szCs w:val="24"/>
        </w:rPr>
        <w:t>viivitamata</w:t>
      </w:r>
      <w:r w:rsidRPr="15260A35" w:rsidR="006C72AD">
        <w:rPr>
          <w:rFonts w:ascii="Times New Roman" w:hAnsi="Times New Roman" w:cs="Times New Roman"/>
          <w:sz w:val="24"/>
          <w:szCs w:val="24"/>
        </w:rPr>
        <w:t>.</w:t>
      </w:r>
      <w:commentRangeEnd w:id="1990363124"/>
      <w:r>
        <w:rPr>
          <w:rStyle w:val="CommentReference"/>
        </w:rPr>
        <w:commentReference w:id="1990363124"/>
      </w:r>
    </w:p>
    <w:p w:rsidRPr="004A1C6F" w:rsidR="006C72AD" w:rsidP="001E4AD1" w:rsidRDefault="006C72AD" w14:paraId="72559382" w14:textId="77777777">
      <w:pPr>
        <w:spacing w:after="0" w:line="240" w:lineRule="auto"/>
        <w:jc w:val="both"/>
        <w:rPr>
          <w:rFonts w:ascii="Times New Roman" w:hAnsi="Times New Roman" w:cs="Times New Roman"/>
          <w:bCs/>
          <w:sz w:val="24"/>
          <w:szCs w:val="24"/>
        </w:rPr>
      </w:pPr>
    </w:p>
    <w:p w:rsidR="000650EA" w:rsidP="15260A35" w:rsidRDefault="001A0557" w14:paraId="79E3E620" w14:textId="7E887141" w14:noSpellErr="1">
      <w:pPr>
        <w:spacing w:after="0" w:line="240" w:lineRule="auto"/>
        <w:jc w:val="both"/>
        <w:rPr>
          <w:rFonts w:ascii="Times New Roman" w:hAnsi="Times New Roman" w:cs="Times New Roman"/>
          <w:sz w:val="24"/>
          <w:szCs w:val="24"/>
        </w:rPr>
      </w:pPr>
      <w:commentRangeStart w:id="528899424"/>
      <w:r w:rsidRPr="15260A35" w:rsidR="001A0557">
        <w:rPr>
          <w:rFonts w:ascii="Times New Roman" w:hAnsi="Times New Roman" w:cs="Times New Roman"/>
          <w:sz w:val="24"/>
          <w:szCs w:val="24"/>
        </w:rPr>
        <w:t>(</w:t>
      </w:r>
      <w:r w:rsidRPr="15260A35" w:rsidR="0020340F">
        <w:rPr>
          <w:rFonts w:ascii="Times New Roman" w:hAnsi="Times New Roman" w:cs="Times New Roman"/>
          <w:sz w:val="24"/>
          <w:szCs w:val="24"/>
        </w:rPr>
        <w:t>5</w:t>
      </w:r>
      <w:r w:rsidRPr="15260A35" w:rsidR="001A0557">
        <w:rPr>
          <w:rFonts w:ascii="Times New Roman" w:hAnsi="Times New Roman" w:cs="Times New Roman"/>
          <w:sz w:val="24"/>
          <w:szCs w:val="24"/>
        </w:rPr>
        <w:t>)</w:t>
      </w:r>
      <w:r w:rsidRPr="15260A35" w:rsidR="0051405E">
        <w:rPr>
          <w:rFonts w:ascii="Times New Roman" w:hAnsi="Times New Roman" w:cs="Times New Roman"/>
          <w:sz w:val="24"/>
          <w:szCs w:val="24"/>
        </w:rPr>
        <w:t> </w:t>
      </w:r>
      <w:r w:rsidRPr="15260A35" w:rsidR="009114E2">
        <w:rPr>
          <w:rFonts w:ascii="Times New Roman" w:hAnsi="Times New Roman" w:cs="Times New Roman"/>
          <w:sz w:val="24"/>
          <w:szCs w:val="24"/>
        </w:rPr>
        <w:t>Kui ühtne kontaktpunkt edasta</w:t>
      </w:r>
      <w:r w:rsidRPr="15260A35" w:rsidR="0085051E">
        <w:rPr>
          <w:rFonts w:ascii="Times New Roman" w:hAnsi="Times New Roman" w:cs="Times New Roman"/>
          <w:sz w:val="24"/>
          <w:szCs w:val="24"/>
        </w:rPr>
        <w:t>b</w:t>
      </w:r>
      <w:r w:rsidRPr="15260A35" w:rsidR="009114E2">
        <w:rPr>
          <w:rFonts w:ascii="Times New Roman" w:hAnsi="Times New Roman" w:cs="Times New Roman"/>
          <w:sz w:val="24"/>
          <w:szCs w:val="24"/>
        </w:rPr>
        <w:t xml:space="preserve"> teabetaotluse vastamiseks u</w:t>
      </w:r>
      <w:r w:rsidRPr="15260A35" w:rsidR="00833F6F">
        <w:rPr>
          <w:rFonts w:ascii="Times New Roman" w:hAnsi="Times New Roman" w:cs="Times New Roman"/>
          <w:sz w:val="24"/>
          <w:szCs w:val="24"/>
        </w:rPr>
        <w:t>urimisasutus</w:t>
      </w:r>
      <w:r w:rsidRPr="15260A35" w:rsidR="009114E2">
        <w:rPr>
          <w:rFonts w:ascii="Times New Roman" w:hAnsi="Times New Roman" w:cs="Times New Roman"/>
          <w:sz w:val="24"/>
          <w:szCs w:val="24"/>
        </w:rPr>
        <w:t>ele</w:t>
      </w:r>
      <w:r w:rsidRPr="15260A35" w:rsidR="0096072E">
        <w:rPr>
          <w:rFonts w:ascii="Times New Roman" w:hAnsi="Times New Roman" w:cs="Times New Roman"/>
          <w:sz w:val="24"/>
          <w:szCs w:val="24"/>
        </w:rPr>
        <w:t>, siis uurimisasutus</w:t>
      </w:r>
      <w:r w:rsidRPr="15260A35" w:rsidR="000650EA">
        <w:rPr>
          <w:rFonts w:ascii="Times New Roman" w:hAnsi="Times New Roman" w:cs="Times New Roman"/>
          <w:sz w:val="24"/>
          <w:szCs w:val="24"/>
        </w:rPr>
        <w:t>:</w:t>
      </w:r>
      <w:commentRangeEnd w:id="528899424"/>
      <w:r>
        <w:rPr>
          <w:rStyle w:val="CommentReference"/>
        </w:rPr>
        <w:commentReference w:id="528899424"/>
      </w:r>
    </w:p>
    <w:p w:rsidR="000650EA" w:rsidP="001E4AD1" w:rsidRDefault="000650EA" w14:paraId="62BB9D4D" w14:textId="1085B35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51405E">
        <w:rPr>
          <w:rFonts w:ascii="Times New Roman" w:hAnsi="Times New Roman" w:cs="Times New Roman"/>
          <w:bCs/>
          <w:sz w:val="24"/>
          <w:szCs w:val="24"/>
        </w:rPr>
        <w:t> </w:t>
      </w:r>
      <w:r w:rsidRPr="004A1C6F" w:rsidR="001A0557">
        <w:rPr>
          <w:rFonts w:ascii="Times New Roman" w:hAnsi="Times New Roman" w:cs="Times New Roman"/>
          <w:bCs/>
          <w:sz w:val="24"/>
          <w:szCs w:val="24"/>
        </w:rPr>
        <w:t>edasta</w:t>
      </w:r>
      <w:r w:rsidR="009114E2">
        <w:rPr>
          <w:rFonts w:ascii="Times New Roman" w:hAnsi="Times New Roman" w:cs="Times New Roman"/>
          <w:bCs/>
          <w:sz w:val="24"/>
          <w:szCs w:val="24"/>
        </w:rPr>
        <w:t xml:space="preserve">b </w:t>
      </w:r>
      <w:r w:rsidRPr="00833F6F" w:rsidR="00833F6F">
        <w:rPr>
          <w:rFonts w:ascii="Times New Roman" w:hAnsi="Times New Roman" w:cs="Times New Roman"/>
          <w:bCs/>
          <w:sz w:val="24"/>
          <w:szCs w:val="24"/>
        </w:rPr>
        <w:t xml:space="preserve">teabe </w:t>
      </w:r>
      <w:r w:rsidRPr="004A1C6F" w:rsidR="001A0557">
        <w:rPr>
          <w:rFonts w:ascii="Times New Roman" w:hAnsi="Times New Roman" w:cs="Times New Roman"/>
          <w:bCs/>
          <w:sz w:val="24"/>
          <w:szCs w:val="24"/>
        </w:rPr>
        <w:t xml:space="preserve">viivitamata ühtsele kontaktpunktile, kes </w:t>
      </w:r>
      <w:r w:rsidRPr="00A94D75" w:rsidR="001A0557">
        <w:rPr>
          <w:rFonts w:ascii="Times New Roman" w:hAnsi="Times New Roman" w:cs="Times New Roman"/>
          <w:bCs/>
          <w:sz w:val="24"/>
          <w:szCs w:val="24"/>
        </w:rPr>
        <w:t xml:space="preserve">edastab </w:t>
      </w:r>
      <w:r w:rsidRPr="00A94D75" w:rsidR="00EE5798">
        <w:rPr>
          <w:rFonts w:ascii="Times New Roman" w:hAnsi="Times New Roman" w:cs="Times New Roman"/>
          <w:bCs/>
          <w:sz w:val="24"/>
          <w:szCs w:val="24"/>
        </w:rPr>
        <w:t xml:space="preserve">taotluse </w:t>
      </w:r>
      <w:r w:rsidRPr="00A94D75" w:rsidR="0002738A">
        <w:rPr>
          <w:rFonts w:ascii="Times New Roman" w:hAnsi="Times New Roman" w:cs="Times New Roman"/>
          <w:bCs/>
          <w:sz w:val="24"/>
          <w:szCs w:val="24"/>
        </w:rPr>
        <w:t>vastuse</w:t>
      </w:r>
      <w:r w:rsidRPr="004A1C6F" w:rsidR="0002738A">
        <w:rPr>
          <w:rFonts w:ascii="Times New Roman" w:hAnsi="Times New Roman" w:cs="Times New Roman"/>
          <w:bCs/>
          <w:sz w:val="24"/>
          <w:szCs w:val="24"/>
        </w:rPr>
        <w:t xml:space="preserve"> </w:t>
      </w:r>
      <w:r w:rsidRPr="00445AD1" w:rsidR="00EE5798">
        <w:rPr>
          <w:rFonts w:ascii="Times New Roman" w:hAnsi="Times New Roman" w:cs="Times New Roman"/>
          <w:bCs/>
          <w:sz w:val="24"/>
          <w:szCs w:val="24"/>
        </w:rPr>
        <w:t xml:space="preserve">teise </w:t>
      </w:r>
      <w:r w:rsidRPr="00445AD1" w:rsidR="001A0557">
        <w:rPr>
          <w:rFonts w:ascii="Times New Roman" w:hAnsi="Times New Roman" w:cs="Times New Roman"/>
          <w:bCs/>
          <w:sz w:val="24"/>
          <w:szCs w:val="24"/>
        </w:rPr>
        <w:t>liikmesriigi</w:t>
      </w:r>
      <w:r w:rsidRPr="004A1C6F" w:rsidR="001A0557">
        <w:rPr>
          <w:rFonts w:ascii="Times New Roman" w:hAnsi="Times New Roman" w:cs="Times New Roman"/>
          <w:bCs/>
          <w:sz w:val="24"/>
          <w:szCs w:val="24"/>
        </w:rPr>
        <w:t xml:space="preserve"> ühtsele kontaktpunktile või õiguskaitseasutusele</w:t>
      </w:r>
      <w:r>
        <w:rPr>
          <w:rFonts w:ascii="Times New Roman" w:hAnsi="Times New Roman" w:cs="Times New Roman"/>
          <w:bCs/>
          <w:sz w:val="24"/>
          <w:szCs w:val="24"/>
        </w:rPr>
        <w:t>, või</w:t>
      </w:r>
    </w:p>
    <w:p w:rsidR="00143AC8" w:rsidP="15260A35" w:rsidRDefault="006A2E15" w14:paraId="428DB727" w14:textId="7CA46787" w14:noSpellErr="1">
      <w:pPr>
        <w:spacing w:after="0" w:line="240" w:lineRule="auto"/>
        <w:jc w:val="both"/>
        <w:rPr>
          <w:rFonts w:ascii="Times New Roman" w:hAnsi="Times New Roman" w:cs="Times New Roman"/>
          <w:sz w:val="24"/>
          <w:szCs w:val="24"/>
        </w:rPr>
      </w:pPr>
      <w:commentRangeStart w:id="247781403"/>
      <w:r w:rsidRPr="15260A35" w:rsidR="006A2E15">
        <w:rPr>
          <w:rFonts w:ascii="Times New Roman" w:hAnsi="Times New Roman" w:cs="Times New Roman"/>
          <w:sz w:val="24"/>
          <w:szCs w:val="24"/>
        </w:rPr>
        <w:t>2)</w:t>
      </w:r>
      <w:r w:rsidRPr="15260A35" w:rsidR="0051405E">
        <w:rPr>
          <w:rFonts w:ascii="Times New Roman" w:hAnsi="Times New Roman" w:cs="Times New Roman"/>
          <w:sz w:val="24"/>
          <w:szCs w:val="24"/>
        </w:rPr>
        <w:t> </w:t>
      </w:r>
      <w:r w:rsidRPr="15260A35" w:rsidR="000650EA">
        <w:rPr>
          <w:rFonts w:ascii="Times New Roman" w:hAnsi="Times New Roman" w:cs="Times New Roman"/>
          <w:sz w:val="24"/>
          <w:szCs w:val="24"/>
        </w:rPr>
        <w:t xml:space="preserve">vastab taotlusele </w:t>
      </w:r>
      <w:r w:rsidRPr="15260A35" w:rsidR="0088759C">
        <w:rPr>
          <w:rFonts w:ascii="Times New Roman" w:hAnsi="Times New Roman" w:cs="Times New Roman"/>
          <w:sz w:val="24"/>
          <w:szCs w:val="24"/>
        </w:rPr>
        <w:t xml:space="preserve">oma pädevuse piires </w:t>
      </w:r>
      <w:r w:rsidRPr="15260A35" w:rsidR="000650EA">
        <w:rPr>
          <w:rFonts w:ascii="Times New Roman" w:hAnsi="Times New Roman" w:cs="Times New Roman"/>
          <w:sz w:val="24"/>
          <w:szCs w:val="24"/>
        </w:rPr>
        <w:t>iseseisvalt</w:t>
      </w:r>
      <w:r w:rsidRPr="15260A35" w:rsidR="00B848E7">
        <w:rPr>
          <w:rFonts w:ascii="Times New Roman" w:hAnsi="Times New Roman" w:cs="Times New Roman"/>
          <w:sz w:val="24"/>
          <w:szCs w:val="24"/>
        </w:rPr>
        <w:t xml:space="preserve"> </w:t>
      </w:r>
      <w:commentRangeEnd w:id="247781403"/>
      <w:r>
        <w:rPr>
          <w:rStyle w:val="CommentReference"/>
        </w:rPr>
        <w:commentReference w:id="247781403"/>
      </w:r>
      <w:r w:rsidRPr="15260A35" w:rsidR="000F04DA">
        <w:rPr>
          <w:rFonts w:ascii="Times New Roman" w:hAnsi="Times New Roman" w:cs="Times New Roman"/>
          <w:sz w:val="24"/>
          <w:szCs w:val="24"/>
        </w:rPr>
        <w:t>käesoleva seaduse §-s 508</w:t>
      </w:r>
      <w:r w:rsidRPr="15260A35" w:rsidR="000F04DA">
        <w:rPr>
          <w:rFonts w:ascii="Times New Roman" w:hAnsi="Times New Roman" w:cs="Times New Roman"/>
          <w:sz w:val="24"/>
          <w:szCs w:val="24"/>
          <w:vertAlign w:val="superscript"/>
        </w:rPr>
        <w:t>92</w:t>
      </w:r>
      <w:r w:rsidRPr="15260A35" w:rsidR="000F04DA">
        <w:rPr>
          <w:rFonts w:ascii="Times New Roman" w:hAnsi="Times New Roman" w:cs="Times New Roman"/>
          <w:sz w:val="24"/>
          <w:szCs w:val="24"/>
        </w:rPr>
        <w:t xml:space="preserve"> sätestatud tähtajal</w:t>
      </w:r>
      <w:bookmarkStart w:name="_Hlk166766364" w:id="17"/>
      <w:r w:rsidRPr="15260A35" w:rsidR="00143AC8">
        <w:rPr>
          <w:rFonts w:ascii="Times New Roman" w:hAnsi="Times New Roman" w:cs="Times New Roman"/>
          <w:sz w:val="24"/>
          <w:szCs w:val="24"/>
        </w:rPr>
        <w:t>.</w:t>
      </w:r>
    </w:p>
    <w:p w:rsidR="00143AC8" w:rsidP="001E4AD1" w:rsidRDefault="00143AC8" w14:paraId="28B6058C" w14:textId="77777777">
      <w:pPr>
        <w:spacing w:after="0" w:line="240" w:lineRule="auto"/>
        <w:jc w:val="both"/>
        <w:rPr>
          <w:rFonts w:ascii="Times New Roman" w:hAnsi="Times New Roman" w:cs="Times New Roman"/>
          <w:bCs/>
          <w:sz w:val="24"/>
          <w:szCs w:val="24"/>
        </w:rPr>
      </w:pPr>
    </w:p>
    <w:p w:rsidRPr="004A1C6F" w:rsidR="001A0557" w:rsidP="001E4AD1" w:rsidRDefault="001A0557" w14:paraId="48A62049" w14:textId="314B16CA">
      <w:pPr>
        <w:spacing w:after="0" w:line="240" w:lineRule="auto"/>
        <w:jc w:val="both"/>
        <w:rPr>
          <w:rFonts w:ascii="Times New Roman" w:hAnsi="Times New Roman" w:cs="Times New Roman"/>
          <w:b/>
          <w:bCs/>
          <w:sz w:val="24"/>
          <w:szCs w:val="24"/>
        </w:rPr>
      </w:pPr>
      <w:r w:rsidRPr="004A1C6F">
        <w:rPr>
          <w:rFonts w:ascii="Times New Roman" w:hAnsi="Times New Roman" w:cs="Times New Roman"/>
          <w:b/>
          <w:bCs/>
          <w:sz w:val="24"/>
          <w:szCs w:val="24"/>
        </w:rPr>
        <w:t xml:space="preserve">§ </w:t>
      </w:r>
      <w:bookmarkEnd w:id="17"/>
      <w:r w:rsidRPr="004A1C6F" w:rsidR="0090599C">
        <w:rPr>
          <w:rFonts w:ascii="Times New Roman" w:hAnsi="Times New Roman" w:cs="Times New Roman"/>
          <w:b/>
          <w:bCs/>
          <w:sz w:val="24"/>
          <w:szCs w:val="24"/>
        </w:rPr>
        <w:t>508</w:t>
      </w:r>
      <w:r w:rsidRPr="00DB3365" w:rsidR="0086009C">
        <w:rPr>
          <w:rFonts w:ascii="Times New Roman" w:hAnsi="Times New Roman" w:cs="Times New Roman"/>
          <w:b/>
          <w:bCs/>
          <w:sz w:val="24"/>
          <w:szCs w:val="24"/>
          <w:vertAlign w:val="superscript"/>
        </w:rPr>
        <w:t>91</w:t>
      </w:r>
      <w:r w:rsidRPr="004A1C6F">
        <w:rPr>
          <w:rFonts w:ascii="Times New Roman" w:hAnsi="Times New Roman" w:cs="Times New Roman"/>
          <w:b/>
          <w:bCs/>
          <w:sz w:val="24"/>
          <w:szCs w:val="24"/>
        </w:rPr>
        <w:t xml:space="preserve">. </w:t>
      </w:r>
      <w:bookmarkStart w:name="_Hlk195172480" w:id="18"/>
      <w:r w:rsidRPr="004A1C6F">
        <w:rPr>
          <w:rFonts w:ascii="Times New Roman" w:hAnsi="Times New Roman" w:cs="Times New Roman"/>
          <w:b/>
          <w:bCs/>
          <w:sz w:val="24"/>
          <w:szCs w:val="24"/>
        </w:rPr>
        <w:t>Teabe</w:t>
      </w:r>
      <w:r w:rsidR="00335805">
        <w:rPr>
          <w:rFonts w:ascii="Times New Roman" w:hAnsi="Times New Roman" w:cs="Times New Roman"/>
          <w:b/>
          <w:bCs/>
          <w:sz w:val="24"/>
          <w:szCs w:val="24"/>
        </w:rPr>
        <w:t>edast</w:t>
      </w:r>
      <w:r w:rsidR="00A55190">
        <w:rPr>
          <w:rFonts w:ascii="Times New Roman" w:hAnsi="Times New Roman" w:cs="Times New Roman"/>
          <w:b/>
          <w:bCs/>
          <w:sz w:val="24"/>
          <w:szCs w:val="24"/>
        </w:rPr>
        <w:t>u</w:t>
      </w:r>
      <w:r w:rsidR="00335805">
        <w:rPr>
          <w:rFonts w:ascii="Times New Roman" w:hAnsi="Times New Roman" w:cs="Times New Roman"/>
          <w:b/>
          <w:bCs/>
          <w:sz w:val="24"/>
          <w:szCs w:val="24"/>
        </w:rPr>
        <w:t>sest</w:t>
      </w:r>
      <w:r w:rsidRPr="004A1C6F">
        <w:rPr>
          <w:rFonts w:ascii="Times New Roman" w:hAnsi="Times New Roman" w:cs="Times New Roman"/>
          <w:b/>
          <w:bCs/>
          <w:sz w:val="24"/>
          <w:szCs w:val="24"/>
        </w:rPr>
        <w:t xml:space="preserve"> </w:t>
      </w:r>
      <w:bookmarkEnd w:id="18"/>
      <w:r w:rsidRPr="004A1C6F">
        <w:rPr>
          <w:rFonts w:ascii="Times New Roman" w:hAnsi="Times New Roman" w:cs="Times New Roman"/>
          <w:b/>
          <w:bCs/>
          <w:sz w:val="24"/>
          <w:szCs w:val="24"/>
        </w:rPr>
        <w:t>keeldumi</w:t>
      </w:r>
      <w:r w:rsidR="00F87462">
        <w:rPr>
          <w:rFonts w:ascii="Times New Roman" w:hAnsi="Times New Roman" w:cs="Times New Roman"/>
          <w:b/>
          <w:bCs/>
          <w:sz w:val="24"/>
          <w:szCs w:val="24"/>
        </w:rPr>
        <w:t>n</w:t>
      </w:r>
      <w:r w:rsidRPr="004A1C6F">
        <w:rPr>
          <w:rFonts w:ascii="Times New Roman" w:hAnsi="Times New Roman" w:cs="Times New Roman"/>
          <w:b/>
          <w:bCs/>
          <w:sz w:val="24"/>
          <w:szCs w:val="24"/>
        </w:rPr>
        <w:t>e</w:t>
      </w:r>
    </w:p>
    <w:p w:rsidRPr="004A1C6F" w:rsidR="001A0557" w:rsidP="001E4AD1" w:rsidRDefault="001A0557" w14:paraId="28316C89" w14:textId="77777777">
      <w:pPr>
        <w:spacing w:after="0" w:line="240" w:lineRule="auto"/>
        <w:jc w:val="both"/>
        <w:rPr>
          <w:rFonts w:ascii="Times New Roman" w:hAnsi="Times New Roman" w:cs="Times New Roman"/>
          <w:bCs/>
          <w:sz w:val="24"/>
          <w:szCs w:val="24"/>
        </w:rPr>
      </w:pPr>
    </w:p>
    <w:p w:rsidRPr="004A1C6F" w:rsidR="001A0557" w:rsidP="001E4AD1" w:rsidRDefault="001A0557" w14:paraId="0B1D7959" w14:textId="185211CC">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(1)</w:t>
      </w:r>
      <w:r w:rsidR="0051405E">
        <w:rPr>
          <w:rFonts w:ascii="Times New Roman" w:hAnsi="Times New Roman" w:cs="Times New Roman"/>
          <w:bCs/>
          <w:sz w:val="24"/>
          <w:szCs w:val="24"/>
        </w:rPr>
        <w:t> </w:t>
      </w:r>
      <w:r w:rsidRPr="004A1C6F">
        <w:rPr>
          <w:rFonts w:ascii="Times New Roman" w:hAnsi="Times New Roman" w:cs="Times New Roman"/>
          <w:bCs/>
          <w:sz w:val="24"/>
          <w:szCs w:val="24"/>
        </w:rPr>
        <w:t>Teabe</w:t>
      </w:r>
      <w:r w:rsidR="00335805">
        <w:rPr>
          <w:rFonts w:ascii="Times New Roman" w:hAnsi="Times New Roman" w:cs="Times New Roman"/>
          <w:bCs/>
          <w:sz w:val="24"/>
          <w:szCs w:val="24"/>
        </w:rPr>
        <w:t>edast</w:t>
      </w:r>
      <w:r w:rsidR="00A55190">
        <w:rPr>
          <w:rFonts w:ascii="Times New Roman" w:hAnsi="Times New Roman" w:cs="Times New Roman"/>
          <w:bCs/>
          <w:sz w:val="24"/>
          <w:szCs w:val="24"/>
        </w:rPr>
        <w:t>u</w:t>
      </w:r>
      <w:r w:rsidR="00335805">
        <w:rPr>
          <w:rFonts w:ascii="Times New Roman" w:hAnsi="Times New Roman" w:cs="Times New Roman"/>
          <w:bCs/>
          <w:sz w:val="24"/>
          <w:szCs w:val="24"/>
        </w:rPr>
        <w:t>sest</w:t>
      </w:r>
      <w:r w:rsidRPr="004A1C6F" w:rsidR="00335805">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keeldutakse, </w:t>
      </w:r>
      <w:r w:rsidRPr="0093605B">
        <w:rPr>
          <w:rFonts w:ascii="Times New Roman" w:hAnsi="Times New Roman" w:cs="Times New Roman"/>
          <w:bCs/>
          <w:sz w:val="24"/>
          <w:szCs w:val="24"/>
        </w:rPr>
        <w:t>kui</w:t>
      </w:r>
      <w:r w:rsidR="00770D6F">
        <w:rPr>
          <w:rFonts w:ascii="Times New Roman" w:hAnsi="Times New Roman" w:cs="Times New Roman"/>
          <w:bCs/>
          <w:sz w:val="24"/>
          <w:szCs w:val="24"/>
        </w:rPr>
        <w:t xml:space="preserve"> esineb vähemalt üks järgmistest alustest</w:t>
      </w:r>
      <w:r w:rsidRPr="004A1C6F">
        <w:rPr>
          <w:rFonts w:ascii="Times New Roman" w:hAnsi="Times New Roman" w:cs="Times New Roman"/>
          <w:bCs/>
          <w:sz w:val="24"/>
          <w:szCs w:val="24"/>
        </w:rPr>
        <w:t>:</w:t>
      </w:r>
    </w:p>
    <w:p w:rsidRPr="00994AB4" w:rsidR="00727857" w:rsidP="00727857" w:rsidRDefault="00727857" w14:paraId="102E4184" w14:textId="5F0252E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51405E">
        <w:rPr>
          <w:rFonts w:ascii="Times New Roman" w:hAnsi="Times New Roman" w:cs="Times New Roman"/>
          <w:bCs/>
          <w:sz w:val="24"/>
          <w:szCs w:val="24"/>
        </w:rPr>
        <w:t> </w:t>
      </w:r>
      <w:r w:rsidRPr="00994AB4">
        <w:rPr>
          <w:rFonts w:ascii="Times New Roman" w:hAnsi="Times New Roman" w:cs="Times New Roman"/>
          <w:bCs/>
          <w:sz w:val="24"/>
          <w:szCs w:val="24"/>
        </w:rPr>
        <w:t>taotletakse teavet kuriteo kohta, mille eest karistatakse karistusseadustiku kohaselt kuni üheaastase vangistusega;</w:t>
      </w:r>
    </w:p>
    <w:p w:rsidRPr="00994AB4" w:rsidR="00727857" w:rsidP="00727857" w:rsidRDefault="00727857" w14:paraId="599412BC" w14:textId="3FD9500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0051405E">
        <w:rPr>
          <w:rFonts w:ascii="Times New Roman" w:hAnsi="Times New Roman" w:cs="Times New Roman"/>
          <w:bCs/>
          <w:sz w:val="24"/>
          <w:szCs w:val="24"/>
        </w:rPr>
        <w:t> </w:t>
      </w:r>
      <w:r w:rsidRPr="00994AB4">
        <w:rPr>
          <w:rFonts w:ascii="Times New Roman" w:hAnsi="Times New Roman" w:cs="Times New Roman"/>
          <w:bCs/>
          <w:sz w:val="24"/>
          <w:szCs w:val="24"/>
        </w:rPr>
        <w:t>taotletakse teavet teo kohta, mis ei ole karistusseadustiku kohaselt kuritegu;</w:t>
      </w:r>
    </w:p>
    <w:p w:rsidRPr="00994AB4" w:rsidR="00994AB4" w:rsidP="001E4AD1" w:rsidRDefault="00727857" w14:paraId="5EAEA29F" w14:textId="590DA81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w:t>
      </w:r>
      <w:r w:rsidR="0051405E">
        <w:rPr>
          <w:rFonts w:ascii="Times New Roman" w:hAnsi="Times New Roman" w:cs="Times New Roman"/>
          <w:bCs/>
          <w:sz w:val="24"/>
          <w:szCs w:val="24"/>
        </w:rPr>
        <w:t> </w:t>
      </w:r>
      <w:r w:rsidRPr="00994AB4">
        <w:rPr>
          <w:rFonts w:ascii="Times New Roman" w:hAnsi="Times New Roman" w:cs="Times New Roman"/>
          <w:bCs/>
          <w:sz w:val="24"/>
          <w:szCs w:val="24"/>
        </w:rPr>
        <w:t>taotletakse teavet, mis on ebaõige, mittetäielik või aegunud;</w:t>
      </w:r>
    </w:p>
    <w:p w:rsidRPr="00994AB4" w:rsidR="00994AB4" w:rsidP="001E4AD1" w:rsidRDefault="00994AB4" w14:paraId="6CA1A74B" w14:textId="0C35830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w:t>
      </w:r>
      <w:r w:rsidR="0051405E">
        <w:rPr>
          <w:rFonts w:ascii="Times New Roman" w:hAnsi="Times New Roman" w:cs="Times New Roman"/>
          <w:bCs/>
          <w:sz w:val="24"/>
          <w:szCs w:val="24"/>
        </w:rPr>
        <w:t> </w:t>
      </w:r>
      <w:r w:rsidRPr="00994AB4">
        <w:rPr>
          <w:rFonts w:ascii="Times New Roman" w:hAnsi="Times New Roman" w:cs="Times New Roman"/>
          <w:bCs/>
          <w:sz w:val="24"/>
          <w:szCs w:val="24"/>
        </w:rPr>
        <w:t>taotletakse teavet, mis on saadud riigilt, kes ei ole andnud selle edastamiseks nõusolekut</w:t>
      </w:r>
      <w:r>
        <w:rPr>
          <w:rFonts w:ascii="Times New Roman" w:hAnsi="Times New Roman" w:cs="Times New Roman"/>
          <w:bCs/>
          <w:sz w:val="24"/>
          <w:szCs w:val="24"/>
        </w:rPr>
        <w:t>;</w:t>
      </w:r>
    </w:p>
    <w:p w:rsidRPr="00994AB4" w:rsidR="00994AB4" w:rsidP="00DD92AC" w:rsidRDefault="00994AB4" w14:paraId="109BD9EA" w14:textId="4B7AEE38" w14:noSpellErr="1">
      <w:pPr>
        <w:spacing w:after="0" w:line="240" w:lineRule="auto"/>
        <w:jc w:val="both"/>
        <w:rPr>
          <w:rFonts w:ascii="Times New Roman" w:hAnsi="Times New Roman" w:cs="Times New Roman"/>
          <w:sz w:val="24"/>
          <w:szCs w:val="24"/>
        </w:rPr>
      </w:pPr>
      <w:r w:rsidRPr="00DD92AC" w:rsidR="00994AB4">
        <w:rPr>
          <w:rFonts w:ascii="Times New Roman" w:hAnsi="Times New Roman" w:cs="Times New Roman"/>
          <w:sz w:val="24"/>
          <w:szCs w:val="24"/>
        </w:rPr>
        <w:t>5)</w:t>
      </w:r>
      <w:r w:rsidRPr="00DD92AC" w:rsidR="0051405E">
        <w:rPr>
          <w:rFonts w:ascii="Times New Roman" w:hAnsi="Times New Roman" w:cs="Times New Roman"/>
          <w:sz w:val="24"/>
          <w:szCs w:val="24"/>
        </w:rPr>
        <w:t> </w:t>
      </w:r>
      <w:r w:rsidRPr="00DD92AC" w:rsidR="00994AB4">
        <w:rPr>
          <w:rFonts w:ascii="Times New Roman" w:hAnsi="Times New Roman" w:cs="Times New Roman"/>
          <w:sz w:val="24"/>
          <w:szCs w:val="24"/>
        </w:rPr>
        <w:t>taotlus ei vasta käesoleva seadustiku § 508</w:t>
      </w:r>
      <w:r w:rsidRPr="00DD92AC" w:rsidR="000371D3">
        <w:rPr>
          <w:rFonts w:ascii="Times New Roman" w:hAnsi="Times New Roman" w:cs="Times New Roman"/>
          <w:sz w:val="24"/>
          <w:szCs w:val="24"/>
          <w:vertAlign w:val="superscript"/>
        </w:rPr>
        <w:t>9</w:t>
      </w:r>
      <w:r w:rsidRPr="00DD92AC" w:rsidR="001C12CA">
        <w:rPr>
          <w:rFonts w:ascii="Times New Roman" w:hAnsi="Times New Roman" w:cs="Times New Roman"/>
          <w:sz w:val="24"/>
          <w:szCs w:val="24"/>
          <w:vertAlign w:val="superscript"/>
        </w:rPr>
        <w:t>5</w:t>
      </w:r>
      <w:r w:rsidRPr="00DD92AC" w:rsidR="00994AB4">
        <w:rPr>
          <w:rFonts w:ascii="Times New Roman" w:hAnsi="Times New Roman" w:cs="Times New Roman"/>
          <w:sz w:val="24"/>
          <w:szCs w:val="24"/>
        </w:rPr>
        <w:t xml:space="preserve"> </w:t>
      </w:r>
      <w:bookmarkStart w:name="_Hlk195525101" w:id="19"/>
      <w:r w:rsidRPr="00DD92AC" w:rsidR="00994AB4">
        <w:rPr>
          <w:rFonts w:ascii="Times New Roman" w:hAnsi="Times New Roman" w:cs="Times New Roman"/>
          <w:sz w:val="24"/>
          <w:szCs w:val="24"/>
        </w:rPr>
        <w:t>nõuetele</w:t>
      </w:r>
      <w:r w:rsidRPr="00DD92AC" w:rsidR="008A1B27">
        <w:rPr>
          <w:rFonts w:ascii="Times New Roman" w:hAnsi="Times New Roman" w:cs="Times New Roman"/>
          <w:sz w:val="24"/>
          <w:szCs w:val="24"/>
        </w:rPr>
        <w:t xml:space="preserve"> ja teise liikmesriigi ühtne kontaktpunkt või õiguskaitseasutus ei kõrvalda puudusi</w:t>
      </w:r>
      <w:bookmarkEnd w:id="19"/>
      <w:r w:rsidRPr="00DD92AC" w:rsidR="00994AB4">
        <w:rPr>
          <w:rFonts w:ascii="Times New Roman" w:hAnsi="Times New Roman" w:cs="Times New Roman"/>
          <w:sz w:val="24"/>
          <w:szCs w:val="24"/>
        </w:rPr>
        <w:t>;</w:t>
      </w:r>
    </w:p>
    <w:p w:rsidRPr="00994AB4" w:rsidR="00994AB4" w:rsidP="001E4AD1" w:rsidRDefault="00994AB4" w14:paraId="4603AE9D" w14:textId="70F5846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w:t>
      </w:r>
      <w:r w:rsidR="0051405E">
        <w:rPr>
          <w:rFonts w:ascii="Times New Roman" w:hAnsi="Times New Roman" w:cs="Times New Roman"/>
          <w:bCs/>
          <w:sz w:val="24"/>
          <w:szCs w:val="24"/>
        </w:rPr>
        <w:t> </w:t>
      </w:r>
      <w:r w:rsidRPr="00994AB4">
        <w:rPr>
          <w:rFonts w:ascii="Times New Roman" w:hAnsi="Times New Roman" w:cs="Times New Roman"/>
          <w:bCs/>
          <w:sz w:val="24"/>
          <w:szCs w:val="24"/>
        </w:rPr>
        <w:t xml:space="preserve">taotlusele vastamiseks on vaja teabevahetusluba, </w:t>
      </w:r>
      <w:bookmarkStart w:name="_Hlk195525237" w:id="20"/>
      <w:r w:rsidRPr="00994AB4">
        <w:rPr>
          <w:rFonts w:ascii="Times New Roman" w:hAnsi="Times New Roman" w:cs="Times New Roman"/>
          <w:bCs/>
          <w:sz w:val="24"/>
          <w:szCs w:val="24"/>
        </w:rPr>
        <w:t xml:space="preserve">aga </w:t>
      </w:r>
      <w:r w:rsidRPr="00994AB4" w:rsidR="00C942EF">
        <w:rPr>
          <w:rFonts w:ascii="Times New Roman" w:hAnsi="Times New Roman" w:cs="Times New Roman"/>
          <w:bCs/>
          <w:sz w:val="24"/>
          <w:szCs w:val="24"/>
        </w:rPr>
        <w:t xml:space="preserve">prokuratuur </w:t>
      </w:r>
      <w:r w:rsidRPr="00994AB4">
        <w:rPr>
          <w:rFonts w:ascii="Times New Roman" w:hAnsi="Times New Roman" w:cs="Times New Roman"/>
          <w:bCs/>
          <w:sz w:val="24"/>
          <w:szCs w:val="24"/>
        </w:rPr>
        <w:t xml:space="preserve">või </w:t>
      </w:r>
      <w:r w:rsidRPr="00994AB4" w:rsidR="00C942EF">
        <w:rPr>
          <w:rFonts w:ascii="Times New Roman" w:hAnsi="Times New Roman" w:cs="Times New Roman"/>
          <w:bCs/>
          <w:sz w:val="24"/>
          <w:szCs w:val="24"/>
        </w:rPr>
        <w:t xml:space="preserve">kohus </w:t>
      </w:r>
      <w:r w:rsidRPr="00994AB4">
        <w:rPr>
          <w:rFonts w:ascii="Times New Roman" w:hAnsi="Times New Roman" w:cs="Times New Roman"/>
          <w:bCs/>
          <w:sz w:val="24"/>
          <w:szCs w:val="24"/>
        </w:rPr>
        <w:t xml:space="preserve">on </w:t>
      </w:r>
      <w:r w:rsidR="005D0977">
        <w:rPr>
          <w:rFonts w:ascii="Times New Roman" w:hAnsi="Times New Roman" w:cs="Times New Roman"/>
          <w:bCs/>
          <w:sz w:val="24"/>
          <w:szCs w:val="24"/>
        </w:rPr>
        <w:t>selle</w:t>
      </w:r>
      <w:r w:rsidRPr="00994AB4" w:rsidR="005D0977">
        <w:rPr>
          <w:rFonts w:ascii="Times New Roman" w:hAnsi="Times New Roman" w:cs="Times New Roman"/>
          <w:bCs/>
          <w:sz w:val="24"/>
          <w:szCs w:val="24"/>
        </w:rPr>
        <w:t xml:space="preserve"> </w:t>
      </w:r>
      <w:bookmarkEnd w:id="20"/>
      <w:r w:rsidRPr="00994AB4">
        <w:rPr>
          <w:rFonts w:ascii="Times New Roman" w:hAnsi="Times New Roman" w:cs="Times New Roman"/>
          <w:bCs/>
          <w:sz w:val="24"/>
          <w:szCs w:val="24"/>
        </w:rPr>
        <w:t>andmisest keeldunud;</w:t>
      </w:r>
    </w:p>
    <w:p w:rsidRPr="00994AB4" w:rsidR="00994AB4" w:rsidP="001E4AD1" w:rsidRDefault="00A31326" w14:paraId="600D4066" w14:textId="06F3D8E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7</w:t>
      </w:r>
      <w:r w:rsidR="00994AB4">
        <w:rPr>
          <w:rFonts w:ascii="Times New Roman" w:hAnsi="Times New Roman" w:cs="Times New Roman"/>
          <w:bCs/>
          <w:sz w:val="24"/>
          <w:szCs w:val="24"/>
        </w:rPr>
        <w:t>)</w:t>
      </w:r>
      <w:r w:rsidR="0051405E">
        <w:rPr>
          <w:rFonts w:ascii="Times New Roman" w:hAnsi="Times New Roman" w:cs="Times New Roman"/>
          <w:bCs/>
          <w:sz w:val="24"/>
          <w:szCs w:val="24"/>
        </w:rPr>
        <w:t> </w:t>
      </w:r>
      <w:r w:rsidRPr="00994AB4" w:rsidR="00994AB4">
        <w:rPr>
          <w:rFonts w:ascii="Times New Roman" w:hAnsi="Times New Roman" w:cs="Times New Roman"/>
          <w:bCs/>
          <w:sz w:val="24"/>
          <w:szCs w:val="24"/>
        </w:rPr>
        <w:t xml:space="preserve">teabevahetus kahjustaks põhjendamatult juriidilise isiku </w:t>
      </w:r>
      <w:bookmarkStart w:name="_Hlk195527306" w:id="21"/>
      <w:r w:rsidR="002D4152">
        <w:rPr>
          <w:rFonts w:ascii="Times New Roman" w:hAnsi="Times New Roman" w:cs="Times New Roman"/>
          <w:bCs/>
          <w:sz w:val="24"/>
          <w:szCs w:val="24"/>
        </w:rPr>
        <w:t xml:space="preserve">seadusega kaitstud </w:t>
      </w:r>
      <w:bookmarkEnd w:id="21"/>
      <w:r w:rsidRPr="005D0977" w:rsidR="005D0977">
        <w:rPr>
          <w:rFonts w:ascii="Times New Roman" w:hAnsi="Times New Roman" w:cs="Times New Roman"/>
          <w:bCs/>
          <w:sz w:val="24"/>
          <w:szCs w:val="24"/>
        </w:rPr>
        <w:t>olulisi</w:t>
      </w:r>
      <w:r w:rsidRPr="00994AB4" w:rsidR="005D0977">
        <w:rPr>
          <w:rFonts w:ascii="Times New Roman" w:hAnsi="Times New Roman" w:cs="Times New Roman"/>
          <w:bCs/>
          <w:sz w:val="24"/>
          <w:szCs w:val="24"/>
        </w:rPr>
        <w:t xml:space="preserve"> </w:t>
      </w:r>
      <w:r w:rsidRPr="00994AB4" w:rsidR="00994AB4">
        <w:rPr>
          <w:rFonts w:ascii="Times New Roman" w:hAnsi="Times New Roman" w:cs="Times New Roman"/>
          <w:bCs/>
          <w:sz w:val="24"/>
          <w:szCs w:val="24"/>
        </w:rPr>
        <w:t>huve;</w:t>
      </w:r>
    </w:p>
    <w:p w:rsidRPr="00994AB4" w:rsidR="00A31326" w:rsidP="00A31326" w:rsidRDefault="00A31326" w14:paraId="0D5E1DD4" w14:textId="3AFC3FF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8)</w:t>
      </w:r>
      <w:r w:rsidR="0051405E">
        <w:rPr>
          <w:rFonts w:ascii="Times New Roman" w:hAnsi="Times New Roman" w:cs="Times New Roman"/>
          <w:bCs/>
          <w:sz w:val="24"/>
          <w:szCs w:val="24"/>
        </w:rPr>
        <w:t> </w:t>
      </w:r>
      <w:r w:rsidRPr="00994AB4">
        <w:rPr>
          <w:rFonts w:ascii="Times New Roman" w:hAnsi="Times New Roman" w:cs="Times New Roman"/>
          <w:bCs/>
          <w:sz w:val="24"/>
          <w:szCs w:val="24"/>
        </w:rPr>
        <w:t xml:space="preserve">teabevahetus </w:t>
      </w:r>
      <w:r w:rsidRPr="0046171B">
        <w:rPr>
          <w:rFonts w:ascii="Times New Roman" w:hAnsi="Times New Roman" w:cs="Times New Roman"/>
          <w:bCs/>
          <w:sz w:val="24"/>
          <w:szCs w:val="24"/>
        </w:rPr>
        <w:t>oleks vastuolus riiklike julgeolekuhuvidega või kahjustaks neid</w:t>
      </w:r>
      <w:r w:rsidRPr="00994AB4">
        <w:rPr>
          <w:rFonts w:ascii="Times New Roman" w:hAnsi="Times New Roman" w:cs="Times New Roman"/>
          <w:bCs/>
          <w:sz w:val="24"/>
          <w:szCs w:val="24"/>
        </w:rPr>
        <w:t>;</w:t>
      </w:r>
    </w:p>
    <w:p w:rsidRPr="00994AB4" w:rsidR="00994AB4" w:rsidP="001E4AD1" w:rsidRDefault="00994AB4" w14:paraId="776C7433" w14:textId="355BAA9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9)</w:t>
      </w:r>
      <w:r w:rsidR="0051405E">
        <w:rPr>
          <w:rFonts w:ascii="Times New Roman" w:hAnsi="Times New Roman" w:cs="Times New Roman"/>
          <w:bCs/>
          <w:sz w:val="24"/>
          <w:szCs w:val="24"/>
        </w:rPr>
        <w:t> </w:t>
      </w:r>
      <w:r w:rsidRPr="00994AB4">
        <w:rPr>
          <w:rFonts w:ascii="Times New Roman" w:hAnsi="Times New Roman" w:cs="Times New Roman"/>
          <w:bCs/>
          <w:sz w:val="24"/>
          <w:szCs w:val="24"/>
        </w:rPr>
        <w:t xml:space="preserve">teabevahetus </w:t>
      </w:r>
      <w:commentRangeStart w:id="22"/>
      <w:r w:rsidRPr="00994AB4">
        <w:rPr>
          <w:rFonts w:ascii="Times New Roman" w:hAnsi="Times New Roman" w:cs="Times New Roman"/>
          <w:bCs/>
          <w:sz w:val="24"/>
          <w:szCs w:val="24"/>
        </w:rPr>
        <w:t xml:space="preserve">on </w:t>
      </w:r>
      <w:commentRangeEnd w:id="22"/>
      <w:r w:rsidR="00675C72">
        <w:rPr>
          <w:rStyle w:val="Kommentaariviide"/>
        </w:rPr>
        <w:commentReference w:id="22"/>
      </w:r>
      <w:r w:rsidR="00C05BDE">
        <w:rPr>
          <w:rFonts w:ascii="Times New Roman" w:hAnsi="Times New Roman" w:cs="Times New Roman"/>
          <w:bCs/>
          <w:sz w:val="24"/>
          <w:szCs w:val="24"/>
        </w:rPr>
        <w:t>selle</w:t>
      </w:r>
      <w:r w:rsidRPr="00994AB4" w:rsidR="00C05BDE">
        <w:rPr>
          <w:rFonts w:ascii="Times New Roman" w:hAnsi="Times New Roman" w:cs="Times New Roman"/>
          <w:bCs/>
          <w:sz w:val="24"/>
          <w:szCs w:val="24"/>
        </w:rPr>
        <w:t xml:space="preserve"> </w:t>
      </w:r>
      <w:r w:rsidRPr="00994AB4">
        <w:rPr>
          <w:rFonts w:ascii="Times New Roman" w:hAnsi="Times New Roman" w:cs="Times New Roman"/>
          <w:bCs/>
          <w:sz w:val="24"/>
          <w:szCs w:val="24"/>
        </w:rPr>
        <w:t>eesmärki arvestades ebaproportsionaalne;</w:t>
      </w:r>
    </w:p>
    <w:p w:rsidRPr="00994AB4" w:rsidR="00994AB4" w:rsidP="001E4AD1" w:rsidRDefault="00994AB4" w14:paraId="16B2BEFE" w14:textId="6F53D2B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w:t>
      </w:r>
      <w:r w:rsidR="0051405E">
        <w:rPr>
          <w:rFonts w:ascii="Times New Roman" w:hAnsi="Times New Roman" w:cs="Times New Roman"/>
          <w:bCs/>
          <w:sz w:val="24"/>
          <w:szCs w:val="24"/>
        </w:rPr>
        <w:t> </w:t>
      </w:r>
      <w:r w:rsidRPr="00994AB4">
        <w:rPr>
          <w:rFonts w:ascii="Times New Roman" w:hAnsi="Times New Roman" w:cs="Times New Roman"/>
          <w:bCs/>
          <w:sz w:val="24"/>
          <w:szCs w:val="24"/>
        </w:rPr>
        <w:t>teabevahetus seaks ohtu isiku turvalisuse;</w:t>
      </w:r>
    </w:p>
    <w:p w:rsidRPr="00994AB4" w:rsidR="00A31326" w:rsidP="00A31326" w:rsidRDefault="00A31326" w14:paraId="2368C35E" w14:textId="16B13A8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w:t>
      </w:r>
      <w:r w:rsidR="0051405E">
        <w:rPr>
          <w:rFonts w:ascii="Times New Roman" w:hAnsi="Times New Roman" w:cs="Times New Roman"/>
          <w:bCs/>
          <w:sz w:val="24"/>
          <w:szCs w:val="24"/>
        </w:rPr>
        <w:t> </w:t>
      </w:r>
      <w:r w:rsidRPr="00994AB4">
        <w:rPr>
          <w:rFonts w:ascii="Times New Roman" w:hAnsi="Times New Roman" w:cs="Times New Roman"/>
          <w:bCs/>
          <w:sz w:val="24"/>
          <w:szCs w:val="24"/>
        </w:rPr>
        <w:t xml:space="preserve">teabevahetus </w:t>
      </w:r>
      <w:r>
        <w:rPr>
          <w:rFonts w:ascii="Times New Roman" w:hAnsi="Times New Roman" w:cs="Times New Roman"/>
          <w:bCs/>
          <w:sz w:val="24"/>
          <w:szCs w:val="24"/>
        </w:rPr>
        <w:t>võiks märkimisväärselt kahjustada</w:t>
      </w:r>
      <w:r w:rsidRPr="00994AB4">
        <w:rPr>
          <w:rFonts w:ascii="Times New Roman" w:hAnsi="Times New Roman" w:cs="Times New Roman"/>
          <w:bCs/>
          <w:sz w:val="24"/>
          <w:szCs w:val="24"/>
        </w:rPr>
        <w:t xml:space="preserve"> käimasolevat kriminaalmenetlust;</w:t>
      </w:r>
    </w:p>
    <w:p w:rsidR="00994AB4" w:rsidP="001E4AD1" w:rsidRDefault="00994AB4" w14:paraId="07018158" w14:textId="6CF94DA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w:t>
      </w:r>
      <w:r w:rsidR="0051405E">
        <w:rPr>
          <w:rFonts w:ascii="Times New Roman" w:hAnsi="Times New Roman" w:cs="Times New Roman"/>
          <w:bCs/>
          <w:sz w:val="24"/>
          <w:szCs w:val="24"/>
        </w:rPr>
        <w:t> </w:t>
      </w:r>
      <w:r w:rsidRPr="00994AB4">
        <w:rPr>
          <w:rFonts w:ascii="Times New Roman" w:hAnsi="Times New Roman" w:cs="Times New Roman"/>
          <w:bCs/>
          <w:sz w:val="24"/>
          <w:szCs w:val="24"/>
        </w:rPr>
        <w:t>ühtsel kontaktpunktil ja uurimisasutusel ei ole taotletud teabele juurdepääsu</w:t>
      </w:r>
      <w:r>
        <w:rPr>
          <w:rFonts w:ascii="Times New Roman" w:hAnsi="Times New Roman" w:cs="Times New Roman"/>
          <w:bCs/>
          <w:sz w:val="24"/>
          <w:szCs w:val="24"/>
        </w:rPr>
        <w:t>.</w:t>
      </w:r>
    </w:p>
    <w:p w:rsidRPr="004A1C6F" w:rsidR="001A0557" w:rsidP="001E4AD1" w:rsidRDefault="001A0557" w14:paraId="52B65A30" w14:textId="77777777">
      <w:pPr>
        <w:spacing w:after="0" w:line="240" w:lineRule="auto"/>
        <w:jc w:val="both"/>
        <w:rPr>
          <w:rFonts w:ascii="Times New Roman" w:hAnsi="Times New Roman" w:cs="Times New Roman"/>
          <w:bCs/>
          <w:sz w:val="24"/>
          <w:szCs w:val="24"/>
        </w:rPr>
      </w:pPr>
    </w:p>
    <w:p w:rsidRPr="004A1C6F" w:rsidR="001A0557" w:rsidP="001E4AD1" w:rsidRDefault="00727857" w14:paraId="38AED302" w14:textId="4F6DCF3F">
      <w:pPr>
        <w:spacing w:after="0" w:line="240" w:lineRule="auto"/>
        <w:jc w:val="both"/>
        <w:rPr>
          <w:rFonts w:ascii="Times New Roman" w:hAnsi="Times New Roman" w:cs="Times New Roman"/>
          <w:bCs/>
          <w:sz w:val="24"/>
          <w:szCs w:val="24"/>
        </w:rPr>
      </w:pPr>
      <w:r w:rsidRPr="007838B4">
        <w:rPr>
          <w:rFonts w:ascii="Times New Roman" w:hAnsi="Times New Roman" w:cs="Times New Roman"/>
          <w:bCs/>
          <w:sz w:val="24"/>
          <w:szCs w:val="24"/>
        </w:rPr>
        <w:t>(2)</w:t>
      </w:r>
      <w:r w:rsidR="0051405E">
        <w:rPr>
          <w:rFonts w:ascii="Times New Roman" w:hAnsi="Times New Roman" w:cs="Times New Roman"/>
          <w:bCs/>
          <w:sz w:val="24"/>
          <w:szCs w:val="24"/>
        </w:rPr>
        <w:t> </w:t>
      </w:r>
      <w:r>
        <w:rPr>
          <w:rFonts w:ascii="Times New Roman" w:hAnsi="Times New Roman" w:cs="Times New Roman"/>
          <w:bCs/>
          <w:sz w:val="24"/>
          <w:szCs w:val="24"/>
        </w:rPr>
        <w:t xml:space="preserve">Kui </w:t>
      </w:r>
      <w:r w:rsidRPr="007838B4">
        <w:rPr>
          <w:rFonts w:ascii="Times New Roman" w:hAnsi="Times New Roman" w:cs="Times New Roman"/>
          <w:bCs/>
          <w:sz w:val="24"/>
          <w:szCs w:val="24"/>
        </w:rPr>
        <w:t>käesoleva paragrahvi lõikes 1 sätestatud keeldumis</w:t>
      </w:r>
      <w:r>
        <w:rPr>
          <w:rFonts w:ascii="Times New Roman" w:hAnsi="Times New Roman" w:cs="Times New Roman"/>
          <w:bCs/>
          <w:sz w:val="24"/>
          <w:szCs w:val="24"/>
        </w:rPr>
        <w:t xml:space="preserve">e </w:t>
      </w:r>
      <w:r w:rsidRPr="007838B4">
        <w:rPr>
          <w:rFonts w:ascii="Times New Roman" w:hAnsi="Times New Roman" w:cs="Times New Roman"/>
          <w:bCs/>
          <w:sz w:val="24"/>
          <w:szCs w:val="24"/>
        </w:rPr>
        <w:t>alus</w:t>
      </w:r>
      <w:r>
        <w:rPr>
          <w:rFonts w:ascii="Times New Roman" w:hAnsi="Times New Roman" w:cs="Times New Roman"/>
          <w:bCs/>
          <w:sz w:val="24"/>
          <w:szCs w:val="24"/>
        </w:rPr>
        <w:t xml:space="preserve"> kehtib</w:t>
      </w:r>
      <w:r w:rsidRPr="007838B4">
        <w:rPr>
          <w:rFonts w:ascii="Times New Roman" w:hAnsi="Times New Roman" w:cs="Times New Roman"/>
          <w:bCs/>
          <w:sz w:val="24"/>
          <w:szCs w:val="24"/>
        </w:rPr>
        <w:t xml:space="preserve"> </w:t>
      </w:r>
      <w:r>
        <w:rPr>
          <w:rFonts w:ascii="Times New Roman" w:hAnsi="Times New Roman" w:cs="Times New Roman"/>
          <w:bCs/>
          <w:sz w:val="24"/>
          <w:szCs w:val="24"/>
        </w:rPr>
        <w:t>üksnes t</w:t>
      </w:r>
      <w:r w:rsidRPr="007838B4">
        <w:rPr>
          <w:rFonts w:ascii="Times New Roman" w:hAnsi="Times New Roman" w:cs="Times New Roman"/>
          <w:bCs/>
          <w:sz w:val="24"/>
          <w:szCs w:val="24"/>
        </w:rPr>
        <w:t xml:space="preserve">eabetaotluse </w:t>
      </w:r>
      <w:r>
        <w:rPr>
          <w:rFonts w:ascii="Times New Roman" w:hAnsi="Times New Roman" w:cs="Times New Roman"/>
          <w:bCs/>
          <w:sz w:val="24"/>
          <w:szCs w:val="24"/>
        </w:rPr>
        <w:t xml:space="preserve">osa kohta, </w:t>
      </w:r>
      <w:r w:rsidRPr="007838B4">
        <w:rPr>
          <w:rFonts w:ascii="Times New Roman" w:hAnsi="Times New Roman" w:cs="Times New Roman"/>
          <w:bCs/>
          <w:sz w:val="24"/>
          <w:szCs w:val="24"/>
        </w:rPr>
        <w:t xml:space="preserve">keeldutakse </w:t>
      </w:r>
      <w:r>
        <w:rPr>
          <w:rFonts w:ascii="Times New Roman" w:hAnsi="Times New Roman" w:cs="Times New Roman"/>
          <w:bCs/>
          <w:sz w:val="24"/>
          <w:szCs w:val="24"/>
        </w:rPr>
        <w:t>üksnes selles osas taotletud teabe edastamisest</w:t>
      </w:r>
      <w:r w:rsidRPr="007838B4">
        <w:rPr>
          <w:rFonts w:ascii="Times New Roman" w:hAnsi="Times New Roman" w:cs="Times New Roman"/>
          <w:bCs/>
          <w:sz w:val="24"/>
          <w:szCs w:val="24"/>
        </w:rPr>
        <w:t>.</w:t>
      </w:r>
    </w:p>
    <w:p w:rsidRPr="004A1C6F" w:rsidR="001A0557" w:rsidP="001E4AD1" w:rsidRDefault="001A0557" w14:paraId="25E1B8F6" w14:textId="77777777">
      <w:pPr>
        <w:spacing w:after="0" w:line="240" w:lineRule="auto"/>
        <w:jc w:val="both"/>
        <w:rPr>
          <w:rFonts w:ascii="Times New Roman" w:hAnsi="Times New Roman" w:cs="Times New Roman"/>
          <w:bCs/>
          <w:sz w:val="24"/>
          <w:szCs w:val="24"/>
        </w:rPr>
      </w:pPr>
    </w:p>
    <w:p w:rsidRPr="004A1C6F" w:rsidR="001A0557" w:rsidP="001E4AD1" w:rsidRDefault="001A0557" w14:paraId="5F8188E9" w14:textId="3A7C0AD5">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lastRenderedPageBreak/>
        <w:t>(3)</w:t>
      </w:r>
      <w:r w:rsidR="0051405E">
        <w:rPr>
          <w:rFonts w:ascii="Times New Roman" w:hAnsi="Times New Roman" w:cs="Times New Roman"/>
          <w:bCs/>
          <w:sz w:val="24"/>
          <w:szCs w:val="24"/>
        </w:rPr>
        <w:t> </w:t>
      </w:r>
      <w:bookmarkStart w:name="_Hlk174368435" w:id="23"/>
      <w:r w:rsidR="002A5226">
        <w:rPr>
          <w:rFonts w:ascii="Times New Roman" w:hAnsi="Times New Roman" w:cs="Times New Roman"/>
          <w:bCs/>
          <w:sz w:val="24"/>
          <w:szCs w:val="24"/>
        </w:rPr>
        <w:t>T</w:t>
      </w:r>
      <w:r w:rsidRPr="004A1C6F" w:rsidR="00F16CD0">
        <w:rPr>
          <w:rFonts w:ascii="Times New Roman" w:hAnsi="Times New Roman" w:cs="Times New Roman"/>
          <w:bCs/>
          <w:sz w:val="24"/>
          <w:szCs w:val="24"/>
        </w:rPr>
        <w:t>eabe</w:t>
      </w:r>
      <w:r w:rsidR="00335805">
        <w:rPr>
          <w:rFonts w:ascii="Times New Roman" w:hAnsi="Times New Roman" w:cs="Times New Roman"/>
          <w:bCs/>
          <w:sz w:val="24"/>
          <w:szCs w:val="24"/>
        </w:rPr>
        <w:t>edast</w:t>
      </w:r>
      <w:r w:rsidR="00A55190">
        <w:rPr>
          <w:rFonts w:ascii="Times New Roman" w:hAnsi="Times New Roman" w:cs="Times New Roman"/>
          <w:bCs/>
          <w:sz w:val="24"/>
          <w:szCs w:val="24"/>
        </w:rPr>
        <w:t>u</w:t>
      </w:r>
      <w:r w:rsidR="00335805">
        <w:rPr>
          <w:rFonts w:ascii="Times New Roman" w:hAnsi="Times New Roman" w:cs="Times New Roman"/>
          <w:bCs/>
          <w:sz w:val="24"/>
          <w:szCs w:val="24"/>
        </w:rPr>
        <w:t xml:space="preserve">sest </w:t>
      </w:r>
      <w:r w:rsidRPr="004A1C6F" w:rsidR="00F16CD0">
        <w:rPr>
          <w:rFonts w:ascii="Times New Roman" w:hAnsi="Times New Roman" w:cs="Times New Roman"/>
          <w:bCs/>
          <w:sz w:val="24"/>
          <w:szCs w:val="24"/>
        </w:rPr>
        <w:t>keeldumise</w:t>
      </w:r>
      <w:r w:rsidR="002A5226">
        <w:rPr>
          <w:rFonts w:ascii="Times New Roman" w:hAnsi="Times New Roman" w:cs="Times New Roman"/>
          <w:bCs/>
          <w:sz w:val="24"/>
          <w:szCs w:val="24"/>
        </w:rPr>
        <w:t xml:space="preserve"> korral</w:t>
      </w:r>
      <w:r w:rsidRPr="004A1C6F">
        <w:rPr>
          <w:rFonts w:ascii="Times New Roman" w:hAnsi="Times New Roman" w:cs="Times New Roman"/>
          <w:bCs/>
          <w:sz w:val="24"/>
          <w:szCs w:val="24"/>
        </w:rPr>
        <w:t xml:space="preserve"> selgita</w:t>
      </w:r>
      <w:r w:rsidR="006376C0">
        <w:rPr>
          <w:rFonts w:ascii="Times New Roman" w:hAnsi="Times New Roman" w:cs="Times New Roman"/>
          <w:bCs/>
          <w:sz w:val="24"/>
          <w:szCs w:val="24"/>
        </w:rPr>
        <w:t>takse</w:t>
      </w:r>
      <w:r w:rsidRPr="004A1C6F">
        <w:rPr>
          <w:rFonts w:ascii="Times New Roman" w:hAnsi="Times New Roman" w:cs="Times New Roman"/>
          <w:bCs/>
          <w:sz w:val="24"/>
          <w:szCs w:val="24"/>
        </w:rPr>
        <w:t xml:space="preserve"> </w:t>
      </w:r>
      <w:r w:rsidR="002A5226">
        <w:rPr>
          <w:rFonts w:ascii="Times New Roman" w:hAnsi="Times New Roman" w:cs="Times New Roman"/>
          <w:bCs/>
          <w:sz w:val="24"/>
          <w:szCs w:val="24"/>
        </w:rPr>
        <w:t xml:space="preserve">teabetaotluse vastuses käesoleva paragrahvi lõikes 1 sätestatud </w:t>
      </w:r>
      <w:r w:rsidRPr="004A1C6F">
        <w:rPr>
          <w:rFonts w:ascii="Times New Roman" w:hAnsi="Times New Roman" w:cs="Times New Roman"/>
          <w:bCs/>
          <w:sz w:val="24"/>
          <w:szCs w:val="24"/>
        </w:rPr>
        <w:t xml:space="preserve">keeldumise </w:t>
      </w:r>
      <w:bookmarkEnd w:id="23"/>
      <w:r w:rsidR="002271BE">
        <w:rPr>
          <w:rFonts w:ascii="Times New Roman" w:hAnsi="Times New Roman" w:cs="Times New Roman"/>
          <w:bCs/>
          <w:sz w:val="24"/>
          <w:szCs w:val="24"/>
        </w:rPr>
        <w:t>alust</w:t>
      </w:r>
      <w:r w:rsidRPr="004A1C6F">
        <w:rPr>
          <w:rFonts w:ascii="Times New Roman" w:hAnsi="Times New Roman" w:cs="Times New Roman"/>
          <w:bCs/>
          <w:sz w:val="24"/>
          <w:szCs w:val="24"/>
        </w:rPr>
        <w:t>.</w:t>
      </w:r>
    </w:p>
    <w:p w:rsidR="00F30744" w:rsidP="001E4AD1" w:rsidRDefault="00F30744" w14:paraId="774EB375" w14:textId="0267DC59">
      <w:pPr>
        <w:spacing w:after="0" w:line="240" w:lineRule="auto"/>
        <w:jc w:val="both"/>
        <w:rPr>
          <w:rFonts w:ascii="Times New Roman" w:hAnsi="Times New Roman" w:cs="Times New Roman"/>
          <w:b/>
          <w:bCs/>
          <w:sz w:val="24"/>
          <w:szCs w:val="24"/>
        </w:rPr>
      </w:pPr>
    </w:p>
    <w:p w:rsidRPr="004A1C6F" w:rsidR="001A0557" w:rsidP="004354FA" w:rsidRDefault="008B32B8" w14:paraId="076E40CB" w14:textId="159EB5AA">
      <w:pPr>
        <w:keepNext/>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4A1C6F" w:rsidR="0090599C">
        <w:rPr>
          <w:rFonts w:ascii="Times New Roman" w:hAnsi="Times New Roman" w:cs="Times New Roman"/>
          <w:b/>
          <w:bCs/>
          <w:sz w:val="24"/>
          <w:szCs w:val="24"/>
        </w:rPr>
        <w:t>508</w:t>
      </w:r>
      <w:r w:rsidR="0086009C">
        <w:rPr>
          <w:rFonts w:ascii="Times New Roman" w:hAnsi="Times New Roman" w:cs="Times New Roman"/>
          <w:b/>
          <w:bCs/>
          <w:sz w:val="24"/>
          <w:szCs w:val="24"/>
          <w:vertAlign w:val="superscript"/>
        </w:rPr>
        <w:t>92</w:t>
      </w:r>
      <w:r w:rsidRPr="004A1C6F" w:rsidR="001A0557">
        <w:rPr>
          <w:rFonts w:ascii="Times New Roman" w:hAnsi="Times New Roman" w:cs="Times New Roman"/>
          <w:b/>
          <w:bCs/>
          <w:sz w:val="24"/>
          <w:szCs w:val="24"/>
        </w:rPr>
        <w:t xml:space="preserve">. </w:t>
      </w:r>
      <w:bookmarkStart w:name="_Hlk174368481" w:id="24"/>
      <w:r w:rsidR="00A720A0">
        <w:rPr>
          <w:rFonts w:ascii="Times New Roman" w:hAnsi="Times New Roman" w:cs="Times New Roman"/>
          <w:b/>
          <w:bCs/>
          <w:sz w:val="24"/>
          <w:szCs w:val="24"/>
        </w:rPr>
        <w:t>T</w:t>
      </w:r>
      <w:r w:rsidRPr="004A1C6F" w:rsidR="001A0557">
        <w:rPr>
          <w:rFonts w:ascii="Times New Roman" w:hAnsi="Times New Roman" w:cs="Times New Roman"/>
          <w:b/>
          <w:bCs/>
          <w:sz w:val="24"/>
          <w:szCs w:val="24"/>
        </w:rPr>
        <w:t>eabetaotluse</w:t>
      </w:r>
      <w:r w:rsidR="00C935ED">
        <w:rPr>
          <w:rFonts w:ascii="Times New Roman" w:hAnsi="Times New Roman" w:cs="Times New Roman"/>
          <w:b/>
          <w:bCs/>
          <w:sz w:val="24"/>
          <w:szCs w:val="24"/>
        </w:rPr>
        <w:t>le</w:t>
      </w:r>
      <w:r w:rsidRPr="004A1C6F" w:rsidR="001A0557">
        <w:rPr>
          <w:rFonts w:ascii="Times New Roman" w:hAnsi="Times New Roman" w:cs="Times New Roman"/>
          <w:b/>
          <w:bCs/>
          <w:sz w:val="24"/>
          <w:szCs w:val="24"/>
        </w:rPr>
        <w:t xml:space="preserve"> </w:t>
      </w:r>
      <w:r w:rsidR="00C935ED">
        <w:rPr>
          <w:rFonts w:ascii="Times New Roman" w:hAnsi="Times New Roman" w:cs="Times New Roman"/>
          <w:b/>
          <w:bCs/>
          <w:sz w:val="24"/>
          <w:szCs w:val="24"/>
        </w:rPr>
        <w:t>vastamise</w:t>
      </w:r>
      <w:r w:rsidRPr="004A1C6F" w:rsidR="00C935ED">
        <w:rPr>
          <w:rFonts w:ascii="Times New Roman" w:hAnsi="Times New Roman" w:cs="Times New Roman"/>
          <w:b/>
          <w:bCs/>
          <w:sz w:val="24"/>
          <w:szCs w:val="24"/>
        </w:rPr>
        <w:t xml:space="preserve"> </w:t>
      </w:r>
      <w:r w:rsidRPr="004A1C6F" w:rsidR="001A0557">
        <w:rPr>
          <w:rFonts w:ascii="Times New Roman" w:hAnsi="Times New Roman" w:cs="Times New Roman"/>
          <w:b/>
          <w:bCs/>
          <w:sz w:val="24"/>
          <w:szCs w:val="24"/>
        </w:rPr>
        <w:t>tähta</w:t>
      </w:r>
      <w:r w:rsidR="00A720A0">
        <w:rPr>
          <w:rFonts w:ascii="Times New Roman" w:hAnsi="Times New Roman" w:cs="Times New Roman"/>
          <w:b/>
          <w:bCs/>
          <w:sz w:val="24"/>
          <w:szCs w:val="24"/>
        </w:rPr>
        <w:t>eg</w:t>
      </w:r>
      <w:bookmarkEnd w:id="24"/>
    </w:p>
    <w:p w:rsidRPr="004A1C6F" w:rsidR="001A0557" w:rsidP="004354FA" w:rsidRDefault="001A0557" w14:paraId="2BB85FAC" w14:textId="77777777">
      <w:pPr>
        <w:keepNext/>
        <w:spacing w:after="0" w:line="240" w:lineRule="auto"/>
        <w:jc w:val="both"/>
        <w:rPr>
          <w:rFonts w:ascii="Times New Roman" w:hAnsi="Times New Roman" w:cs="Times New Roman"/>
          <w:bCs/>
          <w:sz w:val="24"/>
          <w:szCs w:val="24"/>
        </w:rPr>
      </w:pPr>
    </w:p>
    <w:p w:rsidRPr="004A1C6F" w:rsidR="001A0557" w:rsidP="15260A35" w:rsidRDefault="001A0557" w14:paraId="5B3B1E9A" w14:textId="5EEF0701" w14:noSpellErr="1">
      <w:pPr>
        <w:keepNext w:val="1"/>
        <w:spacing w:after="0" w:line="240" w:lineRule="auto"/>
        <w:jc w:val="both"/>
        <w:rPr>
          <w:rFonts w:ascii="Times New Roman" w:hAnsi="Times New Roman" w:cs="Times New Roman"/>
          <w:sz w:val="24"/>
          <w:szCs w:val="24"/>
        </w:rPr>
      </w:pPr>
      <w:r w:rsidRPr="59A076E7" w:rsidR="001A0557">
        <w:rPr>
          <w:rFonts w:ascii="Times New Roman" w:hAnsi="Times New Roman" w:cs="Times New Roman"/>
          <w:sz w:val="24"/>
          <w:szCs w:val="24"/>
        </w:rPr>
        <w:t>(1)</w:t>
      </w:r>
      <w:r w:rsidRPr="59A076E7" w:rsidR="00176A99">
        <w:rPr>
          <w:rFonts w:ascii="Times New Roman" w:hAnsi="Times New Roman" w:cs="Times New Roman"/>
          <w:sz w:val="24"/>
          <w:szCs w:val="24"/>
        </w:rPr>
        <w:t> </w:t>
      </w:r>
      <w:bookmarkStart w:name="_Hlk174368809" w:id="25"/>
      <w:r w:rsidRPr="59A076E7" w:rsidR="001A0557">
        <w:rPr>
          <w:rFonts w:ascii="Times New Roman" w:hAnsi="Times New Roman" w:cs="Times New Roman"/>
          <w:sz w:val="24"/>
          <w:szCs w:val="24"/>
        </w:rPr>
        <w:t>Teabetaotlus</w:t>
      </w:r>
      <w:r w:rsidRPr="59A076E7" w:rsidR="00C935ED">
        <w:rPr>
          <w:rFonts w:ascii="Times New Roman" w:hAnsi="Times New Roman" w:cs="Times New Roman"/>
          <w:sz w:val="24"/>
          <w:szCs w:val="24"/>
        </w:rPr>
        <w:t>ele</w:t>
      </w:r>
      <w:r w:rsidRPr="59A076E7" w:rsidR="001A0557">
        <w:rPr>
          <w:rFonts w:ascii="Times New Roman" w:hAnsi="Times New Roman" w:cs="Times New Roman"/>
          <w:sz w:val="24"/>
          <w:szCs w:val="24"/>
        </w:rPr>
        <w:t xml:space="preserve"> </w:t>
      </w:r>
      <w:r w:rsidRPr="59A076E7" w:rsidR="00C935ED">
        <w:rPr>
          <w:rFonts w:ascii="Times New Roman" w:hAnsi="Times New Roman" w:cs="Times New Roman"/>
          <w:sz w:val="24"/>
          <w:szCs w:val="24"/>
        </w:rPr>
        <w:t>vastatakse</w:t>
      </w:r>
      <w:r w:rsidRPr="59A076E7" w:rsidR="00C935ED">
        <w:rPr>
          <w:rFonts w:ascii="Times New Roman" w:hAnsi="Times New Roman" w:cs="Times New Roman"/>
          <w:sz w:val="24"/>
          <w:szCs w:val="24"/>
        </w:rPr>
        <w:t xml:space="preserve"> </w:t>
      </w:r>
      <w:r w:rsidRPr="59A076E7" w:rsidR="00DB62B9">
        <w:rPr>
          <w:rFonts w:ascii="Times New Roman" w:hAnsi="Times New Roman" w:cs="Times New Roman"/>
          <w:sz w:val="24"/>
          <w:szCs w:val="24"/>
        </w:rPr>
        <w:t xml:space="preserve">viivitamata, kuid hiljemalt </w:t>
      </w:r>
      <w:commentRangeStart w:id="1333762762"/>
      <w:r w:rsidRPr="59A076E7" w:rsidR="001A0557">
        <w:rPr>
          <w:rFonts w:ascii="Times New Roman" w:hAnsi="Times New Roman" w:cs="Times New Roman"/>
          <w:sz w:val="24"/>
          <w:szCs w:val="24"/>
        </w:rPr>
        <w:t xml:space="preserve">seitse päeva </w:t>
      </w:r>
      <w:r w:rsidRPr="59A076E7" w:rsidR="00866675">
        <w:rPr>
          <w:rFonts w:ascii="Times New Roman" w:hAnsi="Times New Roman" w:cs="Times New Roman"/>
          <w:sz w:val="24"/>
          <w:szCs w:val="24"/>
        </w:rPr>
        <w:t>pärast</w:t>
      </w:r>
      <w:commentRangeEnd w:id="1333762762"/>
      <w:r>
        <w:rPr>
          <w:rStyle w:val="CommentReference"/>
        </w:rPr>
        <w:commentReference w:id="1333762762"/>
      </w:r>
      <w:r w:rsidRPr="59A076E7" w:rsidR="00866675">
        <w:rPr>
          <w:rFonts w:ascii="Times New Roman" w:hAnsi="Times New Roman" w:cs="Times New Roman"/>
          <w:sz w:val="24"/>
          <w:szCs w:val="24"/>
        </w:rPr>
        <w:t xml:space="preserve"> </w:t>
      </w:r>
      <w:r w:rsidRPr="59A076E7" w:rsidR="00866675">
        <w:rPr>
          <w:rFonts w:ascii="Times New Roman" w:hAnsi="Times New Roman" w:cs="Times New Roman"/>
          <w:sz w:val="24"/>
          <w:szCs w:val="24"/>
        </w:rPr>
        <w:t>selle</w:t>
      </w:r>
      <w:r w:rsidRPr="59A076E7" w:rsidR="00866675">
        <w:rPr>
          <w:rFonts w:ascii="Times New Roman" w:hAnsi="Times New Roman" w:cs="Times New Roman"/>
          <w:sz w:val="24"/>
          <w:szCs w:val="24"/>
        </w:rPr>
        <w:t xml:space="preserve"> </w:t>
      </w:r>
      <w:r w:rsidRPr="59A076E7" w:rsidR="001A0557">
        <w:rPr>
          <w:rFonts w:ascii="Times New Roman" w:hAnsi="Times New Roman" w:cs="Times New Roman"/>
          <w:sz w:val="24"/>
          <w:szCs w:val="24"/>
        </w:rPr>
        <w:t xml:space="preserve">ühtsele kontaktpunktile </w:t>
      </w:r>
      <w:r w:rsidRPr="59A076E7" w:rsidR="001A0557">
        <w:rPr>
          <w:rFonts w:ascii="Times New Roman" w:hAnsi="Times New Roman" w:cs="Times New Roman"/>
          <w:sz w:val="24"/>
          <w:szCs w:val="24"/>
        </w:rPr>
        <w:t>saa</w:t>
      </w:r>
      <w:r w:rsidRPr="59A076E7" w:rsidR="00866675">
        <w:rPr>
          <w:rFonts w:ascii="Times New Roman" w:hAnsi="Times New Roman" w:cs="Times New Roman"/>
          <w:sz w:val="24"/>
          <w:szCs w:val="24"/>
        </w:rPr>
        <w:t>bum</w:t>
      </w:r>
      <w:r w:rsidRPr="59A076E7" w:rsidR="001A0557">
        <w:rPr>
          <w:rFonts w:ascii="Times New Roman" w:hAnsi="Times New Roman" w:cs="Times New Roman"/>
          <w:sz w:val="24"/>
          <w:szCs w:val="24"/>
        </w:rPr>
        <w:t>ist</w:t>
      </w:r>
      <w:bookmarkEnd w:id="25"/>
      <w:r w:rsidRPr="59A076E7" w:rsidR="001A0557">
        <w:rPr>
          <w:rFonts w:ascii="Times New Roman" w:hAnsi="Times New Roman" w:cs="Times New Roman"/>
          <w:sz w:val="24"/>
          <w:szCs w:val="24"/>
        </w:rPr>
        <w:t>.</w:t>
      </w:r>
    </w:p>
    <w:p w:rsidRPr="004A1C6F" w:rsidR="001A0557" w:rsidP="001E4AD1" w:rsidRDefault="001A0557" w14:paraId="0611E0FA" w14:textId="77777777">
      <w:pPr>
        <w:spacing w:after="0" w:line="240" w:lineRule="auto"/>
        <w:jc w:val="both"/>
        <w:rPr>
          <w:rFonts w:ascii="Times New Roman" w:hAnsi="Times New Roman" w:cs="Times New Roman"/>
          <w:bCs/>
          <w:sz w:val="24"/>
          <w:szCs w:val="24"/>
        </w:rPr>
      </w:pPr>
    </w:p>
    <w:p w:rsidRPr="004A1C6F" w:rsidR="001A0557" w:rsidP="001E4AD1" w:rsidRDefault="001A0557" w14:paraId="76F080ED" w14:textId="25EF26CD">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(2)</w:t>
      </w:r>
      <w:r w:rsidR="00176A99">
        <w:rPr>
          <w:rFonts w:ascii="Times New Roman" w:hAnsi="Times New Roman" w:cs="Times New Roman"/>
          <w:bCs/>
          <w:sz w:val="24"/>
          <w:szCs w:val="24"/>
        </w:rPr>
        <w:t> </w:t>
      </w:r>
      <w:r w:rsidRPr="004A1C6F">
        <w:rPr>
          <w:rFonts w:ascii="Times New Roman" w:hAnsi="Times New Roman" w:cs="Times New Roman"/>
          <w:bCs/>
          <w:sz w:val="24"/>
          <w:szCs w:val="24"/>
        </w:rPr>
        <w:t>Kui teabetaotlus</w:t>
      </w:r>
      <w:r w:rsidRPr="00A720A0" w:rsidR="00A720A0">
        <w:rPr>
          <w:rFonts w:ascii="Times New Roman" w:hAnsi="Times New Roman" w:cs="Times New Roman"/>
          <w:bCs/>
          <w:sz w:val="24"/>
          <w:szCs w:val="24"/>
        </w:rPr>
        <w:t xml:space="preserve"> </w:t>
      </w:r>
      <w:r w:rsidRPr="004A1C6F" w:rsidR="00A720A0">
        <w:rPr>
          <w:rFonts w:ascii="Times New Roman" w:hAnsi="Times New Roman" w:cs="Times New Roman"/>
          <w:bCs/>
          <w:sz w:val="24"/>
          <w:szCs w:val="24"/>
        </w:rPr>
        <w:t>on kiireloomuli</w:t>
      </w:r>
      <w:r w:rsidR="00A720A0">
        <w:rPr>
          <w:rFonts w:ascii="Times New Roman" w:hAnsi="Times New Roman" w:cs="Times New Roman"/>
          <w:bCs/>
          <w:sz w:val="24"/>
          <w:szCs w:val="24"/>
        </w:rPr>
        <w:t>n</w:t>
      </w:r>
      <w:r w:rsidRPr="004A1C6F" w:rsidR="00A720A0">
        <w:rPr>
          <w:rFonts w:ascii="Times New Roman" w:hAnsi="Times New Roman" w:cs="Times New Roman"/>
          <w:bCs/>
          <w:sz w:val="24"/>
          <w:szCs w:val="24"/>
        </w:rPr>
        <w:t>e</w:t>
      </w:r>
      <w:r w:rsidRPr="004A1C6F">
        <w:rPr>
          <w:rFonts w:ascii="Times New Roman" w:hAnsi="Times New Roman" w:cs="Times New Roman"/>
          <w:bCs/>
          <w:sz w:val="24"/>
          <w:szCs w:val="24"/>
        </w:rPr>
        <w:t xml:space="preserve">, </w:t>
      </w:r>
      <w:r w:rsidR="00C935ED">
        <w:rPr>
          <w:rFonts w:ascii="Times New Roman" w:hAnsi="Times New Roman" w:cs="Times New Roman"/>
          <w:bCs/>
          <w:sz w:val="24"/>
          <w:szCs w:val="24"/>
        </w:rPr>
        <w:t>vastatakse</w:t>
      </w:r>
      <w:r w:rsidRPr="004A1C6F" w:rsidR="00C935ED">
        <w:rPr>
          <w:rFonts w:ascii="Times New Roman" w:hAnsi="Times New Roman" w:cs="Times New Roman"/>
          <w:bCs/>
          <w:sz w:val="24"/>
          <w:szCs w:val="24"/>
        </w:rPr>
        <w:t xml:space="preserve"> </w:t>
      </w:r>
      <w:r w:rsidR="00B94E56">
        <w:rPr>
          <w:rFonts w:ascii="Times New Roman" w:hAnsi="Times New Roman" w:cs="Times New Roman"/>
          <w:bCs/>
          <w:sz w:val="24"/>
          <w:szCs w:val="24"/>
        </w:rPr>
        <w:t>selle</w:t>
      </w:r>
      <w:r w:rsidR="005B5A79">
        <w:rPr>
          <w:rFonts w:ascii="Times New Roman" w:hAnsi="Times New Roman" w:cs="Times New Roman"/>
          <w:bCs/>
          <w:sz w:val="24"/>
          <w:szCs w:val="24"/>
        </w:rPr>
        <w:t>le</w:t>
      </w:r>
      <w:r w:rsidR="00B94E56">
        <w:rPr>
          <w:rFonts w:ascii="Times New Roman" w:hAnsi="Times New Roman" w:cs="Times New Roman"/>
          <w:bCs/>
          <w:sz w:val="24"/>
          <w:szCs w:val="24"/>
        </w:rPr>
        <w:t xml:space="preserve"> </w:t>
      </w:r>
      <w:r w:rsidR="00927D4A">
        <w:rPr>
          <w:rFonts w:ascii="Times New Roman" w:hAnsi="Times New Roman" w:cs="Times New Roman"/>
          <w:bCs/>
          <w:sz w:val="24"/>
          <w:szCs w:val="24"/>
        </w:rPr>
        <w:t xml:space="preserve">viivitamata, kuid </w:t>
      </w:r>
      <w:r w:rsidR="000A3E23">
        <w:rPr>
          <w:rFonts w:ascii="Times New Roman" w:hAnsi="Times New Roman" w:cs="Times New Roman"/>
          <w:bCs/>
          <w:sz w:val="24"/>
          <w:szCs w:val="24"/>
        </w:rPr>
        <w:t>hiljemalt</w:t>
      </w:r>
      <w:r w:rsidRPr="004A1C6F">
        <w:rPr>
          <w:rFonts w:ascii="Times New Roman" w:hAnsi="Times New Roman" w:cs="Times New Roman"/>
          <w:bCs/>
          <w:sz w:val="24"/>
          <w:szCs w:val="24"/>
        </w:rPr>
        <w:t>:</w:t>
      </w:r>
    </w:p>
    <w:p w:rsidRPr="004A1C6F" w:rsidR="001A0557" w:rsidP="001E4AD1" w:rsidRDefault="001A0557" w14:paraId="211D8A4A" w14:textId="67CC867E">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1)</w:t>
      </w:r>
      <w:r w:rsidR="00927D4A">
        <w:rPr>
          <w:rFonts w:ascii="Times New Roman" w:hAnsi="Times New Roman" w:cs="Times New Roman"/>
          <w:bCs/>
          <w:sz w:val="24"/>
          <w:szCs w:val="24"/>
        </w:rPr>
        <w:t> </w:t>
      </w:r>
      <w:r w:rsidRPr="004A1C6F">
        <w:rPr>
          <w:rFonts w:ascii="Times New Roman" w:hAnsi="Times New Roman" w:cs="Times New Roman"/>
          <w:bCs/>
          <w:sz w:val="24"/>
          <w:szCs w:val="24"/>
        </w:rPr>
        <w:t>kaheksa tun</w:t>
      </w:r>
      <w:r w:rsidR="00927D4A">
        <w:rPr>
          <w:rFonts w:ascii="Times New Roman" w:hAnsi="Times New Roman" w:cs="Times New Roman"/>
          <w:bCs/>
          <w:sz w:val="24"/>
          <w:szCs w:val="24"/>
        </w:rPr>
        <w:t>d</w:t>
      </w:r>
      <w:r w:rsidRPr="004A1C6F">
        <w:rPr>
          <w:rFonts w:ascii="Times New Roman" w:hAnsi="Times New Roman" w:cs="Times New Roman"/>
          <w:bCs/>
          <w:sz w:val="24"/>
          <w:szCs w:val="24"/>
        </w:rPr>
        <w:t xml:space="preserve">i </w:t>
      </w:r>
      <w:r w:rsidR="000A3E23">
        <w:rPr>
          <w:rFonts w:ascii="Times New Roman" w:hAnsi="Times New Roman" w:cs="Times New Roman"/>
          <w:bCs/>
          <w:sz w:val="24"/>
          <w:szCs w:val="24"/>
        </w:rPr>
        <w:t>pärast</w:t>
      </w:r>
      <w:r w:rsidR="00927D4A">
        <w:rPr>
          <w:rFonts w:ascii="Times New Roman" w:hAnsi="Times New Roman" w:cs="Times New Roman"/>
          <w:bCs/>
          <w:sz w:val="24"/>
          <w:szCs w:val="24"/>
        </w:rPr>
        <w:t xml:space="preserve"> </w:t>
      </w:r>
      <w:r w:rsidR="0047793C">
        <w:rPr>
          <w:rFonts w:ascii="Times New Roman" w:hAnsi="Times New Roman" w:cs="Times New Roman"/>
          <w:bCs/>
          <w:sz w:val="24"/>
          <w:szCs w:val="24"/>
        </w:rPr>
        <w:t xml:space="preserve">taotluse </w:t>
      </w:r>
      <w:r w:rsidR="00927D4A">
        <w:rPr>
          <w:rFonts w:ascii="Times New Roman" w:hAnsi="Times New Roman" w:cs="Times New Roman"/>
          <w:bCs/>
          <w:sz w:val="24"/>
          <w:szCs w:val="24"/>
        </w:rPr>
        <w:t>ühtsele kontaktpunktile saabumist</w:t>
      </w:r>
      <w:r w:rsidRPr="004A1C6F">
        <w:rPr>
          <w:rFonts w:ascii="Times New Roman" w:hAnsi="Times New Roman" w:cs="Times New Roman"/>
          <w:bCs/>
          <w:sz w:val="24"/>
          <w:szCs w:val="24"/>
        </w:rPr>
        <w:t xml:space="preserve">, kui </w:t>
      </w:r>
      <w:r w:rsidR="00A720A0">
        <w:rPr>
          <w:rFonts w:ascii="Times New Roman" w:hAnsi="Times New Roman" w:cs="Times New Roman"/>
          <w:bCs/>
          <w:sz w:val="24"/>
          <w:szCs w:val="24"/>
        </w:rPr>
        <w:t>taotletakse</w:t>
      </w:r>
      <w:r w:rsidRPr="004A1C6F">
        <w:rPr>
          <w:rFonts w:ascii="Times New Roman" w:hAnsi="Times New Roman" w:cs="Times New Roman"/>
          <w:bCs/>
          <w:sz w:val="24"/>
          <w:szCs w:val="24"/>
        </w:rPr>
        <w:t xml:space="preserve"> otse juurdepääsetava</w:t>
      </w:r>
      <w:r w:rsidR="00A720A0">
        <w:rPr>
          <w:rFonts w:ascii="Times New Roman" w:hAnsi="Times New Roman" w:cs="Times New Roman"/>
          <w:bCs/>
          <w:sz w:val="24"/>
          <w:szCs w:val="24"/>
        </w:rPr>
        <w:t>t</w:t>
      </w:r>
      <w:r w:rsidRPr="004A1C6F">
        <w:rPr>
          <w:rFonts w:ascii="Times New Roman" w:hAnsi="Times New Roman" w:cs="Times New Roman"/>
          <w:bCs/>
          <w:sz w:val="24"/>
          <w:szCs w:val="24"/>
        </w:rPr>
        <w:t xml:space="preserve"> tea</w:t>
      </w:r>
      <w:r w:rsidR="00A720A0">
        <w:rPr>
          <w:rFonts w:ascii="Times New Roman" w:hAnsi="Times New Roman" w:cs="Times New Roman"/>
          <w:bCs/>
          <w:sz w:val="24"/>
          <w:szCs w:val="24"/>
        </w:rPr>
        <w:t>v</w:t>
      </w:r>
      <w:r w:rsidRPr="004A1C6F">
        <w:rPr>
          <w:rFonts w:ascii="Times New Roman" w:hAnsi="Times New Roman" w:cs="Times New Roman"/>
          <w:bCs/>
          <w:sz w:val="24"/>
          <w:szCs w:val="24"/>
        </w:rPr>
        <w:t>e</w:t>
      </w:r>
      <w:r w:rsidR="00A720A0">
        <w:rPr>
          <w:rFonts w:ascii="Times New Roman" w:hAnsi="Times New Roman" w:cs="Times New Roman"/>
          <w:bCs/>
          <w:sz w:val="24"/>
          <w:szCs w:val="24"/>
        </w:rPr>
        <w:t>t</w:t>
      </w:r>
      <w:r w:rsidRPr="004A1C6F">
        <w:rPr>
          <w:rFonts w:ascii="Times New Roman" w:hAnsi="Times New Roman" w:cs="Times New Roman"/>
          <w:bCs/>
          <w:sz w:val="24"/>
          <w:szCs w:val="24"/>
        </w:rPr>
        <w:t>;</w:t>
      </w:r>
    </w:p>
    <w:p w:rsidRPr="004A1C6F" w:rsidR="001A0557" w:rsidP="001E4AD1" w:rsidRDefault="001A0557" w14:paraId="054F059D" w14:textId="5B3F140C">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2)</w:t>
      </w:r>
      <w:r w:rsidR="00927D4A">
        <w:rPr>
          <w:rFonts w:ascii="Times New Roman" w:hAnsi="Times New Roman" w:cs="Times New Roman"/>
          <w:bCs/>
          <w:sz w:val="24"/>
          <w:szCs w:val="24"/>
        </w:rPr>
        <w:t> </w:t>
      </w:r>
      <w:r w:rsidRPr="004A1C6F">
        <w:rPr>
          <w:rFonts w:ascii="Times New Roman" w:hAnsi="Times New Roman" w:cs="Times New Roman"/>
          <w:bCs/>
          <w:sz w:val="24"/>
          <w:szCs w:val="24"/>
        </w:rPr>
        <w:t xml:space="preserve">kolm </w:t>
      </w:r>
      <w:r w:rsidR="00374556">
        <w:rPr>
          <w:rFonts w:ascii="Times New Roman" w:hAnsi="Times New Roman" w:cs="Times New Roman"/>
          <w:bCs/>
          <w:sz w:val="24"/>
          <w:szCs w:val="24"/>
        </w:rPr>
        <w:t>p</w:t>
      </w:r>
      <w:r w:rsidRPr="004A1C6F">
        <w:rPr>
          <w:rFonts w:ascii="Times New Roman" w:hAnsi="Times New Roman" w:cs="Times New Roman"/>
          <w:bCs/>
          <w:sz w:val="24"/>
          <w:szCs w:val="24"/>
        </w:rPr>
        <w:t xml:space="preserve">äeva </w:t>
      </w:r>
      <w:r w:rsidR="000A3E23">
        <w:rPr>
          <w:rFonts w:ascii="Times New Roman" w:hAnsi="Times New Roman" w:cs="Times New Roman"/>
          <w:bCs/>
          <w:sz w:val="24"/>
          <w:szCs w:val="24"/>
        </w:rPr>
        <w:t>pärast</w:t>
      </w:r>
      <w:r w:rsidR="00927D4A">
        <w:rPr>
          <w:rFonts w:ascii="Times New Roman" w:hAnsi="Times New Roman" w:cs="Times New Roman"/>
          <w:bCs/>
          <w:sz w:val="24"/>
          <w:szCs w:val="24"/>
        </w:rPr>
        <w:t xml:space="preserve"> </w:t>
      </w:r>
      <w:r w:rsidR="0047793C">
        <w:rPr>
          <w:rFonts w:ascii="Times New Roman" w:hAnsi="Times New Roman" w:cs="Times New Roman"/>
          <w:bCs/>
          <w:sz w:val="24"/>
          <w:szCs w:val="24"/>
        </w:rPr>
        <w:t xml:space="preserve">taotluse </w:t>
      </w:r>
      <w:r w:rsidR="00927D4A">
        <w:rPr>
          <w:rFonts w:ascii="Times New Roman" w:hAnsi="Times New Roman" w:cs="Times New Roman"/>
          <w:bCs/>
          <w:sz w:val="24"/>
          <w:szCs w:val="24"/>
        </w:rPr>
        <w:t>ühtsele kontaktpunktile saabumist</w:t>
      </w:r>
      <w:r w:rsidRPr="004A1C6F">
        <w:rPr>
          <w:rFonts w:ascii="Times New Roman" w:hAnsi="Times New Roman" w:cs="Times New Roman"/>
          <w:bCs/>
          <w:sz w:val="24"/>
          <w:szCs w:val="24"/>
        </w:rPr>
        <w:t xml:space="preserve">, kui </w:t>
      </w:r>
      <w:r w:rsidR="00A720A0">
        <w:rPr>
          <w:rFonts w:ascii="Times New Roman" w:hAnsi="Times New Roman" w:cs="Times New Roman"/>
          <w:bCs/>
          <w:sz w:val="24"/>
          <w:szCs w:val="24"/>
        </w:rPr>
        <w:t>taotletakse</w:t>
      </w:r>
      <w:r w:rsidRPr="004A1C6F" w:rsidR="00A720A0">
        <w:rPr>
          <w:rFonts w:ascii="Times New Roman" w:hAnsi="Times New Roman" w:cs="Times New Roman"/>
          <w:bCs/>
          <w:sz w:val="24"/>
          <w:szCs w:val="24"/>
        </w:rPr>
        <w:t xml:space="preserve"> </w:t>
      </w:r>
      <w:r w:rsidRPr="004A1C6F">
        <w:rPr>
          <w:rFonts w:ascii="Times New Roman" w:hAnsi="Times New Roman" w:cs="Times New Roman"/>
          <w:bCs/>
          <w:sz w:val="24"/>
          <w:szCs w:val="24"/>
        </w:rPr>
        <w:t>kaudselt juurdepääsetava</w:t>
      </w:r>
      <w:r w:rsidR="00A720A0">
        <w:rPr>
          <w:rFonts w:ascii="Times New Roman" w:hAnsi="Times New Roman" w:cs="Times New Roman"/>
          <w:bCs/>
          <w:sz w:val="24"/>
          <w:szCs w:val="24"/>
        </w:rPr>
        <w:t>t</w:t>
      </w:r>
      <w:r w:rsidRPr="004A1C6F">
        <w:rPr>
          <w:rFonts w:ascii="Times New Roman" w:hAnsi="Times New Roman" w:cs="Times New Roman"/>
          <w:bCs/>
          <w:sz w:val="24"/>
          <w:szCs w:val="24"/>
        </w:rPr>
        <w:t xml:space="preserve"> tea</w:t>
      </w:r>
      <w:r w:rsidR="00A720A0">
        <w:rPr>
          <w:rFonts w:ascii="Times New Roman" w:hAnsi="Times New Roman" w:cs="Times New Roman"/>
          <w:bCs/>
          <w:sz w:val="24"/>
          <w:szCs w:val="24"/>
        </w:rPr>
        <w:t>v</w:t>
      </w:r>
      <w:r w:rsidRPr="004A1C6F">
        <w:rPr>
          <w:rFonts w:ascii="Times New Roman" w:hAnsi="Times New Roman" w:cs="Times New Roman"/>
          <w:bCs/>
          <w:sz w:val="24"/>
          <w:szCs w:val="24"/>
        </w:rPr>
        <w:t>e</w:t>
      </w:r>
      <w:r w:rsidR="00A720A0">
        <w:rPr>
          <w:rFonts w:ascii="Times New Roman" w:hAnsi="Times New Roman" w:cs="Times New Roman"/>
          <w:bCs/>
          <w:sz w:val="24"/>
          <w:szCs w:val="24"/>
        </w:rPr>
        <w:t>t</w:t>
      </w:r>
      <w:r w:rsidRPr="004A1C6F">
        <w:rPr>
          <w:rFonts w:ascii="Times New Roman" w:hAnsi="Times New Roman" w:cs="Times New Roman"/>
          <w:bCs/>
          <w:sz w:val="24"/>
          <w:szCs w:val="24"/>
        </w:rPr>
        <w:t>.</w:t>
      </w:r>
    </w:p>
    <w:p w:rsidRPr="004A1C6F" w:rsidR="001A0557" w:rsidP="001E4AD1" w:rsidRDefault="001A0557" w14:paraId="43970B83" w14:textId="77777777">
      <w:pPr>
        <w:spacing w:after="0" w:line="240" w:lineRule="auto"/>
        <w:jc w:val="both"/>
        <w:rPr>
          <w:rFonts w:ascii="Times New Roman" w:hAnsi="Times New Roman" w:cs="Times New Roman"/>
          <w:bCs/>
          <w:sz w:val="24"/>
          <w:szCs w:val="24"/>
        </w:rPr>
      </w:pPr>
    </w:p>
    <w:p w:rsidRPr="004A1C6F" w:rsidR="001A0557" w:rsidP="001E4AD1" w:rsidRDefault="001A0557" w14:paraId="14A17244" w14:textId="2CEF5FFB">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(3)</w:t>
      </w:r>
      <w:r w:rsidR="00176A99">
        <w:rPr>
          <w:rFonts w:ascii="Times New Roman" w:hAnsi="Times New Roman" w:cs="Times New Roman"/>
          <w:bCs/>
          <w:sz w:val="24"/>
          <w:szCs w:val="24"/>
        </w:rPr>
        <w:t> </w:t>
      </w:r>
      <w:r w:rsidRPr="004A1C6F">
        <w:rPr>
          <w:rFonts w:ascii="Times New Roman" w:hAnsi="Times New Roman" w:cs="Times New Roman"/>
          <w:bCs/>
          <w:sz w:val="24"/>
          <w:szCs w:val="24"/>
        </w:rPr>
        <w:t xml:space="preserve">Teabetaotlus on kiireloomuline, </w:t>
      </w:r>
      <w:bookmarkStart w:name="_Hlk174432581" w:id="26"/>
      <w:r w:rsidRPr="004A1C6F">
        <w:rPr>
          <w:rFonts w:ascii="Times New Roman" w:hAnsi="Times New Roman" w:cs="Times New Roman"/>
          <w:bCs/>
          <w:sz w:val="24"/>
          <w:szCs w:val="24"/>
        </w:rPr>
        <w:t xml:space="preserve">kui </w:t>
      </w:r>
      <w:r w:rsidRPr="001216D3">
        <w:rPr>
          <w:rFonts w:ascii="Times New Roman" w:hAnsi="Times New Roman" w:cs="Times New Roman"/>
          <w:bCs/>
          <w:sz w:val="24"/>
          <w:szCs w:val="24"/>
        </w:rPr>
        <w:t>tei</w:t>
      </w:r>
      <w:r w:rsidR="001216D3">
        <w:rPr>
          <w:rFonts w:ascii="Times New Roman" w:hAnsi="Times New Roman" w:cs="Times New Roman"/>
          <w:bCs/>
          <w:sz w:val="24"/>
          <w:szCs w:val="24"/>
        </w:rPr>
        <w:t>s</w:t>
      </w:r>
      <w:r w:rsidRPr="001216D3" w:rsidR="00AA4335">
        <w:rPr>
          <w:rFonts w:ascii="Times New Roman" w:hAnsi="Times New Roman" w:cs="Times New Roman"/>
          <w:bCs/>
          <w:sz w:val="24"/>
          <w:szCs w:val="24"/>
        </w:rPr>
        <w:t>e</w:t>
      </w:r>
      <w:r w:rsidRPr="001216D3">
        <w:rPr>
          <w:rFonts w:ascii="Times New Roman" w:hAnsi="Times New Roman" w:cs="Times New Roman"/>
          <w:bCs/>
          <w:sz w:val="24"/>
          <w:szCs w:val="24"/>
        </w:rPr>
        <w:t xml:space="preserve"> liikmesrii</w:t>
      </w:r>
      <w:r w:rsidR="001216D3">
        <w:rPr>
          <w:rFonts w:ascii="Times New Roman" w:hAnsi="Times New Roman" w:cs="Times New Roman"/>
          <w:bCs/>
          <w:sz w:val="24"/>
          <w:szCs w:val="24"/>
        </w:rPr>
        <w:t>gi ühtne kontaktpunkt või õiguskaitseasutus</w:t>
      </w:r>
      <w:r w:rsidRPr="004A1C6F">
        <w:rPr>
          <w:rFonts w:ascii="Times New Roman" w:hAnsi="Times New Roman" w:cs="Times New Roman"/>
          <w:bCs/>
          <w:sz w:val="24"/>
          <w:szCs w:val="24"/>
        </w:rPr>
        <w:t xml:space="preserve"> on </w:t>
      </w:r>
      <w:r w:rsidRPr="004A1C6F" w:rsidR="00A57DA8">
        <w:rPr>
          <w:rFonts w:ascii="Times New Roman" w:hAnsi="Times New Roman" w:cs="Times New Roman"/>
          <w:bCs/>
          <w:sz w:val="24"/>
          <w:szCs w:val="24"/>
        </w:rPr>
        <w:t>se</w:t>
      </w:r>
      <w:r w:rsidR="00A57DA8">
        <w:rPr>
          <w:rFonts w:ascii="Times New Roman" w:hAnsi="Times New Roman" w:cs="Times New Roman"/>
          <w:bCs/>
          <w:sz w:val="24"/>
          <w:szCs w:val="24"/>
        </w:rPr>
        <w:t>lle</w:t>
      </w:r>
      <w:r w:rsidRPr="004A1C6F" w:rsidR="00A57DA8">
        <w:rPr>
          <w:rFonts w:ascii="Times New Roman" w:hAnsi="Times New Roman" w:cs="Times New Roman"/>
          <w:bCs/>
          <w:sz w:val="24"/>
          <w:szCs w:val="24"/>
        </w:rPr>
        <w:t xml:space="preserve"> </w:t>
      </w:r>
      <w:r w:rsidR="00A720A0">
        <w:rPr>
          <w:rFonts w:ascii="Times New Roman" w:hAnsi="Times New Roman" w:cs="Times New Roman"/>
          <w:bCs/>
          <w:sz w:val="24"/>
          <w:szCs w:val="24"/>
        </w:rPr>
        <w:t>nii</w:t>
      </w:r>
      <w:r w:rsidRPr="004A1C6F" w:rsidR="00A720A0">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määratlenud </w:t>
      </w:r>
      <w:r w:rsidR="00A720A0">
        <w:rPr>
          <w:rFonts w:ascii="Times New Roman" w:hAnsi="Times New Roman" w:cs="Times New Roman"/>
          <w:bCs/>
          <w:sz w:val="24"/>
          <w:szCs w:val="24"/>
        </w:rPr>
        <w:t>ja</w:t>
      </w:r>
      <w:r w:rsidRPr="004A1C6F" w:rsidR="00A720A0">
        <w:rPr>
          <w:rFonts w:ascii="Times New Roman" w:hAnsi="Times New Roman" w:cs="Times New Roman"/>
          <w:bCs/>
          <w:sz w:val="24"/>
          <w:szCs w:val="24"/>
        </w:rPr>
        <w:t xml:space="preserve"> </w:t>
      </w:r>
      <w:r w:rsidRPr="004A1C6F">
        <w:rPr>
          <w:rFonts w:ascii="Times New Roman" w:hAnsi="Times New Roman" w:cs="Times New Roman"/>
          <w:bCs/>
          <w:sz w:val="24"/>
          <w:szCs w:val="24"/>
        </w:rPr>
        <w:t>põhjendanud</w:t>
      </w:r>
      <w:r w:rsidR="00737543">
        <w:rPr>
          <w:rFonts w:ascii="Times New Roman" w:hAnsi="Times New Roman" w:cs="Times New Roman"/>
          <w:bCs/>
          <w:sz w:val="24"/>
          <w:szCs w:val="24"/>
        </w:rPr>
        <w:t xml:space="preserve"> seda</w:t>
      </w:r>
      <w:r w:rsidRPr="004A1C6F">
        <w:rPr>
          <w:rFonts w:ascii="Times New Roman" w:hAnsi="Times New Roman" w:cs="Times New Roman"/>
          <w:bCs/>
          <w:sz w:val="24"/>
          <w:szCs w:val="24"/>
        </w:rPr>
        <w:t xml:space="preserve"> järgmiselt:</w:t>
      </w:r>
    </w:p>
    <w:p w:rsidRPr="004A1C6F" w:rsidR="001A0557" w:rsidP="001E4AD1" w:rsidRDefault="00901FE5" w14:paraId="4A17CD29" w14:textId="43C10E99">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1)</w:t>
      </w:r>
      <w:r w:rsidR="00176A99">
        <w:rPr>
          <w:rFonts w:ascii="Times New Roman" w:hAnsi="Times New Roman" w:cs="Times New Roman"/>
          <w:bCs/>
          <w:sz w:val="24"/>
          <w:szCs w:val="24"/>
        </w:rPr>
        <w:t> </w:t>
      </w:r>
      <w:r w:rsidR="00A720A0">
        <w:rPr>
          <w:rFonts w:ascii="Times New Roman" w:hAnsi="Times New Roman" w:cs="Times New Roman"/>
          <w:bCs/>
          <w:sz w:val="24"/>
          <w:szCs w:val="24"/>
        </w:rPr>
        <w:t>teave</w:t>
      </w:r>
      <w:r w:rsidRPr="004A1C6F" w:rsidR="00A720A0">
        <w:rPr>
          <w:rFonts w:ascii="Times New Roman" w:hAnsi="Times New Roman" w:cs="Times New Roman"/>
          <w:bCs/>
          <w:sz w:val="24"/>
          <w:szCs w:val="24"/>
        </w:rPr>
        <w:t xml:space="preserve"> </w:t>
      </w:r>
      <w:r w:rsidRPr="004A1C6F" w:rsidR="001A0557">
        <w:rPr>
          <w:rFonts w:ascii="Times New Roman" w:hAnsi="Times New Roman" w:cs="Times New Roman"/>
          <w:bCs/>
          <w:sz w:val="24"/>
          <w:szCs w:val="24"/>
        </w:rPr>
        <w:t>on hädavajalik</w:t>
      </w:r>
      <w:r w:rsidR="00A720A0">
        <w:rPr>
          <w:rFonts w:ascii="Times New Roman" w:hAnsi="Times New Roman" w:cs="Times New Roman"/>
          <w:bCs/>
          <w:sz w:val="24"/>
          <w:szCs w:val="24"/>
        </w:rPr>
        <w:t>, et selgitada välja või tõrjuda</w:t>
      </w:r>
      <w:r w:rsidRPr="004A1C6F" w:rsidR="001A0557">
        <w:rPr>
          <w:rFonts w:ascii="Times New Roman" w:hAnsi="Times New Roman" w:cs="Times New Roman"/>
          <w:bCs/>
          <w:sz w:val="24"/>
          <w:szCs w:val="24"/>
        </w:rPr>
        <w:t xml:space="preserve"> </w:t>
      </w:r>
      <w:r w:rsidRPr="004A1C6F" w:rsidR="00A720A0">
        <w:rPr>
          <w:rFonts w:ascii="Times New Roman" w:hAnsi="Times New Roman" w:cs="Times New Roman"/>
          <w:bCs/>
          <w:sz w:val="24"/>
          <w:szCs w:val="24"/>
        </w:rPr>
        <w:t>vahetu</w:t>
      </w:r>
      <w:del w:author="Inge Mehide - JUSTDIGI" w:date="2025-07-30T12:02:00Z" w16du:dateUtc="2025-07-30T09:02:00Z" w:id="27">
        <w:r w:rsidDel="00BD5C37" w:rsidR="00A720A0">
          <w:rPr>
            <w:rFonts w:ascii="Times New Roman" w:hAnsi="Times New Roman" w:cs="Times New Roman"/>
            <w:bCs/>
            <w:sz w:val="24"/>
            <w:szCs w:val="24"/>
          </w:rPr>
          <w:delText>t</w:delText>
        </w:r>
      </w:del>
      <w:r w:rsidRPr="004A1C6F" w:rsidR="00A720A0">
        <w:rPr>
          <w:rFonts w:ascii="Times New Roman" w:hAnsi="Times New Roman" w:cs="Times New Roman"/>
          <w:bCs/>
          <w:sz w:val="24"/>
          <w:szCs w:val="24"/>
        </w:rPr>
        <w:t xml:space="preserve"> </w:t>
      </w:r>
      <w:commentRangeStart w:id="28"/>
      <w:del w:author="Inge Mehide - JUSTDIGI" w:date="2025-07-30T11:32:00Z" w16du:dateUtc="2025-07-30T08:32:00Z" w:id="29">
        <w:r w:rsidRPr="004A1C6F" w:rsidDel="003A2824" w:rsidR="00A720A0">
          <w:rPr>
            <w:rFonts w:ascii="Times New Roman" w:hAnsi="Times New Roman" w:cs="Times New Roman"/>
            <w:bCs/>
            <w:sz w:val="24"/>
            <w:szCs w:val="24"/>
          </w:rPr>
          <w:delText xml:space="preserve">kõrgendatud </w:delText>
        </w:r>
      </w:del>
      <w:commentRangeEnd w:id="28"/>
      <w:r w:rsidR="00355D30">
        <w:rPr>
          <w:rStyle w:val="Kommentaariviide"/>
        </w:rPr>
        <w:commentReference w:id="28"/>
      </w:r>
      <w:ins w:author="Inge Mehide - JUSTDIGI" w:date="2025-07-30T11:32:00Z" w16du:dateUtc="2025-07-30T08:32:00Z" w:id="30">
        <w:r w:rsidR="003A2824">
          <w:rPr>
            <w:rFonts w:ascii="Times New Roman" w:hAnsi="Times New Roman" w:cs="Times New Roman"/>
            <w:bCs/>
            <w:sz w:val="24"/>
            <w:szCs w:val="24"/>
          </w:rPr>
          <w:t>suur</w:t>
        </w:r>
        <w:r w:rsidRPr="004A1C6F" w:rsidR="003A2824">
          <w:rPr>
            <w:rFonts w:ascii="Times New Roman" w:hAnsi="Times New Roman" w:cs="Times New Roman"/>
            <w:bCs/>
            <w:sz w:val="24"/>
            <w:szCs w:val="24"/>
          </w:rPr>
          <w:t xml:space="preserve"> </w:t>
        </w:r>
      </w:ins>
      <w:commentRangeStart w:id="31"/>
      <w:r w:rsidRPr="004A1C6F" w:rsidR="00A720A0">
        <w:rPr>
          <w:rFonts w:ascii="Times New Roman" w:hAnsi="Times New Roman" w:cs="Times New Roman"/>
          <w:bCs/>
          <w:sz w:val="24"/>
          <w:szCs w:val="24"/>
        </w:rPr>
        <w:t>oh</w:t>
      </w:r>
      <w:r w:rsidR="00A720A0">
        <w:rPr>
          <w:rFonts w:ascii="Times New Roman" w:hAnsi="Times New Roman" w:cs="Times New Roman"/>
          <w:bCs/>
          <w:sz w:val="24"/>
          <w:szCs w:val="24"/>
        </w:rPr>
        <w:t>t</w:t>
      </w:r>
      <w:del w:author="Inge Mehide - JUSTDIGI" w:date="2025-07-30T12:02:00Z" w16du:dateUtc="2025-07-30T09:02:00Z" w:id="32">
        <w:r w:rsidRPr="004A1C6F" w:rsidDel="00BD5C37" w:rsidR="00A720A0">
          <w:rPr>
            <w:rFonts w:ascii="Times New Roman" w:hAnsi="Times New Roman" w:cs="Times New Roman"/>
            <w:bCs/>
            <w:sz w:val="24"/>
            <w:szCs w:val="24"/>
          </w:rPr>
          <w:delText>u</w:delText>
        </w:r>
      </w:del>
      <w:commentRangeEnd w:id="31"/>
      <w:r w:rsidR="000D2A72">
        <w:rPr>
          <w:rStyle w:val="Kommentaariviide"/>
        </w:rPr>
        <w:commentReference w:id="31"/>
      </w:r>
      <w:r w:rsidRPr="004A1C6F" w:rsidR="00A720A0">
        <w:rPr>
          <w:rFonts w:ascii="Times New Roman" w:hAnsi="Times New Roman" w:cs="Times New Roman"/>
          <w:bCs/>
          <w:sz w:val="24"/>
          <w:szCs w:val="24"/>
        </w:rPr>
        <w:t xml:space="preserve"> </w:t>
      </w:r>
      <w:r w:rsidR="00444B3E">
        <w:rPr>
          <w:rFonts w:ascii="Times New Roman" w:hAnsi="Times New Roman" w:cs="Times New Roman"/>
          <w:bCs/>
          <w:sz w:val="24"/>
          <w:szCs w:val="24"/>
        </w:rPr>
        <w:t xml:space="preserve">Eesti või </w:t>
      </w:r>
      <w:r w:rsidRPr="004A1C6F" w:rsidR="001A0557">
        <w:rPr>
          <w:rFonts w:ascii="Times New Roman" w:hAnsi="Times New Roman" w:cs="Times New Roman"/>
          <w:bCs/>
          <w:sz w:val="24"/>
          <w:szCs w:val="24"/>
        </w:rPr>
        <w:t>teise liikmesriigi avaliku</w:t>
      </w:r>
      <w:r w:rsidR="00A720A0">
        <w:rPr>
          <w:rFonts w:ascii="Times New Roman" w:hAnsi="Times New Roman" w:cs="Times New Roman"/>
          <w:bCs/>
          <w:sz w:val="24"/>
          <w:szCs w:val="24"/>
        </w:rPr>
        <w:t>le</w:t>
      </w:r>
      <w:r w:rsidRPr="004A1C6F" w:rsidR="001A0557">
        <w:rPr>
          <w:rFonts w:ascii="Times New Roman" w:hAnsi="Times New Roman" w:cs="Times New Roman"/>
          <w:bCs/>
          <w:sz w:val="24"/>
          <w:szCs w:val="24"/>
        </w:rPr>
        <w:t xml:space="preserve"> kor</w:t>
      </w:r>
      <w:r w:rsidR="00A720A0">
        <w:rPr>
          <w:rFonts w:ascii="Times New Roman" w:hAnsi="Times New Roman" w:cs="Times New Roman"/>
          <w:bCs/>
          <w:sz w:val="24"/>
          <w:szCs w:val="24"/>
        </w:rPr>
        <w:t>r</w:t>
      </w:r>
      <w:r w:rsidRPr="004A1C6F" w:rsidR="001A0557">
        <w:rPr>
          <w:rFonts w:ascii="Times New Roman" w:hAnsi="Times New Roman" w:cs="Times New Roman"/>
          <w:bCs/>
          <w:sz w:val="24"/>
          <w:szCs w:val="24"/>
        </w:rPr>
        <w:t>a</w:t>
      </w:r>
      <w:r w:rsidR="00A720A0">
        <w:rPr>
          <w:rFonts w:ascii="Times New Roman" w:hAnsi="Times New Roman" w:cs="Times New Roman"/>
          <w:bCs/>
          <w:sz w:val="24"/>
          <w:szCs w:val="24"/>
        </w:rPr>
        <w:t>le</w:t>
      </w:r>
      <w:r w:rsidRPr="004A1C6F" w:rsidR="001A0557">
        <w:rPr>
          <w:rFonts w:ascii="Times New Roman" w:hAnsi="Times New Roman" w:cs="Times New Roman"/>
          <w:bCs/>
          <w:sz w:val="24"/>
          <w:szCs w:val="24"/>
        </w:rPr>
        <w:t>;</w:t>
      </w:r>
    </w:p>
    <w:p w:rsidRPr="004A1C6F" w:rsidR="001A0557" w:rsidP="001E4AD1" w:rsidRDefault="00901FE5" w14:paraId="0E2669A7" w14:textId="7EAA1456">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2)</w:t>
      </w:r>
      <w:r w:rsidR="00176A99">
        <w:rPr>
          <w:rFonts w:ascii="Times New Roman" w:hAnsi="Times New Roman" w:cs="Times New Roman"/>
          <w:bCs/>
          <w:sz w:val="24"/>
          <w:szCs w:val="24"/>
        </w:rPr>
        <w:t> </w:t>
      </w:r>
      <w:r w:rsidR="00A720A0">
        <w:rPr>
          <w:rFonts w:ascii="Times New Roman" w:hAnsi="Times New Roman" w:cs="Times New Roman"/>
          <w:bCs/>
          <w:sz w:val="24"/>
          <w:szCs w:val="24"/>
        </w:rPr>
        <w:t>teave</w:t>
      </w:r>
      <w:r w:rsidRPr="004A1C6F" w:rsidR="00A720A0">
        <w:rPr>
          <w:rFonts w:ascii="Times New Roman" w:hAnsi="Times New Roman" w:cs="Times New Roman"/>
          <w:bCs/>
          <w:sz w:val="24"/>
          <w:szCs w:val="24"/>
        </w:rPr>
        <w:t xml:space="preserve"> </w:t>
      </w:r>
      <w:r w:rsidRPr="004A1C6F" w:rsidR="001A0557">
        <w:rPr>
          <w:rFonts w:ascii="Times New Roman" w:hAnsi="Times New Roman" w:cs="Times New Roman"/>
          <w:bCs/>
          <w:sz w:val="24"/>
          <w:szCs w:val="24"/>
        </w:rPr>
        <w:t xml:space="preserve">on vajalik, et </w:t>
      </w:r>
      <w:r w:rsidR="00CE38C6">
        <w:rPr>
          <w:rFonts w:ascii="Times New Roman" w:hAnsi="Times New Roman" w:cs="Times New Roman"/>
          <w:bCs/>
          <w:sz w:val="24"/>
          <w:szCs w:val="24"/>
        </w:rPr>
        <w:t xml:space="preserve">selgitada välja või </w:t>
      </w:r>
      <w:r w:rsidRPr="004A1C6F" w:rsidR="001A0557">
        <w:rPr>
          <w:rFonts w:ascii="Times New Roman" w:hAnsi="Times New Roman" w:cs="Times New Roman"/>
          <w:bCs/>
          <w:sz w:val="24"/>
          <w:szCs w:val="24"/>
        </w:rPr>
        <w:t xml:space="preserve">tõrjuda </w:t>
      </w:r>
      <w:commentRangeStart w:id="33"/>
      <w:r w:rsidRPr="004A1C6F" w:rsidR="001A0557">
        <w:rPr>
          <w:rFonts w:ascii="Times New Roman" w:hAnsi="Times New Roman" w:cs="Times New Roman"/>
          <w:bCs/>
          <w:sz w:val="24"/>
          <w:szCs w:val="24"/>
        </w:rPr>
        <w:t>vahetu</w:t>
      </w:r>
      <w:del w:author="Inge Mehide - JUSTDIGI" w:date="2025-07-30T12:04:00Z" w16du:dateUtc="2025-07-30T09:04:00Z" w:id="34">
        <w:r w:rsidRPr="004A1C6F" w:rsidDel="005425BB" w:rsidR="001A0557">
          <w:rPr>
            <w:rFonts w:ascii="Times New Roman" w:hAnsi="Times New Roman" w:cs="Times New Roman"/>
            <w:bCs/>
            <w:sz w:val="24"/>
            <w:szCs w:val="24"/>
          </w:rPr>
          <w:delText>t</w:delText>
        </w:r>
      </w:del>
      <w:r w:rsidRPr="004A1C6F" w:rsidR="001A0557">
        <w:rPr>
          <w:rFonts w:ascii="Times New Roman" w:hAnsi="Times New Roman" w:cs="Times New Roman"/>
          <w:bCs/>
          <w:sz w:val="24"/>
          <w:szCs w:val="24"/>
        </w:rPr>
        <w:t xml:space="preserve"> oht</w:t>
      </w:r>
      <w:del w:author="Inge Mehide - JUSTDIGI" w:date="2025-07-30T12:04:00Z" w16du:dateUtc="2025-07-30T09:04:00Z" w:id="35">
        <w:r w:rsidRPr="004A1C6F" w:rsidDel="005425BB" w:rsidR="001A0557">
          <w:rPr>
            <w:rFonts w:ascii="Times New Roman" w:hAnsi="Times New Roman" w:cs="Times New Roman"/>
            <w:bCs/>
            <w:sz w:val="24"/>
            <w:szCs w:val="24"/>
          </w:rPr>
          <w:delText>u</w:delText>
        </w:r>
      </w:del>
      <w:r w:rsidRPr="004A1C6F" w:rsidR="001A0557">
        <w:rPr>
          <w:rFonts w:ascii="Times New Roman" w:hAnsi="Times New Roman" w:cs="Times New Roman"/>
          <w:bCs/>
          <w:sz w:val="24"/>
          <w:szCs w:val="24"/>
        </w:rPr>
        <w:t xml:space="preserve"> </w:t>
      </w:r>
      <w:commentRangeEnd w:id="33"/>
      <w:r w:rsidR="00FB7935">
        <w:rPr>
          <w:rStyle w:val="Kommentaariviide"/>
        </w:rPr>
        <w:commentReference w:id="33"/>
      </w:r>
      <w:r w:rsidRPr="004A1C6F" w:rsidR="001A0557">
        <w:rPr>
          <w:rFonts w:ascii="Times New Roman" w:hAnsi="Times New Roman" w:cs="Times New Roman"/>
          <w:bCs/>
          <w:sz w:val="24"/>
          <w:szCs w:val="24"/>
        </w:rPr>
        <w:t>isiku elule või kehalisele puutumatusele;</w:t>
      </w:r>
    </w:p>
    <w:p w:rsidRPr="004A1C6F" w:rsidR="001A0557" w:rsidP="59A076E7" w:rsidRDefault="00901FE5" w14:paraId="72AFD147" w14:textId="20AA9E1B" w14:noSpellErr="1">
      <w:pPr>
        <w:spacing w:after="0" w:line="240" w:lineRule="auto"/>
        <w:jc w:val="both"/>
        <w:rPr>
          <w:rFonts w:ascii="Times New Roman" w:hAnsi="Times New Roman" w:cs="Times New Roman"/>
          <w:sz w:val="24"/>
          <w:szCs w:val="24"/>
        </w:rPr>
      </w:pPr>
      <w:r w:rsidRPr="59A076E7" w:rsidR="00901FE5">
        <w:rPr>
          <w:rFonts w:ascii="Times New Roman" w:hAnsi="Times New Roman" w:cs="Times New Roman"/>
          <w:sz w:val="24"/>
          <w:szCs w:val="24"/>
        </w:rPr>
        <w:t>3)</w:t>
      </w:r>
      <w:r w:rsidRPr="59A076E7" w:rsidR="00176A99">
        <w:rPr>
          <w:rFonts w:ascii="Times New Roman" w:hAnsi="Times New Roman" w:cs="Times New Roman"/>
          <w:sz w:val="24"/>
          <w:szCs w:val="24"/>
        </w:rPr>
        <w:t> </w:t>
      </w:r>
      <w:r w:rsidRPr="59A076E7" w:rsidR="00A720A0">
        <w:rPr>
          <w:rFonts w:ascii="Times New Roman" w:hAnsi="Times New Roman" w:cs="Times New Roman"/>
          <w:sz w:val="24"/>
          <w:szCs w:val="24"/>
        </w:rPr>
        <w:t>teave</w:t>
      </w:r>
      <w:r w:rsidRPr="59A076E7" w:rsidR="00A720A0">
        <w:rPr>
          <w:rFonts w:ascii="Times New Roman" w:hAnsi="Times New Roman" w:cs="Times New Roman"/>
          <w:sz w:val="24"/>
          <w:szCs w:val="24"/>
        </w:rPr>
        <w:t xml:space="preserve"> </w:t>
      </w:r>
      <w:r w:rsidRPr="59A076E7" w:rsidR="001A0557">
        <w:rPr>
          <w:rFonts w:ascii="Times New Roman" w:hAnsi="Times New Roman" w:cs="Times New Roman"/>
          <w:sz w:val="24"/>
          <w:szCs w:val="24"/>
        </w:rPr>
        <w:t>on vajalik</w:t>
      </w:r>
      <w:r w:rsidRPr="59A076E7" w:rsidR="00A720A0">
        <w:rPr>
          <w:rFonts w:ascii="Times New Roman" w:hAnsi="Times New Roman" w:cs="Times New Roman"/>
          <w:sz w:val="24"/>
          <w:szCs w:val="24"/>
        </w:rPr>
        <w:t>, et võtta</w:t>
      </w:r>
      <w:r w:rsidRPr="59A076E7" w:rsidR="001A0557">
        <w:rPr>
          <w:rFonts w:ascii="Times New Roman" w:hAnsi="Times New Roman" w:cs="Times New Roman"/>
          <w:sz w:val="24"/>
          <w:szCs w:val="24"/>
        </w:rPr>
        <w:t xml:space="preserve"> teises liikmesriigis</w:t>
      </w:r>
      <w:r w:rsidRPr="59A076E7" w:rsidR="00A720A0">
        <w:rPr>
          <w:rFonts w:ascii="Times New Roman" w:hAnsi="Times New Roman" w:cs="Times New Roman"/>
          <w:sz w:val="24"/>
          <w:szCs w:val="24"/>
        </w:rPr>
        <w:t xml:space="preserve"> vastu</w:t>
      </w:r>
      <w:r w:rsidRPr="59A076E7" w:rsidR="001A0557">
        <w:rPr>
          <w:rFonts w:ascii="Times New Roman" w:hAnsi="Times New Roman" w:cs="Times New Roman"/>
          <w:sz w:val="24"/>
          <w:szCs w:val="24"/>
        </w:rPr>
        <w:t xml:space="preserve"> otsus</w:t>
      </w:r>
      <w:r w:rsidRPr="59A076E7" w:rsidR="005B174E">
        <w:rPr>
          <w:rFonts w:ascii="Times New Roman" w:hAnsi="Times New Roman" w:cs="Times New Roman"/>
          <w:sz w:val="24"/>
          <w:szCs w:val="24"/>
        </w:rPr>
        <w:t xml:space="preserve"> </w:t>
      </w:r>
      <w:bookmarkStart w:name="_Hlk195529512" w:id="36"/>
      <w:r w:rsidRPr="59A076E7" w:rsidR="00F64ECD">
        <w:rPr>
          <w:rFonts w:ascii="Times New Roman" w:hAnsi="Times New Roman" w:cs="Times New Roman"/>
          <w:sz w:val="24"/>
          <w:szCs w:val="24"/>
        </w:rPr>
        <w:t>kohaldada</w:t>
      </w:r>
      <w:r w:rsidRPr="59A076E7" w:rsidR="000A3E23">
        <w:rPr>
          <w:rFonts w:ascii="Times New Roman" w:hAnsi="Times New Roman" w:cs="Times New Roman"/>
          <w:sz w:val="24"/>
          <w:szCs w:val="24"/>
        </w:rPr>
        <w:t xml:space="preserve"> </w:t>
      </w:r>
      <w:r w:rsidRPr="59A076E7" w:rsidR="001B7E98">
        <w:rPr>
          <w:rFonts w:ascii="Times New Roman" w:hAnsi="Times New Roman" w:cs="Times New Roman"/>
          <w:sz w:val="24"/>
          <w:szCs w:val="24"/>
        </w:rPr>
        <w:t>mee</w:t>
      </w:r>
      <w:r w:rsidRPr="59A076E7" w:rsidR="00F64ECD">
        <w:rPr>
          <w:rFonts w:ascii="Times New Roman" w:hAnsi="Times New Roman" w:cs="Times New Roman"/>
          <w:sz w:val="24"/>
          <w:szCs w:val="24"/>
        </w:rPr>
        <w:t>d</w:t>
      </w:r>
      <w:r w:rsidRPr="59A076E7" w:rsidR="001B7E98">
        <w:rPr>
          <w:rFonts w:ascii="Times New Roman" w:hAnsi="Times New Roman" w:cs="Times New Roman"/>
          <w:sz w:val="24"/>
          <w:szCs w:val="24"/>
        </w:rPr>
        <w:t>e</w:t>
      </w:r>
      <w:r w:rsidRPr="59A076E7" w:rsidR="00F64ECD">
        <w:rPr>
          <w:rFonts w:ascii="Times New Roman" w:hAnsi="Times New Roman" w:cs="Times New Roman"/>
          <w:sz w:val="24"/>
          <w:szCs w:val="24"/>
        </w:rPr>
        <w:t>t</w:t>
      </w:r>
      <w:r w:rsidRPr="59A076E7" w:rsidR="001B7E98">
        <w:rPr>
          <w:rFonts w:ascii="Times New Roman" w:hAnsi="Times New Roman" w:cs="Times New Roman"/>
          <w:sz w:val="24"/>
          <w:szCs w:val="24"/>
        </w:rPr>
        <w:t xml:space="preserve">, millega </w:t>
      </w:r>
      <w:commentRangeStart w:id="1471542006"/>
      <w:r w:rsidRPr="59A076E7" w:rsidR="001B7E98">
        <w:rPr>
          <w:rFonts w:ascii="Times New Roman" w:hAnsi="Times New Roman" w:cs="Times New Roman"/>
          <w:sz w:val="24"/>
          <w:szCs w:val="24"/>
        </w:rPr>
        <w:t>võetakse isikult vabadus</w:t>
      </w:r>
      <w:bookmarkEnd w:id="36"/>
      <w:r w:rsidRPr="59A076E7" w:rsidR="005B174E">
        <w:rPr>
          <w:rFonts w:ascii="Times New Roman" w:hAnsi="Times New Roman" w:cs="Times New Roman"/>
          <w:sz w:val="24"/>
          <w:szCs w:val="24"/>
        </w:rPr>
        <w:t>;</w:t>
      </w:r>
      <w:commentRangeEnd w:id="1471542006"/>
      <w:r>
        <w:rPr>
          <w:rStyle w:val="CommentReference"/>
        </w:rPr>
        <w:commentReference w:id="1471542006"/>
      </w:r>
    </w:p>
    <w:p w:rsidRPr="004A1C6F" w:rsidR="001A0557" w:rsidP="59A076E7" w:rsidRDefault="00901FE5" w14:paraId="5DFC9809" w14:textId="1EB10D0A">
      <w:pPr>
        <w:spacing w:after="0" w:line="240" w:lineRule="auto"/>
        <w:jc w:val="both"/>
        <w:rPr>
          <w:rFonts w:ascii="Times New Roman" w:hAnsi="Times New Roman" w:cs="Times New Roman"/>
          <w:sz w:val="24"/>
          <w:szCs w:val="24"/>
        </w:rPr>
      </w:pPr>
      <w:commentRangeStart w:id="291182716"/>
      <w:r w:rsidRPr="59A076E7" w:rsidR="00901FE5">
        <w:rPr>
          <w:rFonts w:ascii="Times New Roman" w:hAnsi="Times New Roman" w:cs="Times New Roman"/>
          <w:sz w:val="24"/>
          <w:szCs w:val="24"/>
        </w:rPr>
        <w:t>4)</w:t>
      </w:r>
      <w:commentRangeEnd w:id="291182716"/>
      <w:r>
        <w:rPr>
          <w:rStyle w:val="CommentReference"/>
        </w:rPr>
        <w:commentReference w:id="291182716"/>
      </w:r>
      <w:r w:rsidRPr="59A076E7" w:rsidR="00176A99">
        <w:rPr>
          <w:rFonts w:ascii="Times New Roman" w:hAnsi="Times New Roman" w:cs="Times New Roman"/>
          <w:sz w:val="24"/>
          <w:szCs w:val="24"/>
        </w:rPr>
        <w:t> </w:t>
      </w:r>
      <w:r w:rsidRPr="59A076E7" w:rsidR="006A7156">
        <w:rPr>
          <w:rFonts w:ascii="Times New Roman" w:hAnsi="Times New Roman" w:cs="Times New Roman"/>
          <w:sz w:val="24"/>
          <w:szCs w:val="24"/>
        </w:rPr>
        <w:t xml:space="preserve">teave </w:t>
      </w:r>
      <w:r w:rsidRPr="59A076E7" w:rsidR="001A0557">
        <w:rPr>
          <w:rFonts w:ascii="Times New Roman" w:hAnsi="Times New Roman" w:cs="Times New Roman"/>
          <w:sz w:val="24"/>
          <w:szCs w:val="24"/>
        </w:rPr>
        <w:t>kaotab ajakohasuse, kui seda kiiresti ei edastata.</w:t>
      </w:r>
    </w:p>
    <w:bookmarkEnd w:id="26"/>
    <w:p w:rsidRPr="004A1C6F" w:rsidR="001A0557" w:rsidP="001E4AD1" w:rsidRDefault="001A0557" w14:paraId="3E618C3A" w14:textId="77777777">
      <w:pPr>
        <w:spacing w:after="0" w:line="240" w:lineRule="auto"/>
        <w:jc w:val="both"/>
        <w:rPr>
          <w:rFonts w:ascii="Times New Roman" w:hAnsi="Times New Roman" w:cs="Times New Roman"/>
          <w:bCs/>
          <w:sz w:val="24"/>
          <w:szCs w:val="24"/>
        </w:rPr>
      </w:pPr>
    </w:p>
    <w:p w:rsidRPr="004A1C6F" w:rsidR="001A0557" w:rsidP="15260A35" w:rsidRDefault="001A0557" w14:paraId="3F4D69AF" w14:textId="2EFF0A8A" w14:noSpellErr="1">
      <w:pPr>
        <w:spacing w:after="0" w:line="240" w:lineRule="auto"/>
        <w:jc w:val="both"/>
        <w:rPr>
          <w:rFonts w:ascii="Times New Roman" w:hAnsi="Times New Roman" w:cs="Times New Roman"/>
          <w:sz w:val="24"/>
          <w:szCs w:val="24"/>
        </w:rPr>
      </w:pPr>
      <w:commentRangeStart w:id="1403748825"/>
      <w:r w:rsidRPr="15260A35" w:rsidR="001A0557">
        <w:rPr>
          <w:rFonts w:ascii="Times New Roman" w:hAnsi="Times New Roman" w:cs="Times New Roman"/>
          <w:sz w:val="24"/>
          <w:szCs w:val="24"/>
        </w:rPr>
        <w:t>(4)</w:t>
      </w:r>
      <w:r w:rsidRPr="15260A35" w:rsidR="00176A99">
        <w:rPr>
          <w:rFonts w:ascii="Times New Roman" w:hAnsi="Times New Roman" w:cs="Times New Roman"/>
          <w:sz w:val="24"/>
          <w:szCs w:val="24"/>
        </w:rPr>
        <w:t> </w:t>
      </w:r>
      <w:commentRangeEnd w:id="1403748825"/>
      <w:r>
        <w:rPr>
          <w:rStyle w:val="CommentReference"/>
        </w:rPr>
        <w:commentReference w:id="1403748825"/>
      </w:r>
      <w:r w:rsidRPr="15260A35" w:rsidR="001A0557">
        <w:rPr>
          <w:rFonts w:ascii="Times New Roman" w:hAnsi="Times New Roman" w:cs="Times New Roman"/>
          <w:sz w:val="24"/>
          <w:szCs w:val="24"/>
        </w:rPr>
        <w:t>Käesoleva paragrahvi lõikes 1 või 2 sätestatud</w:t>
      </w:r>
      <w:r w:rsidRPr="15260A35" w:rsidR="001A0557">
        <w:rPr>
          <w:rFonts w:ascii="Times New Roman" w:hAnsi="Times New Roman" w:cs="Times New Roman"/>
          <w:sz w:val="24"/>
          <w:szCs w:val="24"/>
        </w:rPr>
        <w:t xml:space="preserve"> </w:t>
      </w:r>
      <w:r w:rsidRPr="15260A35" w:rsidR="0033350F">
        <w:rPr>
          <w:rFonts w:ascii="Times New Roman" w:hAnsi="Times New Roman" w:cs="Times New Roman"/>
          <w:sz w:val="24"/>
          <w:szCs w:val="24"/>
        </w:rPr>
        <w:t>tähta</w:t>
      </w:r>
      <w:r w:rsidRPr="15260A35" w:rsidR="006060D8">
        <w:rPr>
          <w:rFonts w:ascii="Times New Roman" w:hAnsi="Times New Roman" w:cs="Times New Roman"/>
          <w:sz w:val="24"/>
          <w:szCs w:val="24"/>
        </w:rPr>
        <w:t>ja kulgemine</w:t>
      </w:r>
      <w:r w:rsidRPr="15260A35" w:rsidR="0033350F">
        <w:rPr>
          <w:rFonts w:ascii="Times New Roman" w:hAnsi="Times New Roman" w:cs="Times New Roman"/>
          <w:sz w:val="24"/>
          <w:szCs w:val="24"/>
        </w:rPr>
        <w:t xml:space="preserve"> </w:t>
      </w:r>
      <w:commentRangeStart w:id="37"/>
      <w:r w:rsidRPr="15260A35" w:rsidR="0033350F">
        <w:rPr>
          <w:rFonts w:ascii="Times New Roman" w:hAnsi="Times New Roman" w:cs="Times New Roman"/>
          <w:sz w:val="24"/>
          <w:szCs w:val="24"/>
        </w:rPr>
        <w:t>peatub</w:t>
      </w:r>
      <w:r w:rsidRPr="15260A35" w:rsidR="00553607">
        <w:rPr>
          <w:rFonts w:ascii="Times New Roman" w:hAnsi="Times New Roman" w:cs="Times New Roman"/>
          <w:sz w:val="24"/>
          <w:szCs w:val="24"/>
        </w:rPr>
        <w:t xml:space="preserve"> ajaks</w:t>
      </w:r>
      <w:r w:rsidRPr="15260A35" w:rsidR="001A0557">
        <w:rPr>
          <w:rFonts w:ascii="Times New Roman" w:hAnsi="Times New Roman" w:cs="Times New Roman"/>
          <w:sz w:val="24"/>
          <w:szCs w:val="24"/>
        </w:rPr>
        <w:t xml:space="preserve">, </w:t>
      </w:r>
      <w:del w:author="Inge Mehide - JUSTDIGI" w:date="2025-07-30T13:33:00Z" w:id="506927541">
        <w:r w:rsidRPr="15260A35" w:rsidDel="00553607">
          <w:rPr>
            <w:rFonts w:ascii="Times New Roman" w:hAnsi="Times New Roman" w:cs="Times New Roman"/>
            <w:sz w:val="24"/>
            <w:szCs w:val="24"/>
          </w:rPr>
          <w:delText>millal</w:delText>
        </w:r>
      </w:del>
      <w:commentRangeEnd w:id="37"/>
      <w:r>
        <w:rPr>
          <w:rStyle w:val="CommentReference"/>
        </w:rPr>
        <w:commentReference w:id="37"/>
      </w:r>
      <w:ins w:author="Inge Mehide - JUSTDIGI" w:date="2025-07-30T13:33:00Z" w:id="883189719">
        <w:r w:rsidRPr="15260A35" w:rsidR="003B36E3">
          <w:rPr>
            <w:rFonts w:ascii="Times New Roman" w:hAnsi="Times New Roman" w:cs="Times New Roman"/>
            <w:sz w:val="24"/>
            <w:szCs w:val="24"/>
          </w:rPr>
          <w:t>kui</w:t>
        </w:r>
      </w:ins>
      <w:r w:rsidRPr="15260A35" w:rsidR="001A0557">
        <w:rPr>
          <w:rFonts w:ascii="Times New Roman" w:hAnsi="Times New Roman" w:cs="Times New Roman"/>
          <w:sz w:val="24"/>
          <w:szCs w:val="24"/>
        </w:rPr>
        <w:t>:</w:t>
      </w:r>
    </w:p>
    <w:p w:rsidRPr="004A1C6F" w:rsidR="001A0557" w:rsidP="001E4AD1" w:rsidRDefault="00C83FE7" w14:paraId="7398ACC4" w14:textId="56933584">
      <w:pPr>
        <w:spacing w:after="0" w:line="240" w:lineRule="auto"/>
        <w:jc w:val="both"/>
        <w:rPr>
          <w:rFonts w:ascii="Times New Roman" w:hAnsi="Times New Roman" w:cs="Times New Roman"/>
          <w:bCs/>
          <w:sz w:val="24"/>
          <w:szCs w:val="24"/>
        </w:rPr>
      </w:pPr>
      <w:bookmarkStart w:name="_Hlk174432937" w:id="40"/>
      <w:r w:rsidRPr="004A1C6F">
        <w:rPr>
          <w:rFonts w:ascii="Times New Roman" w:hAnsi="Times New Roman" w:cs="Times New Roman"/>
          <w:bCs/>
          <w:sz w:val="24"/>
          <w:szCs w:val="24"/>
        </w:rPr>
        <w:t>1)</w:t>
      </w:r>
      <w:r w:rsidR="00176A99">
        <w:rPr>
          <w:rFonts w:ascii="Times New Roman" w:hAnsi="Times New Roman" w:cs="Times New Roman"/>
          <w:bCs/>
          <w:sz w:val="24"/>
          <w:szCs w:val="24"/>
        </w:rPr>
        <w:t> </w:t>
      </w:r>
      <w:r w:rsidRPr="004A1C6F" w:rsidR="001A0557">
        <w:rPr>
          <w:rFonts w:ascii="Times New Roman" w:hAnsi="Times New Roman" w:cs="Times New Roman"/>
          <w:bCs/>
          <w:sz w:val="24"/>
          <w:szCs w:val="24"/>
        </w:rPr>
        <w:t>teise liikmesriigi üht</w:t>
      </w:r>
      <w:r w:rsidR="00553607">
        <w:rPr>
          <w:rFonts w:ascii="Times New Roman" w:hAnsi="Times New Roman" w:cs="Times New Roman"/>
          <w:bCs/>
          <w:sz w:val="24"/>
          <w:szCs w:val="24"/>
        </w:rPr>
        <w:t>n</w:t>
      </w:r>
      <w:r w:rsidRPr="004A1C6F" w:rsidR="001A0557">
        <w:rPr>
          <w:rFonts w:ascii="Times New Roman" w:hAnsi="Times New Roman" w:cs="Times New Roman"/>
          <w:bCs/>
          <w:sz w:val="24"/>
          <w:szCs w:val="24"/>
        </w:rPr>
        <w:t>e kontaktpunkt või õiguskaitseasutus</w:t>
      </w:r>
      <w:r w:rsidDel="0010650C" w:rsidR="000A4AF3">
        <w:rPr>
          <w:rFonts w:ascii="Times New Roman" w:hAnsi="Times New Roman" w:cs="Times New Roman"/>
          <w:bCs/>
          <w:sz w:val="24"/>
          <w:szCs w:val="24"/>
        </w:rPr>
        <w:t xml:space="preserve"> </w:t>
      </w:r>
      <w:r w:rsidR="00A720A0">
        <w:rPr>
          <w:rFonts w:ascii="Times New Roman" w:hAnsi="Times New Roman" w:cs="Times New Roman"/>
          <w:bCs/>
          <w:sz w:val="24"/>
          <w:szCs w:val="24"/>
        </w:rPr>
        <w:t>kõrvalda</w:t>
      </w:r>
      <w:r w:rsidR="00553607">
        <w:rPr>
          <w:rFonts w:ascii="Times New Roman" w:hAnsi="Times New Roman" w:cs="Times New Roman"/>
          <w:bCs/>
          <w:sz w:val="24"/>
          <w:szCs w:val="24"/>
        </w:rPr>
        <w:t>b</w:t>
      </w:r>
      <w:r w:rsidR="00A720A0">
        <w:rPr>
          <w:rFonts w:ascii="Times New Roman" w:hAnsi="Times New Roman" w:cs="Times New Roman"/>
          <w:bCs/>
          <w:sz w:val="24"/>
          <w:szCs w:val="24"/>
        </w:rPr>
        <w:t xml:space="preserve"> </w:t>
      </w:r>
      <w:r w:rsidR="00D93FBF">
        <w:rPr>
          <w:rFonts w:ascii="Times New Roman" w:hAnsi="Times New Roman" w:cs="Times New Roman"/>
          <w:bCs/>
          <w:sz w:val="24"/>
          <w:szCs w:val="24"/>
        </w:rPr>
        <w:t xml:space="preserve">oma </w:t>
      </w:r>
      <w:r w:rsidR="0010650C">
        <w:rPr>
          <w:rFonts w:ascii="Times New Roman" w:hAnsi="Times New Roman" w:cs="Times New Roman"/>
          <w:bCs/>
          <w:sz w:val="24"/>
          <w:szCs w:val="24"/>
        </w:rPr>
        <w:t>teabe</w:t>
      </w:r>
      <w:r w:rsidR="00A720A0">
        <w:rPr>
          <w:rFonts w:ascii="Times New Roman" w:hAnsi="Times New Roman" w:cs="Times New Roman"/>
          <w:bCs/>
          <w:sz w:val="24"/>
          <w:szCs w:val="24"/>
        </w:rPr>
        <w:t xml:space="preserve">taotluse </w:t>
      </w:r>
      <w:r w:rsidRPr="004A1C6F" w:rsidR="001A0557">
        <w:rPr>
          <w:rFonts w:ascii="Times New Roman" w:hAnsi="Times New Roman" w:cs="Times New Roman"/>
          <w:bCs/>
          <w:sz w:val="24"/>
          <w:szCs w:val="24"/>
        </w:rPr>
        <w:t>puudus</w:t>
      </w:r>
      <w:ins w:author="Inge Mehide - JUSTDIGI" w:date="2025-07-30T13:34:00Z" w16du:dateUtc="2025-07-30T10:34:00Z" w:id="41">
        <w:r w:rsidR="00125D75">
          <w:rPr>
            <w:rFonts w:ascii="Times New Roman" w:hAnsi="Times New Roman" w:cs="Times New Roman"/>
            <w:bCs/>
            <w:sz w:val="24"/>
            <w:szCs w:val="24"/>
          </w:rPr>
          <w:t>i</w:t>
        </w:r>
      </w:ins>
      <w:del w:author="Inge Mehide - JUSTDIGI" w:date="2025-07-30T13:34:00Z" w16du:dateUtc="2025-07-30T10:34:00Z" w:id="42">
        <w:r w:rsidRPr="004A1C6F" w:rsidDel="00125D75" w:rsidR="001A0557">
          <w:rPr>
            <w:rFonts w:ascii="Times New Roman" w:hAnsi="Times New Roman" w:cs="Times New Roman"/>
            <w:bCs/>
            <w:sz w:val="24"/>
            <w:szCs w:val="24"/>
          </w:rPr>
          <w:delText>e</w:delText>
        </w:r>
        <w:r w:rsidDel="00125D75" w:rsidR="00F3317E">
          <w:rPr>
            <w:rFonts w:ascii="Times New Roman" w:hAnsi="Times New Roman" w:cs="Times New Roman"/>
            <w:bCs/>
            <w:sz w:val="24"/>
            <w:szCs w:val="24"/>
          </w:rPr>
          <w:delText>d</w:delText>
        </w:r>
      </w:del>
      <w:r w:rsidR="00A720A0">
        <w:rPr>
          <w:rFonts w:ascii="Times New Roman" w:hAnsi="Times New Roman" w:cs="Times New Roman"/>
          <w:bCs/>
          <w:sz w:val="24"/>
          <w:szCs w:val="24"/>
        </w:rPr>
        <w:t>, mi</w:t>
      </w:r>
      <w:r w:rsidR="00E81A6B">
        <w:rPr>
          <w:rFonts w:ascii="Times New Roman" w:hAnsi="Times New Roman" w:cs="Times New Roman"/>
          <w:bCs/>
          <w:sz w:val="24"/>
          <w:szCs w:val="24"/>
        </w:rPr>
        <w:t>lle kõrvaldamata jätmise korral</w:t>
      </w:r>
      <w:r w:rsidRPr="004A1C6F" w:rsidR="00EF6560">
        <w:rPr>
          <w:rFonts w:ascii="Times New Roman" w:hAnsi="Times New Roman" w:cs="Times New Roman"/>
          <w:bCs/>
          <w:sz w:val="24"/>
          <w:szCs w:val="24"/>
        </w:rPr>
        <w:t xml:space="preserve"> </w:t>
      </w:r>
      <w:r w:rsidR="00301575">
        <w:rPr>
          <w:rFonts w:ascii="Times New Roman" w:hAnsi="Times New Roman" w:cs="Times New Roman"/>
          <w:bCs/>
          <w:sz w:val="24"/>
          <w:szCs w:val="24"/>
        </w:rPr>
        <w:t>keeldu</w:t>
      </w:r>
      <w:r w:rsidR="00E81A6B">
        <w:rPr>
          <w:rFonts w:ascii="Times New Roman" w:hAnsi="Times New Roman" w:cs="Times New Roman"/>
          <w:bCs/>
          <w:sz w:val="24"/>
          <w:szCs w:val="24"/>
        </w:rPr>
        <w:t>taks</w:t>
      </w:r>
      <w:r w:rsidR="0010650C">
        <w:rPr>
          <w:rFonts w:ascii="Times New Roman" w:hAnsi="Times New Roman" w:cs="Times New Roman"/>
          <w:bCs/>
          <w:sz w:val="24"/>
          <w:szCs w:val="24"/>
        </w:rPr>
        <w:t xml:space="preserve"> </w:t>
      </w:r>
      <w:r w:rsidRPr="0010650C" w:rsidR="0010650C">
        <w:rPr>
          <w:rFonts w:ascii="Times New Roman" w:hAnsi="Times New Roman" w:cs="Times New Roman"/>
          <w:bCs/>
          <w:sz w:val="24"/>
          <w:szCs w:val="24"/>
        </w:rPr>
        <w:t>käesoleva seadustiku §</w:t>
      </w:r>
      <w:r w:rsidR="0010650C">
        <w:rPr>
          <w:rFonts w:ascii="Times New Roman" w:hAnsi="Times New Roman" w:cs="Times New Roman"/>
          <w:bCs/>
          <w:sz w:val="24"/>
          <w:szCs w:val="24"/>
        </w:rPr>
        <w:t> </w:t>
      </w:r>
      <w:r w:rsidRPr="0010650C" w:rsidR="0010650C">
        <w:rPr>
          <w:rFonts w:ascii="Times New Roman" w:hAnsi="Times New Roman" w:cs="Times New Roman"/>
          <w:bCs/>
          <w:sz w:val="24"/>
          <w:szCs w:val="24"/>
        </w:rPr>
        <w:t>508</w:t>
      </w:r>
      <w:r w:rsidRPr="00553607" w:rsidR="0010650C">
        <w:rPr>
          <w:rFonts w:ascii="Times New Roman" w:hAnsi="Times New Roman" w:cs="Times New Roman"/>
          <w:sz w:val="24"/>
          <w:szCs w:val="24"/>
          <w:vertAlign w:val="superscript"/>
        </w:rPr>
        <w:t>91</w:t>
      </w:r>
      <w:r w:rsidRPr="0010650C" w:rsidR="0010650C">
        <w:rPr>
          <w:rFonts w:ascii="Times New Roman" w:hAnsi="Times New Roman" w:cs="Times New Roman"/>
          <w:bCs/>
          <w:sz w:val="24"/>
          <w:szCs w:val="24"/>
        </w:rPr>
        <w:t xml:space="preserve"> lõike 1 </w:t>
      </w:r>
      <w:r w:rsidR="0078060C">
        <w:rPr>
          <w:rFonts w:ascii="Times New Roman" w:hAnsi="Times New Roman" w:cs="Times New Roman"/>
          <w:bCs/>
          <w:sz w:val="24"/>
          <w:szCs w:val="24"/>
        </w:rPr>
        <w:t>punkti 5 alusel</w:t>
      </w:r>
      <w:r w:rsidRPr="0010650C" w:rsidR="0010650C">
        <w:rPr>
          <w:rFonts w:ascii="Times New Roman" w:hAnsi="Times New Roman" w:cs="Times New Roman"/>
          <w:bCs/>
          <w:sz w:val="24"/>
          <w:szCs w:val="24"/>
        </w:rPr>
        <w:t xml:space="preserve"> </w:t>
      </w:r>
      <w:r w:rsidR="0010650C">
        <w:rPr>
          <w:rFonts w:ascii="Times New Roman" w:hAnsi="Times New Roman" w:cs="Times New Roman"/>
          <w:bCs/>
          <w:sz w:val="24"/>
          <w:szCs w:val="24"/>
        </w:rPr>
        <w:t>teabeedast</w:t>
      </w:r>
      <w:r w:rsidR="00A55190">
        <w:rPr>
          <w:rFonts w:ascii="Times New Roman" w:hAnsi="Times New Roman" w:cs="Times New Roman"/>
          <w:bCs/>
          <w:sz w:val="24"/>
          <w:szCs w:val="24"/>
        </w:rPr>
        <w:t>u</w:t>
      </w:r>
      <w:r w:rsidR="0010650C">
        <w:rPr>
          <w:rFonts w:ascii="Times New Roman" w:hAnsi="Times New Roman" w:cs="Times New Roman"/>
          <w:bCs/>
          <w:sz w:val="24"/>
          <w:szCs w:val="24"/>
        </w:rPr>
        <w:t>sest</w:t>
      </w:r>
      <w:r w:rsidRPr="004A1C6F" w:rsidR="001A0557">
        <w:rPr>
          <w:rFonts w:ascii="Times New Roman" w:hAnsi="Times New Roman" w:cs="Times New Roman"/>
          <w:bCs/>
          <w:sz w:val="24"/>
          <w:szCs w:val="24"/>
        </w:rPr>
        <w:t>;</w:t>
      </w:r>
    </w:p>
    <w:p w:rsidR="001A0557" w:rsidP="00DD92AC" w:rsidRDefault="0047793C" w14:paraId="4328DDA7" w14:textId="40F1DF9D">
      <w:pPr>
        <w:spacing w:after="0" w:line="240" w:lineRule="auto"/>
        <w:jc w:val="both"/>
        <w:rPr>
          <w:rFonts w:ascii="Times New Roman" w:hAnsi="Times New Roman" w:cs="Times New Roman"/>
          <w:sz w:val="24"/>
          <w:szCs w:val="24"/>
        </w:rPr>
      </w:pPr>
      <w:commentRangeStart w:id="2122113665"/>
      <w:r w:rsidRPr="00DD92AC" w:rsidR="0047793C">
        <w:rPr>
          <w:rFonts w:ascii="Times New Roman" w:hAnsi="Times New Roman" w:cs="Times New Roman"/>
          <w:sz w:val="24"/>
          <w:szCs w:val="24"/>
        </w:rPr>
        <w:t>2</w:t>
      </w:r>
      <w:r w:rsidRPr="00DD92AC" w:rsidR="00D60574">
        <w:rPr>
          <w:rFonts w:ascii="Times New Roman" w:hAnsi="Times New Roman" w:cs="Times New Roman"/>
          <w:sz w:val="24"/>
          <w:szCs w:val="24"/>
        </w:rPr>
        <w:t>)</w:t>
      </w:r>
      <w:r w:rsidRPr="00DD92AC" w:rsidR="00176A99">
        <w:rPr>
          <w:rFonts w:ascii="Times New Roman" w:hAnsi="Times New Roman" w:cs="Times New Roman"/>
          <w:sz w:val="24"/>
          <w:szCs w:val="24"/>
        </w:rPr>
        <w:t> </w:t>
      </w:r>
      <w:r w:rsidRPr="00DD92AC" w:rsidR="00D60574">
        <w:rPr>
          <w:rFonts w:ascii="Times New Roman" w:hAnsi="Times New Roman" w:cs="Times New Roman"/>
          <w:sz w:val="24"/>
          <w:szCs w:val="24"/>
        </w:rPr>
        <w:t>teise liikmesriigi üht</w:t>
      </w:r>
      <w:r w:rsidRPr="00DD92AC" w:rsidR="00553607">
        <w:rPr>
          <w:rFonts w:ascii="Times New Roman" w:hAnsi="Times New Roman" w:cs="Times New Roman"/>
          <w:sz w:val="24"/>
          <w:szCs w:val="24"/>
        </w:rPr>
        <w:t>n</w:t>
      </w:r>
      <w:r w:rsidRPr="00DD92AC" w:rsidR="00D60574">
        <w:rPr>
          <w:rFonts w:ascii="Times New Roman" w:hAnsi="Times New Roman" w:cs="Times New Roman"/>
          <w:sz w:val="24"/>
          <w:szCs w:val="24"/>
        </w:rPr>
        <w:t>e kontaktpunkt või õiguskaitseasutus an</w:t>
      </w:r>
      <w:r w:rsidRPr="00DD92AC" w:rsidR="00553607">
        <w:rPr>
          <w:rFonts w:ascii="Times New Roman" w:hAnsi="Times New Roman" w:cs="Times New Roman"/>
          <w:sz w:val="24"/>
          <w:szCs w:val="24"/>
        </w:rPr>
        <w:t>n</w:t>
      </w:r>
      <w:r w:rsidRPr="00DD92AC" w:rsidR="00D60574">
        <w:rPr>
          <w:rFonts w:ascii="Times New Roman" w:hAnsi="Times New Roman" w:cs="Times New Roman"/>
          <w:sz w:val="24"/>
          <w:szCs w:val="24"/>
        </w:rPr>
        <w:t>a</w:t>
      </w:r>
      <w:r w:rsidRPr="00DD92AC" w:rsidR="00553607">
        <w:rPr>
          <w:rFonts w:ascii="Times New Roman" w:hAnsi="Times New Roman" w:cs="Times New Roman"/>
          <w:sz w:val="24"/>
          <w:szCs w:val="24"/>
        </w:rPr>
        <w:t>b</w:t>
      </w:r>
      <w:r w:rsidRPr="00DD92AC" w:rsidR="00774C87">
        <w:rPr>
          <w:rFonts w:ascii="Times New Roman" w:hAnsi="Times New Roman" w:cs="Times New Roman"/>
          <w:sz w:val="24"/>
          <w:szCs w:val="24"/>
        </w:rPr>
        <w:t xml:space="preserve"> </w:t>
      </w:r>
      <w:r w:rsidRPr="00DD92AC" w:rsidR="00D93FBF">
        <w:rPr>
          <w:rFonts w:ascii="Times New Roman" w:hAnsi="Times New Roman" w:cs="Times New Roman"/>
          <w:sz w:val="24"/>
          <w:szCs w:val="24"/>
        </w:rPr>
        <w:t xml:space="preserve">oma </w:t>
      </w:r>
      <w:r w:rsidRPr="00DD92AC" w:rsidR="00774C87">
        <w:rPr>
          <w:rFonts w:ascii="Times New Roman" w:hAnsi="Times New Roman" w:cs="Times New Roman"/>
          <w:sz w:val="24"/>
          <w:szCs w:val="24"/>
        </w:rPr>
        <w:t>teabetaotluse kohta</w:t>
      </w:r>
      <w:r w:rsidRPr="00DD92AC" w:rsidR="00D60574">
        <w:rPr>
          <w:rFonts w:ascii="Times New Roman" w:hAnsi="Times New Roman" w:cs="Times New Roman"/>
          <w:sz w:val="24"/>
          <w:szCs w:val="24"/>
        </w:rPr>
        <w:t xml:space="preserve"> </w:t>
      </w:r>
      <w:r w:rsidRPr="00DD92AC" w:rsidR="00D60574">
        <w:rPr>
          <w:rFonts w:ascii="Times New Roman" w:hAnsi="Times New Roman" w:cs="Times New Roman"/>
          <w:sz w:val="24"/>
          <w:szCs w:val="24"/>
        </w:rPr>
        <w:t>selgitusi või täpsustusi</w:t>
      </w:r>
      <w:r w:rsidRPr="00DD92AC" w:rsidR="0047793C">
        <w:rPr>
          <w:rFonts w:ascii="Times New Roman" w:hAnsi="Times New Roman" w:cs="Times New Roman"/>
          <w:sz w:val="24"/>
          <w:szCs w:val="24"/>
        </w:rPr>
        <w:t>;</w:t>
      </w:r>
      <w:commentRangeEnd w:id="2122113665"/>
      <w:r>
        <w:rPr>
          <w:rStyle w:val="CommentReference"/>
        </w:rPr>
        <w:commentReference w:id="2122113665"/>
      </w:r>
    </w:p>
    <w:bookmarkEnd w:id="40"/>
    <w:p w:rsidR="0047793C" w:rsidP="15260A35" w:rsidRDefault="0047793C" w14:paraId="5947955A" w14:textId="7FD5F957" w14:noSpellErr="1">
      <w:pPr>
        <w:spacing w:after="0" w:line="240" w:lineRule="auto"/>
        <w:jc w:val="both"/>
        <w:rPr>
          <w:rFonts w:ascii="Times New Roman" w:hAnsi="Times New Roman" w:cs="Times New Roman"/>
          <w:sz w:val="24"/>
          <w:szCs w:val="24"/>
        </w:rPr>
      </w:pPr>
      <w:r w:rsidRPr="59A076E7" w:rsidR="0047793C">
        <w:rPr>
          <w:rFonts w:ascii="Times New Roman" w:hAnsi="Times New Roman" w:cs="Times New Roman"/>
          <w:sz w:val="24"/>
          <w:szCs w:val="24"/>
        </w:rPr>
        <w:t>3</w:t>
      </w:r>
      <w:r w:rsidRPr="59A076E7" w:rsidR="0047793C">
        <w:rPr>
          <w:rFonts w:ascii="Times New Roman" w:hAnsi="Times New Roman" w:cs="Times New Roman"/>
          <w:sz w:val="24"/>
          <w:szCs w:val="24"/>
        </w:rPr>
        <w:t>)</w:t>
      </w:r>
      <w:r w:rsidRPr="59A076E7" w:rsidR="0047793C">
        <w:rPr>
          <w:rFonts w:ascii="Times New Roman" w:hAnsi="Times New Roman" w:cs="Times New Roman"/>
          <w:sz w:val="24"/>
          <w:szCs w:val="24"/>
        </w:rPr>
        <w:t> </w:t>
      </w:r>
      <w:r w:rsidRPr="59A076E7" w:rsidR="00553607">
        <w:rPr>
          <w:rFonts w:ascii="Times New Roman" w:hAnsi="Times New Roman" w:cs="Times New Roman"/>
          <w:sz w:val="24"/>
          <w:szCs w:val="24"/>
        </w:rPr>
        <w:t>prokuratuur või kohus lahendab</w:t>
      </w:r>
      <w:r w:rsidRPr="59A076E7" w:rsidR="0047793C">
        <w:rPr>
          <w:rFonts w:ascii="Times New Roman" w:hAnsi="Times New Roman" w:cs="Times New Roman"/>
          <w:sz w:val="24"/>
          <w:szCs w:val="24"/>
        </w:rPr>
        <w:t xml:space="preserve"> teabevahetus</w:t>
      </w:r>
      <w:r w:rsidRPr="59A076E7" w:rsidR="0047793C">
        <w:rPr>
          <w:rFonts w:ascii="Times New Roman" w:hAnsi="Times New Roman" w:cs="Times New Roman"/>
          <w:sz w:val="24"/>
          <w:szCs w:val="24"/>
        </w:rPr>
        <w:t>l</w:t>
      </w:r>
      <w:r w:rsidRPr="59A076E7" w:rsidR="00553607">
        <w:rPr>
          <w:rFonts w:ascii="Times New Roman" w:hAnsi="Times New Roman" w:cs="Times New Roman"/>
          <w:sz w:val="24"/>
          <w:szCs w:val="24"/>
        </w:rPr>
        <w:t>o</w:t>
      </w:r>
      <w:r w:rsidRPr="59A076E7" w:rsidR="0047793C">
        <w:rPr>
          <w:rFonts w:ascii="Times New Roman" w:hAnsi="Times New Roman" w:cs="Times New Roman"/>
          <w:sz w:val="24"/>
          <w:szCs w:val="24"/>
        </w:rPr>
        <w:t>a</w:t>
      </w:r>
      <w:r w:rsidRPr="59A076E7" w:rsidR="00553607">
        <w:rPr>
          <w:rFonts w:ascii="Times New Roman" w:hAnsi="Times New Roman" w:cs="Times New Roman"/>
          <w:sz w:val="24"/>
          <w:szCs w:val="24"/>
        </w:rPr>
        <w:t xml:space="preserve"> taotlust</w:t>
      </w:r>
      <w:r w:rsidRPr="59A076E7" w:rsidR="0047793C">
        <w:rPr>
          <w:rFonts w:ascii="Times New Roman" w:hAnsi="Times New Roman" w:cs="Times New Roman"/>
          <w:sz w:val="24"/>
          <w:szCs w:val="24"/>
        </w:rPr>
        <w:t>.</w:t>
      </w:r>
    </w:p>
    <w:p w:rsidRPr="004A1C6F" w:rsidR="001A0557" w:rsidP="001E4AD1" w:rsidRDefault="001A0557" w14:paraId="11CC32A7" w14:textId="77777777">
      <w:pPr>
        <w:spacing w:after="0" w:line="240" w:lineRule="auto"/>
        <w:jc w:val="both"/>
        <w:rPr>
          <w:rFonts w:ascii="Times New Roman" w:hAnsi="Times New Roman" w:cs="Times New Roman"/>
          <w:bCs/>
          <w:sz w:val="24"/>
          <w:szCs w:val="24"/>
        </w:rPr>
      </w:pPr>
    </w:p>
    <w:p w:rsidR="001A0557" w:rsidP="15260A35" w:rsidRDefault="001A0557" w14:paraId="61BFE21E" w14:textId="5D7D62B9" w14:noSpellErr="1">
      <w:pPr>
        <w:spacing w:after="0" w:line="240" w:lineRule="auto"/>
        <w:jc w:val="both"/>
        <w:rPr>
          <w:rFonts w:ascii="Times New Roman" w:hAnsi="Times New Roman" w:cs="Times New Roman"/>
          <w:sz w:val="24"/>
          <w:szCs w:val="24"/>
        </w:rPr>
      </w:pPr>
      <w:commentRangeStart w:id="1925987533"/>
      <w:r w:rsidRPr="15260A35" w:rsidR="001A0557">
        <w:rPr>
          <w:rFonts w:ascii="Times New Roman" w:hAnsi="Times New Roman" w:cs="Times New Roman"/>
          <w:sz w:val="24"/>
          <w:szCs w:val="24"/>
        </w:rPr>
        <w:t>(5)</w:t>
      </w:r>
      <w:r w:rsidRPr="15260A35" w:rsidR="00176A99">
        <w:rPr>
          <w:rFonts w:ascii="Times New Roman" w:hAnsi="Times New Roman" w:cs="Times New Roman"/>
          <w:sz w:val="24"/>
          <w:szCs w:val="24"/>
        </w:rPr>
        <w:t> </w:t>
      </w:r>
      <w:bookmarkStart w:name="_Hlk195531294" w:id="43"/>
      <w:commentRangeEnd w:id="1925987533"/>
      <w:r>
        <w:rPr>
          <w:rStyle w:val="CommentReference"/>
        </w:rPr>
        <w:commentReference w:id="1925987533"/>
      </w:r>
      <w:r w:rsidRPr="15260A35" w:rsidR="001A0557">
        <w:rPr>
          <w:rFonts w:ascii="Times New Roman" w:hAnsi="Times New Roman" w:cs="Times New Roman"/>
          <w:sz w:val="24"/>
          <w:szCs w:val="24"/>
        </w:rPr>
        <w:t xml:space="preserve">Kui käesoleva paragrahvi </w:t>
      </w:r>
      <w:r w:rsidRPr="15260A35" w:rsidR="00054B3F">
        <w:rPr>
          <w:rFonts w:ascii="Times New Roman" w:hAnsi="Times New Roman" w:cs="Times New Roman"/>
          <w:sz w:val="24"/>
          <w:szCs w:val="24"/>
        </w:rPr>
        <w:t>lõikes 1 või 2 sätestatud tähta</w:t>
      </w:r>
      <w:r w:rsidRPr="15260A35" w:rsidR="004977FB">
        <w:rPr>
          <w:rFonts w:ascii="Times New Roman" w:hAnsi="Times New Roman" w:cs="Times New Roman"/>
          <w:sz w:val="24"/>
          <w:szCs w:val="24"/>
        </w:rPr>
        <w:t>ja kulgemine</w:t>
      </w:r>
      <w:r w:rsidRPr="15260A35" w:rsidR="00054B3F">
        <w:rPr>
          <w:rFonts w:ascii="Times New Roman" w:hAnsi="Times New Roman" w:cs="Times New Roman"/>
          <w:sz w:val="24"/>
          <w:szCs w:val="24"/>
        </w:rPr>
        <w:t xml:space="preserve"> peatub</w:t>
      </w:r>
      <w:r w:rsidRPr="15260A35" w:rsidR="001A0557">
        <w:rPr>
          <w:rFonts w:ascii="Times New Roman" w:hAnsi="Times New Roman" w:cs="Times New Roman"/>
          <w:sz w:val="24"/>
          <w:szCs w:val="24"/>
        </w:rPr>
        <w:t>, teavita</w:t>
      </w:r>
      <w:r w:rsidRPr="15260A35" w:rsidR="0030448F">
        <w:rPr>
          <w:rFonts w:ascii="Times New Roman" w:hAnsi="Times New Roman" w:cs="Times New Roman"/>
          <w:sz w:val="24"/>
          <w:szCs w:val="24"/>
        </w:rPr>
        <w:t>takse</w:t>
      </w:r>
      <w:r w:rsidRPr="15260A35" w:rsidR="001A0557">
        <w:rPr>
          <w:rFonts w:ascii="Times New Roman" w:hAnsi="Times New Roman" w:cs="Times New Roman"/>
          <w:sz w:val="24"/>
          <w:szCs w:val="24"/>
        </w:rPr>
        <w:t xml:space="preserve"> teise liikmesriigi ühtset kontaktpunkti või õiguskaitseasutust viivituse eeldatavast kestusest ja põhjusest.</w:t>
      </w:r>
      <w:bookmarkEnd w:id="43"/>
    </w:p>
    <w:p w:rsidR="00F462A2" w:rsidP="00F462A2" w:rsidRDefault="00F462A2" w14:paraId="3F51CFF2" w14:textId="77777777">
      <w:pPr>
        <w:spacing w:after="0" w:line="240" w:lineRule="auto"/>
        <w:jc w:val="both"/>
        <w:rPr>
          <w:rFonts w:ascii="Times New Roman" w:hAnsi="Times New Roman" w:cs="Times New Roman"/>
          <w:bCs/>
          <w:sz w:val="24"/>
          <w:szCs w:val="24"/>
        </w:rPr>
      </w:pPr>
    </w:p>
    <w:p w:rsidRPr="00AE4828" w:rsidR="00F462A2" w:rsidP="00F462A2" w:rsidRDefault="00F462A2" w14:paraId="40A3570C" w14:textId="52DE8814">
      <w:pPr>
        <w:spacing w:after="0" w:line="240" w:lineRule="auto"/>
        <w:jc w:val="both"/>
        <w:rPr>
          <w:rFonts w:ascii="Times New Roman" w:hAnsi="Times New Roman" w:cs="Times New Roman"/>
          <w:b/>
          <w:sz w:val="24"/>
          <w:szCs w:val="24"/>
        </w:rPr>
      </w:pPr>
      <w:r w:rsidRPr="00AE4828">
        <w:rPr>
          <w:rFonts w:ascii="Times New Roman" w:hAnsi="Times New Roman" w:cs="Times New Roman"/>
          <w:b/>
          <w:sz w:val="24"/>
          <w:szCs w:val="24"/>
        </w:rPr>
        <w:t>§ 508</w:t>
      </w:r>
      <w:r w:rsidRPr="00AE4828">
        <w:rPr>
          <w:rFonts w:ascii="Times New Roman" w:hAnsi="Times New Roman" w:cs="Times New Roman"/>
          <w:b/>
          <w:sz w:val="24"/>
          <w:szCs w:val="24"/>
          <w:vertAlign w:val="superscript"/>
        </w:rPr>
        <w:t>9</w:t>
      </w:r>
      <w:r>
        <w:rPr>
          <w:rFonts w:ascii="Times New Roman" w:hAnsi="Times New Roman" w:cs="Times New Roman"/>
          <w:b/>
          <w:sz w:val="24"/>
          <w:szCs w:val="24"/>
          <w:vertAlign w:val="superscript"/>
        </w:rPr>
        <w:t>3</w:t>
      </w:r>
      <w:r w:rsidRPr="00AE4828">
        <w:rPr>
          <w:rFonts w:ascii="Times New Roman" w:hAnsi="Times New Roman" w:cs="Times New Roman"/>
          <w:b/>
          <w:sz w:val="24"/>
          <w:szCs w:val="24"/>
        </w:rPr>
        <w:t>. Teabetaotluse vastuse koopia edastamine</w:t>
      </w:r>
    </w:p>
    <w:p w:rsidRPr="004A1C6F" w:rsidR="00F462A2" w:rsidP="00F462A2" w:rsidRDefault="00F462A2" w14:paraId="554F42EC" w14:textId="77777777">
      <w:pPr>
        <w:spacing w:after="0" w:line="240" w:lineRule="auto"/>
        <w:jc w:val="both"/>
        <w:rPr>
          <w:rFonts w:ascii="Times New Roman" w:hAnsi="Times New Roman" w:cs="Times New Roman"/>
          <w:bCs/>
          <w:sz w:val="24"/>
          <w:szCs w:val="24"/>
        </w:rPr>
      </w:pPr>
    </w:p>
    <w:p w:rsidR="00F462A2" w:rsidP="15260A35" w:rsidRDefault="00F462A2" w14:paraId="5CC73039" w14:textId="371D564A" w14:noSpellErr="1">
      <w:pPr>
        <w:spacing w:after="0" w:line="240" w:lineRule="auto"/>
        <w:jc w:val="both"/>
        <w:rPr>
          <w:rFonts w:ascii="Times New Roman" w:hAnsi="Times New Roman" w:cs="Times New Roman"/>
          <w:sz w:val="24"/>
          <w:szCs w:val="24"/>
        </w:rPr>
      </w:pPr>
      <w:r w:rsidRPr="0C31421B" w:rsidR="00F462A2">
        <w:rPr>
          <w:rFonts w:ascii="Times New Roman" w:hAnsi="Times New Roman" w:cs="Times New Roman"/>
          <w:sz w:val="24"/>
          <w:szCs w:val="24"/>
        </w:rPr>
        <w:t>(</w:t>
      </w:r>
      <w:r w:rsidRPr="0C31421B" w:rsidR="00F462A2">
        <w:rPr>
          <w:rFonts w:ascii="Times New Roman" w:hAnsi="Times New Roman" w:cs="Times New Roman"/>
          <w:sz w:val="24"/>
          <w:szCs w:val="24"/>
        </w:rPr>
        <w:t>1</w:t>
      </w:r>
      <w:r w:rsidRPr="0C31421B" w:rsidR="00F462A2">
        <w:rPr>
          <w:rFonts w:ascii="Times New Roman" w:hAnsi="Times New Roman" w:cs="Times New Roman"/>
          <w:sz w:val="24"/>
          <w:szCs w:val="24"/>
        </w:rPr>
        <w:t>)</w:t>
      </w:r>
      <w:r w:rsidRPr="0C31421B" w:rsidR="00F462A2">
        <w:rPr>
          <w:rFonts w:ascii="Times New Roman" w:hAnsi="Times New Roman" w:cs="Times New Roman"/>
          <w:sz w:val="24"/>
          <w:szCs w:val="24"/>
        </w:rPr>
        <w:t> </w:t>
      </w:r>
      <w:r w:rsidRPr="0C31421B" w:rsidR="00F462A2">
        <w:rPr>
          <w:rFonts w:ascii="Times New Roman" w:hAnsi="Times New Roman" w:cs="Times New Roman"/>
          <w:sz w:val="24"/>
          <w:szCs w:val="24"/>
        </w:rPr>
        <w:t xml:space="preserve">Kui </w:t>
      </w:r>
      <w:r w:rsidRPr="0C31421B" w:rsidR="00F462A2">
        <w:rPr>
          <w:rFonts w:ascii="Times New Roman" w:hAnsi="Times New Roman" w:cs="Times New Roman"/>
          <w:sz w:val="24"/>
          <w:szCs w:val="24"/>
        </w:rPr>
        <w:t>teabetaotluse vastus edastatakse</w:t>
      </w:r>
      <w:r w:rsidRPr="0C31421B" w:rsidR="00F462A2">
        <w:rPr>
          <w:rFonts w:ascii="Times New Roman" w:hAnsi="Times New Roman" w:cs="Times New Roman"/>
          <w:sz w:val="24"/>
          <w:szCs w:val="24"/>
        </w:rPr>
        <w:t xml:space="preserve"> </w:t>
      </w:r>
      <w:r w:rsidRPr="0C31421B" w:rsidR="00F462A2">
        <w:rPr>
          <w:rFonts w:ascii="Times New Roman" w:hAnsi="Times New Roman" w:cs="Times New Roman"/>
          <w:sz w:val="24"/>
          <w:szCs w:val="24"/>
        </w:rPr>
        <w:t>teise liikmesriigi</w:t>
      </w:r>
      <w:r w:rsidRPr="0C31421B" w:rsidR="00F462A2">
        <w:rPr>
          <w:rFonts w:ascii="Times New Roman" w:hAnsi="Times New Roman" w:cs="Times New Roman"/>
          <w:sz w:val="24"/>
          <w:szCs w:val="24"/>
        </w:rPr>
        <w:t xml:space="preserve"> õiguskaitseasutusele</w:t>
      </w:r>
      <w:r w:rsidRPr="0C31421B" w:rsidR="00F462A2">
        <w:rPr>
          <w:rFonts w:ascii="Times New Roman" w:hAnsi="Times New Roman" w:cs="Times New Roman"/>
          <w:sz w:val="24"/>
          <w:szCs w:val="24"/>
        </w:rPr>
        <w:t xml:space="preserve">, </w:t>
      </w:r>
      <w:r w:rsidRPr="0C31421B" w:rsidR="00F462A2">
        <w:rPr>
          <w:rFonts w:ascii="Times New Roman" w:hAnsi="Times New Roman" w:cs="Times New Roman"/>
          <w:sz w:val="24"/>
          <w:szCs w:val="24"/>
        </w:rPr>
        <w:t>edastatakse</w:t>
      </w:r>
      <w:r w:rsidRPr="0C31421B" w:rsidR="00F462A2">
        <w:rPr>
          <w:rFonts w:ascii="Times New Roman" w:hAnsi="Times New Roman" w:cs="Times New Roman"/>
          <w:sz w:val="24"/>
          <w:szCs w:val="24"/>
        </w:rPr>
        <w:t xml:space="preserve"> </w:t>
      </w:r>
      <w:r w:rsidRPr="0C31421B" w:rsidR="00F462A2">
        <w:rPr>
          <w:rFonts w:ascii="Times New Roman" w:hAnsi="Times New Roman" w:cs="Times New Roman"/>
          <w:sz w:val="24"/>
          <w:szCs w:val="24"/>
        </w:rPr>
        <w:t xml:space="preserve">samal ajal </w:t>
      </w:r>
      <w:r w:rsidRPr="0C31421B" w:rsidR="00F462A2">
        <w:rPr>
          <w:rFonts w:ascii="Times New Roman" w:hAnsi="Times New Roman" w:cs="Times New Roman"/>
          <w:sz w:val="24"/>
          <w:szCs w:val="24"/>
        </w:rPr>
        <w:t xml:space="preserve">selle </w:t>
      </w:r>
      <w:r w:rsidRPr="0C31421B" w:rsidR="00F462A2">
        <w:rPr>
          <w:rFonts w:ascii="Times New Roman" w:hAnsi="Times New Roman" w:cs="Times New Roman"/>
          <w:sz w:val="24"/>
          <w:szCs w:val="24"/>
        </w:rPr>
        <w:t>liikmesriigi</w:t>
      </w:r>
      <w:r w:rsidRPr="0C31421B" w:rsidR="00F462A2">
        <w:rPr>
          <w:rFonts w:ascii="Times New Roman" w:hAnsi="Times New Roman" w:cs="Times New Roman"/>
          <w:sz w:val="24"/>
          <w:szCs w:val="24"/>
        </w:rPr>
        <w:t xml:space="preserve"> ühtsele kontaktpunktile</w:t>
      </w:r>
      <w:r w:rsidRPr="0C31421B" w:rsidR="00F462A2">
        <w:rPr>
          <w:rFonts w:ascii="Times New Roman" w:hAnsi="Times New Roman" w:cs="Times New Roman"/>
          <w:sz w:val="24"/>
          <w:szCs w:val="24"/>
        </w:rPr>
        <w:t xml:space="preserve"> </w:t>
      </w:r>
      <w:r w:rsidRPr="0C31421B" w:rsidR="00F462A2">
        <w:rPr>
          <w:rFonts w:ascii="Times New Roman" w:hAnsi="Times New Roman" w:cs="Times New Roman"/>
          <w:sz w:val="24"/>
          <w:szCs w:val="24"/>
        </w:rPr>
        <w:t>vastuse</w:t>
      </w:r>
      <w:r w:rsidRPr="0C31421B" w:rsidR="00F462A2">
        <w:rPr>
          <w:rFonts w:ascii="Times New Roman" w:hAnsi="Times New Roman" w:cs="Times New Roman"/>
          <w:sz w:val="24"/>
          <w:szCs w:val="24"/>
        </w:rPr>
        <w:t xml:space="preserve"> koopia.</w:t>
      </w:r>
    </w:p>
    <w:p w:rsidRPr="004A1C6F" w:rsidR="00F462A2" w:rsidP="00F462A2" w:rsidRDefault="00F462A2" w14:paraId="6091E866" w14:textId="77777777">
      <w:pPr>
        <w:spacing w:after="0" w:line="240" w:lineRule="auto"/>
        <w:jc w:val="both"/>
        <w:rPr>
          <w:rFonts w:ascii="Times New Roman" w:hAnsi="Times New Roman" w:cs="Times New Roman"/>
          <w:bCs/>
          <w:sz w:val="24"/>
          <w:szCs w:val="24"/>
        </w:rPr>
      </w:pPr>
    </w:p>
    <w:p w:rsidRPr="004A1C6F" w:rsidR="00F462A2" w:rsidP="00F462A2" w:rsidRDefault="00F462A2" w14:paraId="77E619C7" w14:textId="233F6FA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 </w:t>
      </w:r>
      <w:r w:rsidRPr="00912677" w:rsidDel="000A6944">
        <w:rPr>
          <w:rFonts w:ascii="Times New Roman" w:hAnsi="Times New Roman" w:cs="Times New Roman"/>
          <w:bCs/>
          <w:sz w:val="24"/>
          <w:szCs w:val="24"/>
        </w:rPr>
        <w:t xml:space="preserve">Kui uurimisasutus </w:t>
      </w:r>
      <w:r>
        <w:rPr>
          <w:rFonts w:ascii="Times New Roman" w:hAnsi="Times New Roman" w:cs="Times New Roman"/>
          <w:bCs/>
          <w:sz w:val="24"/>
          <w:szCs w:val="24"/>
        </w:rPr>
        <w:t>vastab</w:t>
      </w:r>
      <w:r w:rsidRPr="00912677" w:rsidDel="000A6944">
        <w:rPr>
          <w:rFonts w:ascii="Times New Roman" w:hAnsi="Times New Roman" w:cs="Times New Roman"/>
          <w:bCs/>
          <w:sz w:val="24"/>
          <w:szCs w:val="24"/>
        </w:rPr>
        <w:t xml:space="preserve"> </w:t>
      </w:r>
      <w:r>
        <w:rPr>
          <w:rFonts w:ascii="Times New Roman" w:hAnsi="Times New Roman" w:cs="Times New Roman"/>
          <w:bCs/>
          <w:sz w:val="24"/>
          <w:szCs w:val="24"/>
        </w:rPr>
        <w:t>oma pädevuse piires</w:t>
      </w:r>
      <w:r w:rsidRPr="000A6944">
        <w:rPr>
          <w:rFonts w:ascii="Times New Roman" w:hAnsi="Times New Roman" w:cs="Times New Roman"/>
          <w:bCs/>
          <w:sz w:val="24"/>
          <w:szCs w:val="24"/>
        </w:rPr>
        <w:t xml:space="preserve"> </w:t>
      </w:r>
      <w:r w:rsidRPr="00912677">
        <w:rPr>
          <w:rFonts w:ascii="Times New Roman" w:hAnsi="Times New Roman" w:cs="Times New Roman"/>
          <w:bCs/>
          <w:sz w:val="24"/>
          <w:szCs w:val="24"/>
        </w:rPr>
        <w:t xml:space="preserve">iseseisvalt </w:t>
      </w:r>
      <w:r w:rsidRPr="00912677" w:rsidDel="000A6944">
        <w:rPr>
          <w:rFonts w:ascii="Times New Roman" w:hAnsi="Times New Roman" w:cs="Times New Roman"/>
          <w:bCs/>
          <w:sz w:val="24"/>
          <w:szCs w:val="24"/>
        </w:rPr>
        <w:t xml:space="preserve">teise liikmesriigi ühtse kontaktpunkti </w:t>
      </w:r>
      <w:r>
        <w:rPr>
          <w:rFonts w:ascii="Times New Roman" w:hAnsi="Times New Roman" w:cs="Times New Roman"/>
          <w:bCs/>
          <w:sz w:val="24"/>
          <w:szCs w:val="24"/>
        </w:rPr>
        <w:t xml:space="preserve">või õiguskaitseasutuse </w:t>
      </w:r>
      <w:r w:rsidRPr="00912677" w:rsidDel="000A6944">
        <w:rPr>
          <w:rFonts w:ascii="Times New Roman" w:hAnsi="Times New Roman" w:cs="Times New Roman"/>
          <w:bCs/>
          <w:sz w:val="24"/>
          <w:szCs w:val="24"/>
        </w:rPr>
        <w:t>teabetaotluse</w:t>
      </w:r>
      <w:r>
        <w:rPr>
          <w:rFonts w:ascii="Times New Roman" w:hAnsi="Times New Roman" w:cs="Times New Roman"/>
          <w:bCs/>
          <w:sz w:val="24"/>
          <w:szCs w:val="24"/>
        </w:rPr>
        <w:t>le</w:t>
      </w:r>
      <w:r w:rsidRPr="00912677" w:rsidDel="000A6944">
        <w:rPr>
          <w:rFonts w:ascii="Times New Roman" w:hAnsi="Times New Roman" w:cs="Times New Roman"/>
          <w:bCs/>
          <w:sz w:val="24"/>
          <w:szCs w:val="24"/>
        </w:rPr>
        <w:t xml:space="preserve">, edastab </w:t>
      </w:r>
      <w:r>
        <w:rPr>
          <w:rFonts w:ascii="Times New Roman" w:hAnsi="Times New Roman" w:cs="Times New Roman"/>
          <w:bCs/>
          <w:sz w:val="24"/>
          <w:szCs w:val="24"/>
        </w:rPr>
        <w:t>ta samal ajal</w:t>
      </w:r>
      <w:r w:rsidRPr="00912677" w:rsidDel="000A6944">
        <w:rPr>
          <w:rFonts w:ascii="Times New Roman" w:hAnsi="Times New Roman" w:cs="Times New Roman"/>
          <w:bCs/>
          <w:sz w:val="24"/>
          <w:szCs w:val="24"/>
        </w:rPr>
        <w:t xml:space="preserve"> ühtsele kontaktpunktile </w:t>
      </w:r>
      <w:r>
        <w:rPr>
          <w:rFonts w:ascii="Times New Roman" w:hAnsi="Times New Roman" w:cs="Times New Roman"/>
          <w:bCs/>
          <w:sz w:val="24"/>
          <w:szCs w:val="24"/>
        </w:rPr>
        <w:t>vastuse</w:t>
      </w:r>
      <w:r w:rsidRPr="00912677" w:rsidDel="000A6944">
        <w:rPr>
          <w:rFonts w:ascii="Times New Roman" w:hAnsi="Times New Roman" w:cs="Times New Roman"/>
          <w:bCs/>
          <w:sz w:val="24"/>
          <w:szCs w:val="24"/>
        </w:rPr>
        <w:t xml:space="preserve"> koopia.</w:t>
      </w:r>
    </w:p>
    <w:p w:rsidRPr="004A1C6F" w:rsidR="00F462A2" w:rsidP="00F462A2" w:rsidRDefault="00F462A2" w14:paraId="7BF972EC" w14:textId="77777777">
      <w:pPr>
        <w:spacing w:after="0" w:line="240" w:lineRule="auto"/>
        <w:jc w:val="both"/>
        <w:rPr>
          <w:rFonts w:ascii="Times New Roman" w:hAnsi="Times New Roman" w:cs="Times New Roman"/>
          <w:bCs/>
          <w:sz w:val="24"/>
          <w:szCs w:val="24"/>
        </w:rPr>
      </w:pPr>
    </w:p>
    <w:p w:rsidRPr="004A1C6F" w:rsidR="00F462A2" w:rsidP="15260A35" w:rsidRDefault="00F462A2" w14:paraId="2BBAB163" w14:textId="16B82079">
      <w:pPr>
        <w:spacing w:after="0" w:line="240" w:lineRule="auto"/>
        <w:jc w:val="both"/>
        <w:rPr>
          <w:rFonts w:ascii="Times New Roman" w:hAnsi="Times New Roman" w:cs="Times New Roman"/>
          <w:sz w:val="24"/>
          <w:szCs w:val="24"/>
        </w:rPr>
      </w:pPr>
      <w:commentRangeStart w:id="398053870"/>
      <w:r w:rsidRPr="59A076E7" w:rsidR="00F462A2">
        <w:rPr>
          <w:rFonts w:ascii="Times New Roman" w:hAnsi="Times New Roman" w:cs="Times New Roman"/>
          <w:sz w:val="24"/>
          <w:szCs w:val="24"/>
        </w:rPr>
        <w:t>(</w:t>
      </w:r>
      <w:r w:rsidRPr="59A076E7" w:rsidR="00F462A2">
        <w:rPr>
          <w:rFonts w:ascii="Times New Roman" w:hAnsi="Times New Roman" w:cs="Times New Roman"/>
          <w:sz w:val="24"/>
          <w:szCs w:val="24"/>
        </w:rPr>
        <w:t>3</w:t>
      </w:r>
      <w:r w:rsidRPr="59A076E7" w:rsidR="00F462A2">
        <w:rPr>
          <w:rFonts w:ascii="Times New Roman" w:hAnsi="Times New Roman" w:cs="Times New Roman"/>
          <w:sz w:val="24"/>
          <w:szCs w:val="24"/>
        </w:rPr>
        <w:t>)</w:t>
      </w:r>
      <w:commentRangeEnd w:id="398053870"/>
      <w:r>
        <w:rPr>
          <w:rStyle w:val="CommentReference"/>
        </w:rPr>
        <w:commentReference w:id="398053870"/>
      </w:r>
      <w:r w:rsidRPr="59A076E7" w:rsidR="00F462A2">
        <w:rPr>
          <w:rFonts w:ascii="Times New Roman" w:hAnsi="Times New Roman" w:cs="Times New Roman"/>
          <w:sz w:val="24"/>
          <w:szCs w:val="24"/>
        </w:rPr>
        <w:t> </w:t>
      </w:r>
      <w:r w:rsidRPr="59A076E7" w:rsidR="00F462A2">
        <w:rPr>
          <w:rFonts w:ascii="Times New Roman" w:hAnsi="Times New Roman" w:cs="Times New Roman"/>
          <w:sz w:val="24"/>
          <w:szCs w:val="24"/>
        </w:rPr>
        <w:t>Teabetaotluse vastuse koopiat</w:t>
      </w:r>
      <w:r w:rsidRPr="59A076E7" w:rsidR="00F462A2">
        <w:rPr>
          <w:rFonts w:ascii="Times New Roman" w:hAnsi="Times New Roman" w:cs="Times New Roman"/>
          <w:sz w:val="24"/>
          <w:szCs w:val="24"/>
        </w:rPr>
        <w:t xml:space="preserve"> ei pea</w:t>
      </w:r>
      <w:ins w:author="Maarja-Liis Lall - JUSTDIGI" w:date="2025-08-05T11:50:53.966Z" w:id="2111986444">
        <w:r w:rsidRPr="59A076E7" w:rsidR="67AF5CC6">
          <w:rPr>
            <w:rFonts w:ascii="Times New Roman" w:hAnsi="Times New Roman" w:cs="Times New Roman"/>
            <w:sz w:val="24"/>
            <w:szCs w:val="24"/>
          </w:rPr>
          <w:t xml:space="preserve"> käesoleva paragrahvi lõigete 1 ja 2 alusel</w:t>
        </w:r>
      </w:ins>
      <w:r w:rsidRPr="59A076E7" w:rsidR="00F462A2">
        <w:rPr>
          <w:rFonts w:ascii="Times New Roman" w:hAnsi="Times New Roman" w:cs="Times New Roman"/>
          <w:sz w:val="24"/>
          <w:szCs w:val="24"/>
        </w:rPr>
        <w:t xml:space="preserve"> </w:t>
      </w:r>
      <w:r w:rsidRPr="59A076E7" w:rsidR="00F462A2">
        <w:rPr>
          <w:rFonts w:ascii="Times New Roman" w:hAnsi="Times New Roman" w:cs="Times New Roman"/>
          <w:sz w:val="24"/>
          <w:szCs w:val="24"/>
        </w:rPr>
        <w:t>edastama</w:t>
      </w:r>
      <w:r w:rsidRPr="59A076E7" w:rsidR="00F462A2">
        <w:rPr>
          <w:rFonts w:ascii="Times New Roman" w:hAnsi="Times New Roman" w:cs="Times New Roman"/>
          <w:sz w:val="24"/>
          <w:szCs w:val="24"/>
        </w:rPr>
        <w:t xml:space="preserve">, </w:t>
      </w:r>
      <w:commentRangeStart w:id="204553222"/>
      <w:r w:rsidRPr="59A076E7" w:rsidR="00F462A2">
        <w:rPr>
          <w:rFonts w:ascii="Times New Roman" w:hAnsi="Times New Roman" w:cs="Times New Roman"/>
          <w:sz w:val="24"/>
          <w:szCs w:val="24"/>
        </w:rPr>
        <w:t>kui</w:t>
      </w:r>
      <w:r w:rsidRPr="59A076E7" w:rsidR="00F462A2">
        <w:rPr>
          <w:rFonts w:ascii="Times New Roman" w:hAnsi="Times New Roman" w:cs="Times New Roman"/>
          <w:sz w:val="24"/>
          <w:szCs w:val="24"/>
        </w:rPr>
        <w:t>:</w:t>
      </w:r>
      <w:commentRangeEnd w:id="204553222"/>
      <w:r>
        <w:rPr>
          <w:rStyle w:val="CommentReference"/>
        </w:rPr>
        <w:commentReference w:id="204553222"/>
      </w:r>
    </w:p>
    <w:p w:rsidRPr="00AF1941" w:rsidR="00F462A2" w:rsidP="00F462A2" w:rsidRDefault="00F462A2" w14:paraId="3433DAF0" w14:textId="77777777">
      <w:pPr>
        <w:spacing w:after="0" w:line="240" w:lineRule="auto"/>
        <w:jc w:val="both"/>
        <w:rPr>
          <w:rFonts w:ascii="Times New Roman" w:hAnsi="Times New Roman" w:cs="Times New Roman"/>
          <w:bCs/>
          <w:sz w:val="24"/>
          <w:szCs w:val="24"/>
        </w:rPr>
      </w:pPr>
      <w:bookmarkStart w:name="_Hlk195174557" w:id="44"/>
      <w:r>
        <w:rPr>
          <w:rFonts w:ascii="Times New Roman" w:hAnsi="Times New Roman" w:cs="Times New Roman"/>
          <w:bCs/>
          <w:sz w:val="24"/>
          <w:szCs w:val="24"/>
        </w:rPr>
        <w:t xml:space="preserve">1) see seaks ohtu </w:t>
      </w:r>
      <w:r w:rsidRPr="00AF1941">
        <w:rPr>
          <w:rFonts w:ascii="Times New Roman" w:hAnsi="Times New Roman" w:cs="Times New Roman"/>
          <w:bCs/>
          <w:sz w:val="24"/>
          <w:szCs w:val="24"/>
        </w:rPr>
        <w:t>isiku turvalisus</w:t>
      </w:r>
      <w:r>
        <w:rPr>
          <w:rFonts w:ascii="Times New Roman" w:hAnsi="Times New Roman" w:cs="Times New Roman"/>
          <w:bCs/>
          <w:sz w:val="24"/>
          <w:szCs w:val="24"/>
        </w:rPr>
        <w:t>e;</w:t>
      </w:r>
    </w:p>
    <w:p w:rsidRPr="00AF1941" w:rsidR="00F462A2" w:rsidP="00F462A2" w:rsidRDefault="00F462A2" w14:paraId="4462F6F7" w14:textId="7777777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see võiks märkimisväärselt kahjustada </w:t>
      </w:r>
      <w:r w:rsidRPr="00AF1941">
        <w:rPr>
          <w:rFonts w:ascii="Times New Roman" w:hAnsi="Times New Roman" w:cs="Times New Roman"/>
          <w:bCs/>
          <w:sz w:val="24"/>
          <w:szCs w:val="24"/>
        </w:rPr>
        <w:t>käimasolev</w:t>
      </w:r>
      <w:r>
        <w:rPr>
          <w:rFonts w:ascii="Times New Roman" w:hAnsi="Times New Roman" w:cs="Times New Roman"/>
          <w:bCs/>
          <w:sz w:val="24"/>
          <w:szCs w:val="24"/>
        </w:rPr>
        <w:t>at</w:t>
      </w:r>
      <w:r w:rsidRPr="00AF1941">
        <w:rPr>
          <w:rFonts w:ascii="Times New Roman" w:hAnsi="Times New Roman" w:cs="Times New Roman"/>
          <w:bCs/>
          <w:sz w:val="24"/>
          <w:szCs w:val="24"/>
        </w:rPr>
        <w:t xml:space="preserve"> kriminaalmenetlus</w:t>
      </w:r>
      <w:r>
        <w:rPr>
          <w:rFonts w:ascii="Times New Roman" w:hAnsi="Times New Roman" w:cs="Times New Roman"/>
          <w:bCs/>
          <w:sz w:val="24"/>
          <w:szCs w:val="24"/>
        </w:rPr>
        <w:t>t või</w:t>
      </w:r>
    </w:p>
    <w:p w:rsidR="00F462A2" w:rsidP="00F462A2" w:rsidRDefault="00F462A2" w14:paraId="23A92A0A" w14:textId="516ABF76">
      <w:pPr>
        <w:spacing w:after="0" w:line="240" w:lineRule="auto"/>
        <w:jc w:val="both"/>
        <w:rPr>
          <w:rFonts w:ascii="Times New Roman" w:hAnsi="Times New Roman" w:cs="Times New Roman"/>
          <w:bCs/>
          <w:sz w:val="24"/>
          <w:szCs w:val="24"/>
        </w:rPr>
      </w:pPr>
      <w:r w:rsidRPr="00AE4828">
        <w:rPr>
          <w:rFonts w:ascii="Times New Roman" w:hAnsi="Times New Roman" w:cs="Times New Roman"/>
          <w:bCs/>
          <w:sz w:val="24"/>
          <w:szCs w:val="24"/>
        </w:rPr>
        <w:t>3) teavet vahetatakse terrori</w:t>
      </w:r>
      <w:r w:rsidRPr="00AE4828" w:rsidR="004E6F18">
        <w:rPr>
          <w:rFonts w:ascii="Times New Roman" w:hAnsi="Times New Roman" w:cs="Times New Roman"/>
          <w:bCs/>
          <w:sz w:val="24"/>
          <w:szCs w:val="24"/>
        </w:rPr>
        <w:t>kuriteo</w:t>
      </w:r>
      <w:r w:rsidRPr="00AE4828">
        <w:rPr>
          <w:rFonts w:ascii="Times New Roman" w:hAnsi="Times New Roman" w:cs="Times New Roman"/>
          <w:bCs/>
          <w:sz w:val="24"/>
          <w:szCs w:val="24"/>
        </w:rPr>
        <w:t xml:space="preserve"> kohta, mis ei hõlma häda</w:t>
      </w:r>
      <w:r w:rsidRPr="001D39AF" w:rsidR="00E631A3">
        <w:rPr>
          <w:rFonts w:ascii="Times New Roman" w:hAnsi="Times New Roman" w:cs="Times New Roman"/>
          <w:sz w:val="24"/>
          <w:szCs w:val="24"/>
        </w:rPr>
        <w:t>olukorra</w:t>
      </w:r>
      <w:r w:rsidRPr="00AE4828" w:rsidR="00045243">
        <w:rPr>
          <w:rFonts w:ascii="Times New Roman" w:hAnsi="Times New Roman" w:cs="Times New Roman"/>
          <w:sz w:val="24"/>
          <w:szCs w:val="24"/>
        </w:rPr>
        <w:t xml:space="preserve"> lahendamist</w:t>
      </w:r>
      <w:r w:rsidRPr="00AE4828">
        <w:rPr>
          <w:rFonts w:ascii="Times New Roman" w:hAnsi="Times New Roman" w:cs="Times New Roman"/>
          <w:bCs/>
          <w:sz w:val="24"/>
          <w:szCs w:val="24"/>
        </w:rPr>
        <w:t>.</w:t>
      </w:r>
    </w:p>
    <w:bookmarkEnd w:id="44"/>
    <w:p w:rsidR="007731B5" w:rsidP="001E4AD1" w:rsidRDefault="007731B5" w14:paraId="1A6CCE69" w14:textId="77777777">
      <w:pPr>
        <w:spacing w:after="0" w:line="240" w:lineRule="auto"/>
        <w:jc w:val="both"/>
        <w:rPr>
          <w:rFonts w:ascii="Times New Roman" w:hAnsi="Times New Roman" w:cs="Times New Roman"/>
          <w:bCs/>
          <w:sz w:val="24"/>
          <w:szCs w:val="24"/>
        </w:rPr>
      </w:pPr>
    </w:p>
    <w:p w:rsidRPr="005D1741" w:rsidR="007731B5" w:rsidP="001E4AD1" w:rsidRDefault="00343743" w14:paraId="4F6A5C65" w14:textId="6FC224DA">
      <w:pPr>
        <w:keepNext/>
        <w:spacing w:after="0" w:line="240" w:lineRule="auto"/>
        <w:jc w:val="center"/>
        <w:rPr>
          <w:rFonts w:ascii="Times New Roman" w:hAnsi="Times New Roman" w:cs="Times New Roman"/>
          <w:b/>
          <w:sz w:val="24"/>
          <w:szCs w:val="24"/>
        </w:rPr>
      </w:pPr>
      <w:r w:rsidRPr="005D1741">
        <w:rPr>
          <w:rFonts w:ascii="Times New Roman" w:hAnsi="Times New Roman" w:cs="Times New Roman"/>
          <w:b/>
          <w:sz w:val="24"/>
          <w:szCs w:val="24"/>
        </w:rPr>
        <w:lastRenderedPageBreak/>
        <w:t xml:space="preserve">3. </w:t>
      </w:r>
      <w:proofErr w:type="spellStart"/>
      <w:r w:rsidRPr="005D1741" w:rsidR="007731B5">
        <w:rPr>
          <w:rFonts w:ascii="Times New Roman" w:hAnsi="Times New Roman" w:cs="Times New Roman"/>
          <w:b/>
          <w:sz w:val="24"/>
          <w:szCs w:val="24"/>
        </w:rPr>
        <w:t>alljaotis</w:t>
      </w:r>
      <w:proofErr w:type="spellEnd"/>
    </w:p>
    <w:p w:rsidRPr="005D1741" w:rsidR="007731B5" w:rsidP="00005AD0" w:rsidRDefault="007731B5" w14:paraId="60F6ACD8" w14:textId="62444A4B">
      <w:pPr>
        <w:pStyle w:val="Loendilik"/>
        <w:keepNext w:val="1"/>
        <w:spacing w:after="0" w:line="240" w:lineRule="auto"/>
        <w:ind w:left="0"/>
        <w:jc w:val="center"/>
        <w:rPr>
          <w:sz w:val="24"/>
          <w:szCs w:val="24"/>
        </w:rPr>
      </w:pPr>
      <w:bookmarkStart w:name="_Hlk180754486" w:id="45"/>
      <w:commentRangeStart w:id="1143082489"/>
      <w:r w:rsidRPr="59A076E7" w:rsidR="007731B5">
        <w:rPr>
          <w:rFonts w:ascii="Times New Roman" w:hAnsi="Times New Roman" w:cs="Times New Roman"/>
          <w:b w:val="1"/>
          <w:bCs w:val="1"/>
          <w:sz w:val="24"/>
          <w:szCs w:val="24"/>
        </w:rPr>
        <w:t>T</w:t>
      </w:r>
      <w:r w:rsidRPr="59A076E7" w:rsidR="00ED5576">
        <w:rPr>
          <w:rFonts w:ascii="Times New Roman" w:hAnsi="Times New Roman" w:cs="Times New Roman"/>
          <w:b w:val="1"/>
          <w:bCs w:val="1"/>
          <w:sz w:val="24"/>
          <w:szCs w:val="24"/>
        </w:rPr>
        <w:t>eabet</w:t>
      </w:r>
      <w:r w:rsidRPr="59A076E7" w:rsidR="007731B5">
        <w:rPr>
          <w:rFonts w:ascii="Times New Roman" w:hAnsi="Times New Roman" w:cs="Times New Roman"/>
          <w:b w:val="1"/>
          <w:bCs w:val="1"/>
          <w:sz w:val="24"/>
          <w:szCs w:val="24"/>
        </w:rPr>
        <w:t>ao</w:t>
      </w:r>
      <w:r w:rsidRPr="59A076E7" w:rsidR="007731B5">
        <w:rPr>
          <w:rFonts w:ascii="Times New Roman" w:hAnsi="Times New Roman" w:cs="Times New Roman"/>
          <w:b w:val="1"/>
          <w:bCs w:val="1"/>
          <w:sz w:val="24"/>
          <w:szCs w:val="24"/>
        </w:rPr>
        <w:t>tluse esitamine</w:t>
      </w:r>
      <w:commentRangeEnd w:id="1143082489"/>
      <w:r>
        <w:rPr>
          <w:rStyle w:val="CommentReference"/>
        </w:rPr>
        <w:commentReference w:id="1143082489"/>
      </w:r>
    </w:p>
    <w:bookmarkEnd w:id="45"/>
    <w:p w:rsidRPr="004A1C6F" w:rsidR="001A0557" w:rsidP="001E4AD1" w:rsidRDefault="001A0557" w14:paraId="101BD3E1" w14:textId="35BAC5D3">
      <w:pPr>
        <w:keepNext/>
        <w:spacing w:after="0" w:line="240" w:lineRule="auto"/>
        <w:jc w:val="both"/>
        <w:rPr>
          <w:rFonts w:ascii="Times New Roman" w:hAnsi="Times New Roman" w:cs="Times New Roman"/>
          <w:bCs/>
          <w:i/>
          <w:iCs/>
          <w:sz w:val="24"/>
          <w:szCs w:val="24"/>
        </w:rPr>
      </w:pPr>
    </w:p>
    <w:p w:rsidR="001A0557" w:rsidP="001E4AD1" w:rsidRDefault="001A0557" w14:paraId="7EF1BCF0" w14:textId="3AA868BF">
      <w:pPr>
        <w:keepNext/>
        <w:spacing w:after="0" w:line="240" w:lineRule="auto"/>
        <w:jc w:val="both"/>
        <w:rPr>
          <w:rFonts w:ascii="Times New Roman" w:hAnsi="Times New Roman" w:cs="Times New Roman"/>
          <w:b/>
          <w:bCs/>
          <w:sz w:val="24"/>
          <w:szCs w:val="24"/>
        </w:rPr>
      </w:pPr>
      <w:r w:rsidRPr="004A1C6F">
        <w:rPr>
          <w:rFonts w:ascii="Times New Roman" w:hAnsi="Times New Roman" w:cs="Times New Roman"/>
          <w:b/>
          <w:bCs/>
          <w:sz w:val="24"/>
          <w:szCs w:val="24"/>
        </w:rPr>
        <w:t xml:space="preserve">§ </w:t>
      </w:r>
      <w:r w:rsidRPr="004A1C6F" w:rsidR="0090599C">
        <w:rPr>
          <w:rFonts w:ascii="Times New Roman" w:hAnsi="Times New Roman" w:cs="Times New Roman"/>
          <w:b/>
          <w:bCs/>
          <w:sz w:val="24"/>
          <w:szCs w:val="24"/>
        </w:rPr>
        <w:t>508</w:t>
      </w:r>
      <w:r w:rsidR="0086009C">
        <w:rPr>
          <w:rFonts w:ascii="Times New Roman" w:hAnsi="Times New Roman" w:cs="Times New Roman"/>
          <w:b/>
          <w:bCs/>
          <w:sz w:val="24"/>
          <w:szCs w:val="24"/>
          <w:vertAlign w:val="superscript"/>
        </w:rPr>
        <w:t>9</w:t>
      </w:r>
      <w:r w:rsidR="00E36A9B">
        <w:rPr>
          <w:rFonts w:ascii="Times New Roman" w:hAnsi="Times New Roman" w:cs="Times New Roman"/>
          <w:b/>
          <w:bCs/>
          <w:sz w:val="24"/>
          <w:szCs w:val="24"/>
          <w:vertAlign w:val="superscript"/>
        </w:rPr>
        <w:t>4</w:t>
      </w:r>
      <w:r w:rsidRPr="004A1C6F">
        <w:rPr>
          <w:rFonts w:ascii="Times New Roman" w:hAnsi="Times New Roman" w:cs="Times New Roman"/>
          <w:b/>
          <w:bCs/>
          <w:sz w:val="24"/>
          <w:szCs w:val="24"/>
        </w:rPr>
        <w:t xml:space="preserve">. </w:t>
      </w:r>
      <w:r w:rsidRPr="006D50DB" w:rsidR="006D50DB">
        <w:rPr>
          <w:rFonts w:ascii="Times New Roman" w:hAnsi="Times New Roman" w:cs="Times New Roman"/>
          <w:b/>
          <w:bCs/>
          <w:sz w:val="24"/>
          <w:szCs w:val="24"/>
        </w:rPr>
        <w:t>Teabetaotluse esitamine</w:t>
      </w:r>
    </w:p>
    <w:p w:rsidRPr="004A1C6F" w:rsidR="0019388B" w:rsidP="00005AD0" w:rsidRDefault="0019388B" w14:paraId="157B4229" w14:textId="77777777">
      <w:pPr>
        <w:keepNext/>
        <w:spacing w:after="0" w:line="240" w:lineRule="auto"/>
        <w:jc w:val="both"/>
        <w:rPr>
          <w:rFonts w:ascii="Times New Roman" w:hAnsi="Times New Roman" w:cs="Times New Roman"/>
          <w:b/>
          <w:bCs/>
          <w:sz w:val="24"/>
          <w:szCs w:val="24"/>
        </w:rPr>
      </w:pPr>
    </w:p>
    <w:p w:rsidR="001751D4" w:rsidP="15260A35" w:rsidRDefault="00A23F8E" w14:paraId="2E269F3E" w14:textId="22427A49" w14:noSpellErr="1">
      <w:pPr>
        <w:spacing w:after="0" w:line="240" w:lineRule="auto"/>
        <w:jc w:val="both"/>
        <w:rPr>
          <w:rFonts w:ascii="Times New Roman" w:hAnsi="Times New Roman" w:cs="Times New Roman"/>
          <w:sz w:val="24"/>
          <w:szCs w:val="24"/>
        </w:rPr>
      </w:pPr>
      <w:r w:rsidRPr="0C31421B" w:rsidR="00A23F8E">
        <w:rPr>
          <w:rFonts w:ascii="Times New Roman" w:hAnsi="Times New Roman" w:cs="Times New Roman"/>
          <w:sz w:val="24"/>
          <w:szCs w:val="24"/>
        </w:rPr>
        <w:t>(1)</w:t>
      </w:r>
      <w:r w:rsidRPr="0C31421B" w:rsidR="0051405E">
        <w:rPr>
          <w:rFonts w:ascii="Times New Roman" w:hAnsi="Times New Roman" w:cs="Times New Roman"/>
          <w:sz w:val="24"/>
          <w:szCs w:val="24"/>
        </w:rPr>
        <w:t> </w:t>
      </w:r>
      <w:r w:rsidRPr="0C31421B" w:rsidR="001A0557">
        <w:rPr>
          <w:rFonts w:ascii="Times New Roman" w:hAnsi="Times New Roman" w:cs="Times New Roman"/>
          <w:sz w:val="24"/>
          <w:szCs w:val="24"/>
        </w:rPr>
        <w:t xml:space="preserve">Kui uurimisasutusel on põhjendatud alus arvata, et </w:t>
      </w:r>
      <w:r w:rsidRPr="0C31421B" w:rsidR="001A0557">
        <w:rPr>
          <w:rFonts w:ascii="Times New Roman" w:hAnsi="Times New Roman" w:cs="Times New Roman"/>
          <w:sz w:val="24"/>
          <w:szCs w:val="24"/>
        </w:rPr>
        <w:t>teise liikmesriigi õiguskaitseasutusel</w:t>
      </w:r>
      <w:r w:rsidRPr="0C31421B" w:rsidR="001A0557">
        <w:rPr>
          <w:rFonts w:ascii="Times New Roman" w:hAnsi="Times New Roman" w:cs="Times New Roman"/>
          <w:sz w:val="24"/>
          <w:szCs w:val="24"/>
        </w:rPr>
        <w:t xml:space="preserve"> on teavet,</w:t>
      </w:r>
      <w:r w:rsidRPr="0C31421B" w:rsidR="00647B5E">
        <w:rPr>
          <w:rFonts w:ascii="Times New Roman" w:hAnsi="Times New Roman" w:cs="Times New Roman"/>
          <w:sz w:val="24"/>
          <w:szCs w:val="24"/>
        </w:rPr>
        <w:t xml:space="preserve"> </w:t>
      </w:r>
      <w:r w:rsidRPr="0C31421B" w:rsidR="001A0557">
        <w:rPr>
          <w:rFonts w:ascii="Times New Roman" w:hAnsi="Times New Roman" w:cs="Times New Roman"/>
          <w:sz w:val="24"/>
          <w:szCs w:val="24"/>
        </w:rPr>
        <w:t>mis võib aidata avasta</w:t>
      </w:r>
      <w:r w:rsidRPr="0C31421B" w:rsidR="000A46B8">
        <w:rPr>
          <w:rFonts w:ascii="Times New Roman" w:hAnsi="Times New Roman" w:cs="Times New Roman"/>
          <w:sz w:val="24"/>
          <w:szCs w:val="24"/>
        </w:rPr>
        <w:t>da</w:t>
      </w:r>
      <w:r w:rsidRPr="0C31421B" w:rsidR="001A0557">
        <w:rPr>
          <w:rFonts w:ascii="Times New Roman" w:hAnsi="Times New Roman" w:cs="Times New Roman"/>
          <w:sz w:val="24"/>
          <w:szCs w:val="24"/>
        </w:rPr>
        <w:t>, tõkesta</w:t>
      </w:r>
      <w:r w:rsidRPr="0C31421B" w:rsidR="000A46B8">
        <w:rPr>
          <w:rFonts w:ascii="Times New Roman" w:hAnsi="Times New Roman" w:cs="Times New Roman"/>
          <w:sz w:val="24"/>
          <w:szCs w:val="24"/>
        </w:rPr>
        <w:t>da</w:t>
      </w:r>
      <w:r w:rsidRPr="0C31421B" w:rsidR="001A0557">
        <w:rPr>
          <w:rFonts w:ascii="Times New Roman" w:hAnsi="Times New Roman" w:cs="Times New Roman"/>
          <w:sz w:val="24"/>
          <w:szCs w:val="24"/>
        </w:rPr>
        <w:t xml:space="preserve"> </w:t>
      </w:r>
      <w:r w:rsidRPr="0C31421B" w:rsidR="000A46B8">
        <w:rPr>
          <w:rFonts w:ascii="Times New Roman" w:hAnsi="Times New Roman" w:cs="Times New Roman"/>
          <w:sz w:val="24"/>
          <w:szCs w:val="24"/>
        </w:rPr>
        <w:t>või</w:t>
      </w:r>
      <w:r w:rsidRPr="0C31421B" w:rsidR="001A0557">
        <w:rPr>
          <w:rFonts w:ascii="Times New Roman" w:hAnsi="Times New Roman" w:cs="Times New Roman"/>
          <w:sz w:val="24"/>
          <w:szCs w:val="24"/>
        </w:rPr>
        <w:t xml:space="preserve"> menetl</w:t>
      </w:r>
      <w:r w:rsidRPr="0C31421B" w:rsidR="000A46B8">
        <w:rPr>
          <w:rFonts w:ascii="Times New Roman" w:hAnsi="Times New Roman" w:cs="Times New Roman"/>
          <w:sz w:val="24"/>
          <w:szCs w:val="24"/>
        </w:rPr>
        <w:t>eda</w:t>
      </w:r>
      <w:r w:rsidRPr="0C31421B" w:rsidR="001A0557">
        <w:rPr>
          <w:rFonts w:ascii="Times New Roman" w:hAnsi="Times New Roman" w:cs="Times New Roman"/>
          <w:sz w:val="24"/>
          <w:szCs w:val="24"/>
        </w:rPr>
        <w:t xml:space="preserve"> </w:t>
      </w:r>
      <w:r w:rsidRPr="0C31421B" w:rsidR="000A46B8">
        <w:rPr>
          <w:rFonts w:ascii="Times New Roman" w:hAnsi="Times New Roman" w:cs="Times New Roman"/>
          <w:sz w:val="24"/>
          <w:szCs w:val="24"/>
        </w:rPr>
        <w:t>kuritegu</w:t>
      </w:r>
      <w:r w:rsidRPr="0C31421B" w:rsidR="001A0557">
        <w:rPr>
          <w:rFonts w:ascii="Times New Roman" w:hAnsi="Times New Roman" w:cs="Times New Roman"/>
          <w:sz w:val="24"/>
          <w:szCs w:val="24"/>
        </w:rPr>
        <w:t xml:space="preserve">, </w:t>
      </w:r>
      <w:r w:rsidRPr="0C31421B" w:rsidR="001A0557">
        <w:rPr>
          <w:rFonts w:ascii="Times New Roman" w:hAnsi="Times New Roman" w:cs="Times New Roman"/>
          <w:sz w:val="24"/>
          <w:szCs w:val="24"/>
        </w:rPr>
        <w:t>võib ta</w:t>
      </w:r>
      <w:r w:rsidRPr="0C31421B" w:rsidR="001751D4">
        <w:rPr>
          <w:rFonts w:ascii="Times New Roman" w:hAnsi="Times New Roman" w:cs="Times New Roman"/>
          <w:sz w:val="24"/>
          <w:szCs w:val="24"/>
        </w:rPr>
        <w:t>:</w:t>
      </w:r>
    </w:p>
    <w:p w:rsidR="001A0557" w:rsidP="001E4AD1" w:rsidRDefault="001751D4" w14:paraId="1AEA48CA" w14:textId="6FC5BD3F">
      <w:pPr>
        <w:spacing w:after="0" w:line="240" w:lineRule="auto"/>
        <w:jc w:val="both"/>
        <w:rPr>
          <w:rFonts w:ascii="Times New Roman" w:hAnsi="Times New Roman" w:cs="Times New Roman"/>
          <w:bCs/>
          <w:sz w:val="24"/>
          <w:szCs w:val="24"/>
        </w:rPr>
      </w:pPr>
      <w:bookmarkStart w:name="_Hlk202873362" w:id="46"/>
      <w:r>
        <w:rPr>
          <w:rFonts w:ascii="Times New Roman" w:hAnsi="Times New Roman" w:cs="Times New Roman"/>
          <w:bCs/>
          <w:sz w:val="24"/>
          <w:szCs w:val="24"/>
        </w:rPr>
        <w:t>1)</w:t>
      </w:r>
      <w:r w:rsidR="0051405E">
        <w:rPr>
          <w:rFonts w:ascii="Times New Roman" w:hAnsi="Times New Roman" w:cs="Times New Roman"/>
          <w:bCs/>
          <w:sz w:val="24"/>
          <w:szCs w:val="24"/>
        </w:rPr>
        <w:t> </w:t>
      </w:r>
      <w:del w:author="Inge Mehide - JUSTDIGI" w:date="2025-07-30T13:51:00Z" w16du:dateUtc="2025-07-30T10:51:00Z" w:id="47">
        <w:r w:rsidDel="00550156" w:rsidR="005E7DDA">
          <w:rPr>
            <w:rFonts w:ascii="Times New Roman" w:hAnsi="Times New Roman" w:cs="Times New Roman"/>
            <w:bCs/>
            <w:sz w:val="24"/>
            <w:szCs w:val="24"/>
          </w:rPr>
          <w:delText>edastada</w:delText>
        </w:r>
        <w:r w:rsidRPr="004A1C6F" w:rsidDel="00550156" w:rsidR="005E7DDA">
          <w:rPr>
            <w:rFonts w:ascii="Times New Roman" w:hAnsi="Times New Roman" w:cs="Times New Roman"/>
            <w:bCs/>
            <w:sz w:val="24"/>
            <w:szCs w:val="24"/>
          </w:rPr>
          <w:delText xml:space="preserve"> </w:delText>
        </w:r>
      </w:del>
      <w:ins w:author="Inge Mehide - JUSTDIGI" w:date="2025-07-30T13:51:00Z" w16du:dateUtc="2025-07-30T10:51:00Z" w:id="48">
        <w:r w:rsidR="00550156">
          <w:rPr>
            <w:rFonts w:ascii="Times New Roman" w:hAnsi="Times New Roman" w:cs="Times New Roman"/>
            <w:bCs/>
            <w:sz w:val="24"/>
            <w:szCs w:val="24"/>
          </w:rPr>
          <w:t>esi</w:t>
        </w:r>
      </w:ins>
      <w:ins w:author="Inge Mehide - JUSTDIGI" w:date="2025-07-30T13:52:00Z" w16du:dateUtc="2025-07-30T10:52:00Z" w:id="49">
        <w:r w:rsidR="00550156">
          <w:rPr>
            <w:rFonts w:ascii="Times New Roman" w:hAnsi="Times New Roman" w:cs="Times New Roman"/>
            <w:bCs/>
            <w:sz w:val="24"/>
            <w:szCs w:val="24"/>
          </w:rPr>
          <w:t>tada</w:t>
        </w:r>
      </w:ins>
      <w:ins w:author="Inge Mehide - JUSTDIGI" w:date="2025-07-30T13:51:00Z" w16du:dateUtc="2025-07-30T10:51:00Z" w:id="50">
        <w:r w:rsidRPr="004A1C6F" w:rsidR="00550156">
          <w:rPr>
            <w:rFonts w:ascii="Times New Roman" w:hAnsi="Times New Roman" w:cs="Times New Roman"/>
            <w:bCs/>
            <w:sz w:val="24"/>
            <w:szCs w:val="24"/>
          </w:rPr>
          <w:t xml:space="preserve"> </w:t>
        </w:r>
      </w:ins>
      <w:r w:rsidRPr="004A1C6F" w:rsidR="00CC09B7">
        <w:rPr>
          <w:rFonts w:ascii="Times New Roman" w:hAnsi="Times New Roman" w:cs="Times New Roman"/>
          <w:bCs/>
          <w:sz w:val="24"/>
          <w:szCs w:val="24"/>
        </w:rPr>
        <w:t>ühtse</w:t>
      </w:r>
      <w:r w:rsidR="005E7DDA">
        <w:rPr>
          <w:rFonts w:ascii="Times New Roman" w:hAnsi="Times New Roman" w:cs="Times New Roman"/>
          <w:bCs/>
          <w:sz w:val="24"/>
          <w:szCs w:val="24"/>
        </w:rPr>
        <w:t>le</w:t>
      </w:r>
      <w:r w:rsidRPr="004A1C6F" w:rsidR="00CC09B7">
        <w:rPr>
          <w:rFonts w:ascii="Times New Roman" w:hAnsi="Times New Roman" w:cs="Times New Roman"/>
          <w:bCs/>
          <w:sz w:val="24"/>
          <w:szCs w:val="24"/>
        </w:rPr>
        <w:t xml:space="preserve"> kontaktpunkti</w:t>
      </w:r>
      <w:r w:rsidR="005E7DDA">
        <w:rPr>
          <w:rFonts w:ascii="Times New Roman" w:hAnsi="Times New Roman" w:cs="Times New Roman"/>
          <w:bCs/>
          <w:sz w:val="24"/>
          <w:szCs w:val="24"/>
        </w:rPr>
        <w:t>le</w:t>
      </w:r>
      <w:r w:rsidRPr="004A1C6F" w:rsidR="00CC09B7">
        <w:rPr>
          <w:rFonts w:ascii="Times New Roman" w:hAnsi="Times New Roman" w:cs="Times New Roman"/>
          <w:bCs/>
          <w:sz w:val="24"/>
          <w:szCs w:val="24"/>
        </w:rPr>
        <w:t xml:space="preserve"> </w:t>
      </w:r>
      <w:commentRangeStart w:id="51"/>
      <w:r w:rsidR="00DE021B">
        <w:rPr>
          <w:rFonts w:ascii="Times New Roman" w:hAnsi="Times New Roman" w:cs="Times New Roman"/>
          <w:bCs/>
          <w:sz w:val="24"/>
          <w:szCs w:val="24"/>
        </w:rPr>
        <w:t>teabe</w:t>
      </w:r>
      <w:r w:rsidRPr="004A1C6F" w:rsidR="00DE021B">
        <w:rPr>
          <w:rFonts w:ascii="Times New Roman" w:hAnsi="Times New Roman" w:cs="Times New Roman"/>
          <w:bCs/>
          <w:sz w:val="24"/>
          <w:szCs w:val="24"/>
        </w:rPr>
        <w:t>taotluse</w:t>
      </w:r>
      <w:r>
        <w:rPr>
          <w:rFonts w:ascii="Times New Roman" w:hAnsi="Times New Roman" w:cs="Times New Roman"/>
          <w:bCs/>
          <w:sz w:val="24"/>
          <w:szCs w:val="24"/>
        </w:rPr>
        <w:t xml:space="preserve"> </w:t>
      </w:r>
      <w:commentRangeEnd w:id="51"/>
      <w:r w:rsidR="00D116B2">
        <w:rPr>
          <w:rStyle w:val="Kommentaariviide"/>
        </w:rPr>
        <w:commentReference w:id="51"/>
      </w:r>
      <w:r>
        <w:rPr>
          <w:rFonts w:ascii="Times New Roman" w:hAnsi="Times New Roman" w:cs="Times New Roman"/>
          <w:bCs/>
          <w:sz w:val="24"/>
          <w:szCs w:val="24"/>
        </w:rPr>
        <w:t>või</w:t>
      </w:r>
    </w:p>
    <w:p w:rsidRPr="004A1C6F" w:rsidR="001751D4" w:rsidP="001E4AD1" w:rsidRDefault="001751D4" w14:paraId="08C95487" w14:textId="0367832C">
      <w:pPr>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2)</w:t>
      </w:r>
      <w:r w:rsidR="0051405E">
        <w:rPr>
          <w:rFonts w:ascii="Times New Roman" w:hAnsi="Times New Roman" w:cs="Times New Roman"/>
          <w:bCs/>
          <w:sz w:val="24"/>
          <w:szCs w:val="24"/>
        </w:rPr>
        <w:t> </w:t>
      </w:r>
      <w:r>
        <w:rPr>
          <w:rFonts w:ascii="Times New Roman" w:hAnsi="Times New Roman" w:cs="Times New Roman"/>
          <w:bCs/>
          <w:sz w:val="24"/>
          <w:szCs w:val="24"/>
        </w:rPr>
        <w:t>esitada oma pädevuse piires iseseisvalt teise liikmesriigi ühtsele kontaktpunktile või õiguskaitseasutusele teabetaotluse.</w:t>
      </w:r>
    </w:p>
    <w:bookmarkEnd w:id="46"/>
    <w:p w:rsidRPr="004A1C6F" w:rsidR="001A0557" w:rsidP="001E4AD1" w:rsidRDefault="001A0557" w14:paraId="28F71BC4" w14:textId="77777777">
      <w:pPr>
        <w:spacing w:after="0" w:line="240" w:lineRule="auto"/>
        <w:jc w:val="both"/>
        <w:rPr>
          <w:rFonts w:ascii="Times New Roman" w:hAnsi="Times New Roman" w:cs="Times New Roman"/>
          <w:b/>
          <w:bCs/>
          <w:sz w:val="24"/>
          <w:szCs w:val="24"/>
        </w:rPr>
      </w:pPr>
    </w:p>
    <w:p w:rsidRPr="004A1C6F" w:rsidR="001A0557" w:rsidP="00DD92AC" w:rsidRDefault="00A23F8E" w14:paraId="2AF0F264" w14:textId="3DC4147B">
      <w:pPr>
        <w:spacing w:after="0" w:line="240" w:lineRule="auto"/>
        <w:jc w:val="both"/>
        <w:rPr>
          <w:rFonts w:ascii="Times New Roman" w:hAnsi="Times New Roman" w:cs="Times New Roman"/>
          <w:sz w:val="24"/>
          <w:szCs w:val="24"/>
        </w:rPr>
      </w:pPr>
      <w:commentRangeStart w:id="84737692"/>
      <w:r w:rsidRPr="00DD92AC" w:rsidR="00A23F8E">
        <w:rPr>
          <w:rFonts w:ascii="Times New Roman" w:hAnsi="Times New Roman" w:cs="Times New Roman"/>
          <w:sz w:val="24"/>
          <w:szCs w:val="24"/>
        </w:rPr>
        <w:t>(2)</w:t>
      </w:r>
      <w:r w:rsidRPr="00DD92AC" w:rsidR="0051405E">
        <w:rPr>
          <w:rFonts w:ascii="Times New Roman" w:hAnsi="Times New Roman" w:cs="Times New Roman"/>
          <w:sz w:val="24"/>
          <w:szCs w:val="24"/>
        </w:rPr>
        <w:t> </w:t>
      </w:r>
      <w:r w:rsidRPr="00DD92AC" w:rsidR="00CC09B7">
        <w:rPr>
          <w:rFonts w:ascii="Times New Roman" w:hAnsi="Times New Roman" w:cs="Times New Roman"/>
          <w:sz w:val="24"/>
          <w:szCs w:val="24"/>
        </w:rPr>
        <w:t>Ühtne kontaktpunkt</w:t>
      </w:r>
      <w:r w:rsidRPr="00DD92AC" w:rsidR="001A0557">
        <w:rPr>
          <w:rFonts w:ascii="Times New Roman" w:hAnsi="Times New Roman" w:cs="Times New Roman"/>
          <w:sz w:val="24"/>
          <w:szCs w:val="24"/>
        </w:rPr>
        <w:t xml:space="preserve"> kontrollib </w:t>
      </w:r>
      <w:commentRangeEnd w:id="84737692"/>
      <w:r>
        <w:rPr>
          <w:rStyle w:val="CommentReference"/>
        </w:rPr>
        <w:commentReference w:id="84737692"/>
      </w:r>
      <w:r w:rsidRPr="00DD92AC" w:rsidR="00F4276E">
        <w:rPr>
          <w:rFonts w:ascii="Times New Roman" w:hAnsi="Times New Roman" w:cs="Times New Roman"/>
          <w:sz w:val="24"/>
          <w:szCs w:val="24"/>
        </w:rPr>
        <w:t xml:space="preserve">uurimisasutuse </w:t>
      </w:r>
      <w:del w:author="Inge Mehide - JUSTDIGI" w:date="2025-07-30T13:57:00Z" w:id="265517482">
        <w:r w:rsidRPr="00DD92AC" w:rsidDel="00F4276E">
          <w:rPr>
            <w:rFonts w:ascii="Times New Roman" w:hAnsi="Times New Roman" w:cs="Times New Roman"/>
            <w:sz w:val="24"/>
            <w:szCs w:val="24"/>
          </w:rPr>
          <w:delText xml:space="preserve">edastatud </w:delText>
        </w:r>
      </w:del>
      <w:ins w:author="Inge Mehide - JUSTDIGI" w:date="2025-07-30T13:57:00Z" w:id="1478072310">
        <w:r w:rsidRPr="00DD92AC" w:rsidR="00943AFA">
          <w:rPr>
            <w:rFonts w:ascii="Times New Roman" w:hAnsi="Times New Roman" w:cs="Times New Roman"/>
            <w:sz w:val="24"/>
            <w:szCs w:val="24"/>
          </w:rPr>
          <w:t xml:space="preserve">esitatud </w:t>
        </w:r>
      </w:ins>
      <w:r w:rsidRPr="00DD92AC" w:rsidR="00E40CFA">
        <w:rPr>
          <w:rFonts w:ascii="Times New Roman" w:hAnsi="Times New Roman" w:cs="Times New Roman"/>
          <w:sz w:val="24"/>
          <w:szCs w:val="24"/>
        </w:rPr>
        <w:t>teabe</w:t>
      </w:r>
      <w:r w:rsidRPr="00DD92AC" w:rsidR="001A0557">
        <w:rPr>
          <w:rFonts w:ascii="Times New Roman" w:hAnsi="Times New Roman" w:cs="Times New Roman"/>
          <w:sz w:val="24"/>
          <w:szCs w:val="24"/>
        </w:rPr>
        <w:t xml:space="preserve">taotluse </w:t>
      </w:r>
      <w:r w:rsidRPr="00DD92AC" w:rsidR="000B06AF">
        <w:rPr>
          <w:rFonts w:ascii="Times New Roman" w:hAnsi="Times New Roman" w:cs="Times New Roman"/>
          <w:sz w:val="24"/>
          <w:szCs w:val="24"/>
        </w:rPr>
        <w:t xml:space="preserve">vastavust käesoleva </w:t>
      </w:r>
      <w:r w:rsidRPr="00DD92AC" w:rsidR="000B06AF">
        <w:rPr>
          <w:rFonts w:ascii="Times New Roman" w:hAnsi="Times New Roman" w:cs="Times New Roman"/>
          <w:sz w:val="24"/>
          <w:szCs w:val="24"/>
        </w:rPr>
        <w:t>seadustiku §</w:t>
      </w:r>
      <w:r w:rsidRPr="00DD92AC" w:rsidR="000B06AF">
        <w:rPr>
          <w:rFonts w:ascii="Times New Roman" w:hAnsi="Times New Roman" w:cs="Times New Roman"/>
          <w:sz w:val="24"/>
          <w:szCs w:val="24"/>
        </w:rPr>
        <w:t xml:space="preserve"> 508</w:t>
      </w:r>
      <w:r w:rsidRPr="00DD92AC" w:rsidR="0086009C">
        <w:rPr>
          <w:rFonts w:ascii="Times New Roman" w:hAnsi="Times New Roman" w:cs="Times New Roman"/>
          <w:sz w:val="24"/>
          <w:szCs w:val="24"/>
          <w:vertAlign w:val="superscript"/>
        </w:rPr>
        <w:t>9</w:t>
      </w:r>
      <w:r w:rsidRPr="00DD92AC" w:rsidR="00A44E74">
        <w:rPr>
          <w:rFonts w:ascii="Times New Roman" w:hAnsi="Times New Roman" w:cs="Times New Roman"/>
          <w:sz w:val="24"/>
          <w:szCs w:val="24"/>
          <w:vertAlign w:val="superscript"/>
        </w:rPr>
        <w:t>5</w:t>
      </w:r>
      <w:r w:rsidRPr="00DD92AC" w:rsidR="000B06AF">
        <w:rPr>
          <w:rFonts w:ascii="Times New Roman" w:hAnsi="Times New Roman" w:cs="Times New Roman"/>
          <w:sz w:val="24"/>
          <w:szCs w:val="24"/>
        </w:rPr>
        <w:t xml:space="preserve"> nõuetele</w:t>
      </w:r>
      <w:r w:rsidRPr="00DD92AC" w:rsidR="006541B1">
        <w:rPr>
          <w:rFonts w:ascii="Times New Roman" w:hAnsi="Times New Roman" w:cs="Times New Roman"/>
          <w:sz w:val="24"/>
          <w:szCs w:val="24"/>
        </w:rPr>
        <w:t xml:space="preserve"> ja</w:t>
      </w:r>
      <w:r w:rsidRPr="00DD92AC" w:rsidR="00667788">
        <w:rPr>
          <w:rFonts w:ascii="Times New Roman" w:hAnsi="Times New Roman" w:cs="Times New Roman"/>
          <w:sz w:val="24"/>
          <w:szCs w:val="24"/>
        </w:rPr>
        <w:t xml:space="preserve"> kõrvaldab vajaduse</w:t>
      </w:r>
      <w:r w:rsidRPr="00DD92AC" w:rsidR="001751D4">
        <w:rPr>
          <w:rFonts w:ascii="Times New Roman" w:hAnsi="Times New Roman" w:cs="Times New Roman"/>
          <w:sz w:val="24"/>
          <w:szCs w:val="24"/>
        </w:rPr>
        <w:t xml:space="preserve"> korra</w:t>
      </w:r>
      <w:r w:rsidRPr="00DD92AC" w:rsidR="00667788">
        <w:rPr>
          <w:rFonts w:ascii="Times New Roman" w:hAnsi="Times New Roman" w:cs="Times New Roman"/>
          <w:sz w:val="24"/>
          <w:szCs w:val="24"/>
        </w:rPr>
        <w:t xml:space="preserve">l </w:t>
      </w:r>
      <w:r w:rsidRPr="00DD92AC" w:rsidR="006541B1">
        <w:rPr>
          <w:rFonts w:ascii="Times New Roman" w:hAnsi="Times New Roman" w:cs="Times New Roman"/>
          <w:sz w:val="24"/>
          <w:szCs w:val="24"/>
        </w:rPr>
        <w:t xml:space="preserve">selle </w:t>
      </w:r>
      <w:r w:rsidRPr="00DD92AC" w:rsidR="00667788">
        <w:rPr>
          <w:rFonts w:ascii="Times New Roman" w:hAnsi="Times New Roman" w:cs="Times New Roman"/>
          <w:sz w:val="24"/>
          <w:szCs w:val="24"/>
        </w:rPr>
        <w:t>puudused</w:t>
      </w:r>
      <w:r w:rsidRPr="00DD92AC" w:rsidR="000B06AF">
        <w:rPr>
          <w:rFonts w:ascii="Times New Roman" w:hAnsi="Times New Roman" w:cs="Times New Roman"/>
          <w:sz w:val="24"/>
          <w:szCs w:val="24"/>
        </w:rPr>
        <w:t xml:space="preserve"> </w:t>
      </w:r>
      <w:r w:rsidRPr="00DD92AC" w:rsidR="006541B1">
        <w:rPr>
          <w:rFonts w:ascii="Times New Roman" w:hAnsi="Times New Roman" w:cs="Times New Roman"/>
          <w:sz w:val="24"/>
          <w:szCs w:val="24"/>
        </w:rPr>
        <w:t>ning</w:t>
      </w:r>
      <w:r w:rsidRPr="00DD92AC" w:rsidR="006541B1">
        <w:rPr>
          <w:rFonts w:ascii="Times New Roman" w:hAnsi="Times New Roman" w:cs="Times New Roman"/>
          <w:sz w:val="24"/>
          <w:szCs w:val="24"/>
        </w:rPr>
        <w:t xml:space="preserve"> </w:t>
      </w:r>
      <w:r w:rsidRPr="00DD92AC" w:rsidR="00E40CFA">
        <w:rPr>
          <w:rFonts w:ascii="Times New Roman" w:hAnsi="Times New Roman" w:cs="Times New Roman"/>
          <w:sz w:val="24"/>
          <w:szCs w:val="24"/>
        </w:rPr>
        <w:t>esitab</w:t>
      </w:r>
      <w:r w:rsidRPr="00DD92AC" w:rsidR="00E40CFA">
        <w:rPr>
          <w:rFonts w:ascii="Times New Roman" w:hAnsi="Times New Roman" w:cs="Times New Roman"/>
          <w:sz w:val="24"/>
          <w:szCs w:val="24"/>
        </w:rPr>
        <w:t xml:space="preserve"> </w:t>
      </w:r>
      <w:r w:rsidRPr="00DD92AC" w:rsidR="006541B1">
        <w:rPr>
          <w:rFonts w:ascii="Times New Roman" w:hAnsi="Times New Roman" w:cs="Times New Roman"/>
          <w:sz w:val="24"/>
          <w:szCs w:val="24"/>
        </w:rPr>
        <w:t>taotluse</w:t>
      </w:r>
      <w:r w:rsidRPr="00DD92AC" w:rsidR="006541B1">
        <w:rPr>
          <w:rFonts w:ascii="Times New Roman" w:hAnsi="Times New Roman" w:cs="Times New Roman"/>
          <w:sz w:val="24"/>
          <w:szCs w:val="24"/>
        </w:rPr>
        <w:t xml:space="preserve"> </w:t>
      </w:r>
      <w:r w:rsidRPr="00DD92AC" w:rsidR="001A0557">
        <w:rPr>
          <w:rFonts w:ascii="Times New Roman" w:hAnsi="Times New Roman" w:cs="Times New Roman"/>
          <w:sz w:val="24"/>
          <w:szCs w:val="24"/>
        </w:rPr>
        <w:t>teise liikmesriigi ühtsele kontaktpunktile või õiguskaitseasutusele.</w:t>
      </w:r>
    </w:p>
    <w:p w:rsidRPr="004A1C6F" w:rsidR="003E14A7" w:rsidP="001E4AD1" w:rsidRDefault="003E14A7" w14:paraId="469CD5C8" w14:textId="77777777">
      <w:pPr>
        <w:spacing w:after="0" w:line="240" w:lineRule="auto"/>
        <w:jc w:val="both"/>
        <w:rPr>
          <w:rFonts w:ascii="Times New Roman" w:hAnsi="Times New Roman" w:cs="Times New Roman"/>
          <w:bCs/>
          <w:sz w:val="24"/>
          <w:szCs w:val="24"/>
        </w:rPr>
      </w:pPr>
    </w:p>
    <w:p w:rsidRPr="004A1C6F" w:rsidR="00010254" w:rsidP="15260A35" w:rsidRDefault="00A23F8E" w14:paraId="54D85597" w14:textId="5C1AAB22" w14:noSpellErr="1">
      <w:pPr>
        <w:spacing w:after="0" w:line="240" w:lineRule="auto"/>
        <w:jc w:val="both"/>
        <w:rPr>
          <w:rFonts w:ascii="Times New Roman" w:hAnsi="Times New Roman" w:cs="Times New Roman"/>
          <w:sz w:val="24"/>
          <w:szCs w:val="24"/>
        </w:rPr>
      </w:pPr>
      <w:bookmarkStart w:name="_Hlk163140296" w:id="54"/>
      <w:r w:rsidRPr="59A076E7" w:rsidR="00A23F8E">
        <w:rPr>
          <w:rFonts w:ascii="Times New Roman" w:hAnsi="Times New Roman" w:cs="Times New Roman"/>
          <w:sz w:val="24"/>
          <w:szCs w:val="24"/>
        </w:rPr>
        <w:t>(</w:t>
      </w:r>
      <w:r w:rsidRPr="59A076E7" w:rsidR="00D55D19">
        <w:rPr>
          <w:rFonts w:ascii="Times New Roman" w:hAnsi="Times New Roman" w:cs="Times New Roman"/>
          <w:sz w:val="24"/>
          <w:szCs w:val="24"/>
        </w:rPr>
        <w:t>3</w:t>
      </w:r>
      <w:r w:rsidRPr="59A076E7" w:rsidR="00A23F8E">
        <w:rPr>
          <w:rFonts w:ascii="Times New Roman" w:hAnsi="Times New Roman" w:cs="Times New Roman"/>
          <w:sz w:val="24"/>
          <w:szCs w:val="24"/>
        </w:rPr>
        <w:t>)</w:t>
      </w:r>
      <w:r w:rsidRPr="59A076E7" w:rsidR="0051405E">
        <w:rPr>
          <w:rFonts w:ascii="Times New Roman" w:hAnsi="Times New Roman" w:cs="Times New Roman"/>
          <w:sz w:val="24"/>
          <w:szCs w:val="24"/>
        </w:rPr>
        <w:t> </w:t>
      </w:r>
      <w:r w:rsidRPr="59A076E7" w:rsidR="006541B1">
        <w:rPr>
          <w:rFonts w:ascii="Times New Roman" w:hAnsi="Times New Roman" w:cs="Times New Roman"/>
          <w:sz w:val="24"/>
          <w:szCs w:val="24"/>
        </w:rPr>
        <w:t>T</w:t>
      </w:r>
      <w:r w:rsidRPr="59A076E7" w:rsidR="00E40CFA">
        <w:rPr>
          <w:rFonts w:ascii="Times New Roman" w:hAnsi="Times New Roman" w:cs="Times New Roman"/>
          <w:sz w:val="24"/>
          <w:szCs w:val="24"/>
        </w:rPr>
        <w:t>eabe</w:t>
      </w:r>
      <w:r w:rsidRPr="59A076E7" w:rsidR="001A0557">
        <w:rPr>
          <w:rFonts w:ascii="Times New Roman" w:hAnsi="Times New Roman" w:cs="Times New Roman"/>
          <w:sz w:val="24"/>
          <w:szCs w:val="24"/>
        </w:rPr>
        <w:t>taotlus</w:t>
      </w:r>
      <w:r w:rsidRPr="59A076E7" w:rsidR="006541B1">
        <w:rPr>
          <w:rFonts w:ascii="Times New Roman" w:hAnsi="Times New Roman" w:cs="Times New Roman"/>
          <w:sz w:val="24"/>
          <w:szCs w:val="24"/>
        </w:rPr>
        <w:t>e koopia edastamisele kohaldatakse</w:t>
      </w:r>
      <w:r w:rsidRPr="59A076E7" w:rsidR="001A0557">
        <w:rPr>
          <w:rFonts w:ascii="Times New Roman" w:hAnsi="Times New Roman" w:cs="Times New Roman"/>
          <w:sz w:val="24"/>
          <w:szCs w:val="24"/>
        </w:rPr>
        <w:t xml:space="preserve"> </w:t>
      </w:r>
      <w:bookmarkEnd w:id="54"/>
      <w:r w:rsidRPr="59A076E7" w:rsidR="00010254">
        <w:rPr>
          <w:rFonts w:ascii="Times New Roman" w:hAnsi="Times New Roman" w:eastAsia="Times New Roman" w:cs="Times New Roman"/>
          <w:sz w:val="24"/>
          <w:szCs w:val="24"/>
          <w:lang w:eastAsia="et-EE"/>
        </w:rPr>
        <w:t xml:space="preserve">käesoleva seadustiku </w:t>
      </w:r>
      <w:r w:rsidRPr="59A076E7" w:rsidR="00010254">
        <w:rPr>
          <w:rFonts w:ascii="Times New Roman" w:hAnsi="Times New Roman" w:eastAsia="Times New Roman" w:cs="Times New Roman"/>
          <w:sz w:val="24"/>
          <w:szCs w:val="24"/>
          <w:lang w:eastAsia="et-EE"/>
        </w:rPr>
        <w:t>§ 508</w:t>
      </w:r>
      <w:r w:rsidRPr="59A076E7" w:rsidR="00010254">
        <w:rPr>
          <w:rFonts w:ascii="Times New Roman" w:hAnsi="Times New Roman" w:eastAsia="Times New Roman" w:cs="Times New Roman"/>
          <w:sz w:val="24"/>
          <w:szCs w:val="24"/>
          <w:vertAlign w:val="superscript"/>
          <w:lang w:eastAsia="et-EE"/>
        </w:rPr>
        <w:t>9</w:t>
      </w:r>
      <w:r w:rsidRPr="59A076E7" w:rsidR="00F462A2">
        <w:rPr>
          <w:rFonts w:ascii="Times New Roman" w:hAnsi="Times New Roman" w:eastAsia="Times New Roman" w:cs="Times New Roman"/>
          <w:sz w:val="24"/>
          <w:szCs w:val="24"/>
          <w:vertAlign w:val="superscript"/>
          <w:lang w:eastAsia="et-EE"/>
        </w:rPr>
        <w:t>3</w:t>
      </w:r>
      <w:r w:rsidRPr="59A076E7" w:rsidR="00010254">
        <w:rPr>
          <w:rFonts w:ascii="Times New Roman" w:hAnsi="Times New Roman" w:eastAsia="Times New Roman" w:cs="Times New Roman"/>
          <w:sz w:val="24"/>
          <w:szCs w:val="24"/>
          <w:lang w:eastAsia="et-EE"/>
        </w:rPr>
        <w:t>.</w:t>
      </w:r>
    </w:p>
    <w:p w:rsidRPr="004A1C6F" w:rsidR="001A0557" w:rsidP="001E4AD1" w:rsidRDefault="001A0557" w14:paraId="4CFF0488" w14:textId="77777777">
      <w:pPr>
        <w:spacing w:after="0" w:line="240" w:lineRule="auto"/>
        <w:jc w:val="both"/>
        <w:rPr>
          <w:rFonts w:ascii="Times New Roman" w:hAnsi="Times New Roman" w:cs="Times New Roman"/>
          <w:bCs/>
          <w:sz w:val="24"/>
          <w:szCs w:val="24"/>
        </w:rPr>
      </w:pPr>
    </w:p>
    <w:p w:rsidRPr="004A1C6F" w:rsidR="001A0557" w:rsidP="001E4AD1" w:rsidRDefault="001A0557" w14:paraId="1B2CF4A8" w14:textId="007D08A9">
      <w:pPr>
        <w:spacing w:after="0" w:line="240" w:lineRule="auto"/>
        <w:jc w:val="both"/>
        <w:rPr>
          <w:rFonts w:ascii="Times New Roman" w:hAnsi="Times New Roman" w:cs="Times New Roman"/>
          <w:bCs/>
          <w:sz w:val="24"/>
          <w:szCs w:val="24"/>
        </w:rPr>
      </w:pPr>
      <w:bookmarkStart w:name="_Hlk164268976" w:id="55"/>
      <w:r w:rsidRPr="004A1C6F">
        <w:rPr>
          <w:rFonts w:ascii="Times New Roman" w:hAnsi="Times New Roman" w:cs="Times New Roman"/>
          <w:b/>
          <w:bCs/>
          <w:sz w:val="24"/>
          <w:szCs w:val="24"/>
        </w:rPr>
        <w:t xml:space="preserve">§ </w:t>
      </w:r>
      <w:bookmarkEnd w:id="55"/>
      <w:r w:rsidRPr="004A1C6F">
        <w:rPr>
          <w:rFonts w:ascii="Times New Roman" w:hAnsi="Times New Roman" w:cs="Times New Roman"/>
          <w:b/>
          <w:bCs/>
          <w:sz w:val="24"/>
          <w:szCs w:val="24"/>
        </w:rPr>
        <w:t>508</w:t>
      </w:r>
      <w:r w:rsidR="0086009C">
        <w:rPr>
          <w:rFonts w:ascii="Times New Roman" w:hAnsi="Times New Roman" w:cs="Times New Roman"/>
          <w:b/>
          <w:bCs/>
          <w:sz w:val="24"/>
          <w:szCs w:val="24"/>
          <w:vertAlign w:val="superscript"/>
        </w:rPr>
        <w:t>9</w:t>
      </w:r>
      <w:r w:rsidR="00E36A9B">
        <w:rPr>
          <w:rFonts w:ascii="Times New Roman" w:hAnsi="Times New Roman" w:cs="Times New Roman"/>
          <w:b/>
          <w:bCs/>
          <w:sz w:val="24"/>
          <w:szCs w:val="24"/>
          <w:vertAlign w:val="superscript"/>
        </w:rPr>
        <w:t>5</w:t>
      </w:r>
      <w:r w:rsidRPr="004A1C6F">
        <w:rPr>
          <w:rFonts w:ascii="Times New Roman" w:hAnsi="Times New Roman" w:cs="Times New Roman"/>
          <w:b/>
          <w:bCs/>
          <w:sz w:val="24"/>
          <w:szCs w:val="24"/>
        </w:rPr>
        <w:t xml:space="preserve">. </w:t>
      </w:r>
      <w:r w:rsidR="005050F2">
        <w:rPr>
          <w:rFonts w:ascii="Times New Roman" w:hAnsi="Times New Roman" w:cs="Times New Roman"/>
          <w:b/>
          <w:bCs/>
          <w:sz w:val="24"/>
          <w:szCs w:val="24"/>
        </w:rPr>
        <w:t>Nõuded t</w:t>
      </w:r>
      <w:r w:rsidRPr="004A1C6F">
        <w:rPr>
          <w:rFonts w:ascii="Times New Roman" w:hAnsi="Times New Roman" w:cs="Times New Roman"/>
          <w:b/>
          <w:bCs/>
          <w:sz w:val="24"/>
          <w:szCs w:val="24"/>
        </w:rPr>
        <w:t>eabetaotlus</w:t>
      </w:r>
      <w:r w:rsidR="005050F2">
        <w:rPr>
          <w:rFonts w:ascii="Times New Roman" w:hAnsi="Times New Roman" w:cs="Times New Roman"/>
          <w:b/>
          <w:bCs/>
          <w:sz w:val="24"/>
          <w:szCs w:val="24"/>
        </w:rPr>
        <w:t>ele</w:t>
      </w:r>
    </w:p>
    <w:p w:rsidRPr="004A1C6F" w:rsidR="001A0557" w:rsidP="001E4AD1" w:rsidRDefault="001A0557" w14:paraId="26B28DA6" w14:textId="77777777">
      <w:pPr>
        <w:spacing w:after="0" w:line="240" w:lineRule="auto"/>
        <w:jc w:val="both"/>
        <w:rPr>
          <w:rFonts w:ascii="Times New Roman" w:hAnsi="Times New Roman" w:cs="Times New Roman"/>
          <w:bCs/>
          <w:sz w:val="24"/>
          <w:szCs w:val="24"/>
        </w:rPr>
      </w:pPr>
    </w:p>
    <w:p w:rsidRPr="004A1C6F" w:rsidR="001A0557" w:rsidP="001E4AD1" w:rsidRDefault="001A0557" w14:paraId="2AF0F11F" w14:textId="4AA72052">
      <w:pPr>
        <w:spacing w:after="0" w:line="240" w:lineRule="auto"/>
        <w:jc w:val="both"/>
        <w:rPr>
          <w:rFonts w:ascii="Times New Roman" w:hAnsi="Times New Roman" w:cs="Times New Roman"/>
          <w:bCs/>
          <w:i/>
          <w:iCs/>
          <w:sz w:val="24"/>
          <w:szCs w:val="24"/>
        </w:rPr>
      </w:pPr>
      <w:r w:rsidRPr="004A1C6F">
        <w:rPr>
          <w:rFonts w:ascii="Times New Roman" w:hAnsi="Times New Roman" w:cs="Times New Roman"/>
          <w:bCs/>
          <w:sz w:val="24"/>
          <w:szCs w:val="24"/>
        </w:rPr>
        <w:t xml:space="preserve">Teabetaotluses </w:t>
      </w:r>
      <w:r w:rsidR="00196BDA">
        <w:rPr>
          <w:rFonts w:ascii="Times New Roman" w:hAnsi="Times New Roman" w:cs="Times New Roman"/>
          <w:bCs/>
          <w:sz w:val="24"/>
          <w:szCs w:val="24"/>
        </w:rPr>
        <w:t>esitatakse järgmised andmed</w:t>
      </w:r>
      <w:r w:rsidRPr="004A1C6F">
        <w:rPr>
          <w:rFonts w:ascii="Times New Roman" w:hAnsi="Times New Roman" w:cs="Times New Roman"/>
          <w:bCs/>
          <w:sz w:val="24"/>
          <w:szCs w:val="24"/>
        </w:rPr>
        <w:t>:</w:t>
      </w:r>
    </w:p>
    <w:p w:rsidRPr="004A1C6F" w:rsidR="00EF29B8" w:rsidP="001E4AD1" w:rsidRDefault="00EF29B8" w14:paraId="31B9EA81" w14:textId="235E2898">
      <w:pPr>
        <w:spacing w:after="0" w:line="240" w:lineRule="auto"/>
        <w:jc w:val="both"/>
        <w:rPr>
          <w:rFonts w:ascii="Times New Roman" w:hAnsi="Times New Roman" w:cs="Times New Roman"/>
          <w:bCs/>
          <w:sz w:val="24"/>
          <w:szCs w:val="24"/>
        </w:rPr>
      </w:pPr>
      <w:bookmarkStart w:name="_Hlk174434248" w:id="56"/>
      <w:r w:rsidRPr="004A1C6F">
        <w:rPr>
          <w:rFonts w:ascii="Times New Roman" w:hAnsi="Times New Roman" w:cs="Times New Roman"/>
          <w:bCs/>
          <w:sz w:val="24"/>
          <w:szCs w:val="24"/>
        </w:rPr>
        <w:t>1)</w:t>
      </w:r>
      <w:r w:rsidR="0051405E">
        <w:rPr>
          <w:rFonts w:ascii="Times New Roman" w:hAnsi="Times New Roman" w:cs="Times New Roman"/>
          <w:bCs/>
          <w:sz w:val="24"/>
          <w:szCs w:val="24"/>
        </w:rPr>
        <w:t> </w:t>
      </w:r>
      <w:r w:rsidRPr="004A1C6F" w:rsidR="001A0557">
        <w:rPr>
          <w:rFonts w:ascii="Times New Roman" w:hAnsi="Times New Roman" w:cs="Times New Roman"/>
          <w:bCs/>
          <w:sz w:val="24"/>
          <w:szCs w:val="24"/>
        </w:rPr>
        <w:t>taotletava teabe kirjeldus;</w:t>
      </w:r>
    </w:p>
    <w:p w:rsidRPr="004A1C6F" w:rsidR="001A0557" w:rsidP="001E4AD1" w:rsidRDefault="00EF29B8" w14:paraId="70B39AE0" w14:textId="5D7C8F6E">
      <w:pPr>
        <w:spacing w:after="0" w:line="240" w:lineRule="auto"/>
        <w:jc w:val="both"/>
        <w:rPr>
          <w:rFonts w:ascii="Times New Roman" w:hAnsi="Times New Roman" w:cs="Times New Roman"/>
          <w:bCs/>
          <w:i/>
          <w:iCs/>
          <w:sz w:val="24"/>
          <w:szCs w:val="24"/>
        </w:rPr>
      </w:pPr>
      <w:r w:rsidRPr="004A1C6F">
        <w:rPr>
          <w:rFonts w:ascii="Times New Roman" w:hAnsi="Times New Roman" w:cs="Times New Roman"/>
          <w:bCs/>
          <w:sz w:val="24"/>
          <w:szCs w:val="24"/>
        </w:rPr>
        <w:t>2)</w:t>
      </w:r>
      <w:r w:rsidR="0051405E">
        <w:rPr>
          <w:rFonts w:ascii="Times New Roman" w:hAnsi="Times New Roman" w:cs="Times New Roman"/>
          <w:bCs/>
          <w:sz w:val="24"/>
          <w:szCs w:val="24"/>
        </w:rPr>
        <w:t> </w:t>
      </w:r>
      <w:r w:rsidRPr="004A1C6F" w:rsidR="001A0557">
        <w:rPr>
          <w:rFonts w:ascii="Times New Roman" w:hAnsi="Times New Roman" w:cs="Times New Roman"/>
          <w:bCs/>
          <w:sz w:val="24"/>
          <w:szCs w:val="24"/>
        </w:rPr>
        <w:t xml:space="preserve">teabe taotlemise </w:t>
      </w:r>
      <w:r w:rsidRPr="00BB0B57" w:rsidR="001A0557">
        <w:rPr>
          <w:rFonts w:ascii="Times New Roman" w:hAnsi="Times New Roman" w:cs="Times New Roman"/>
          <w:bCs/>
          <w:sz w:val="24"/>
          <w:szCs w:val="24"/>
        </w:rPr>
        <w:t>põhjus</w:t>
      </w:r>
      <w:r w:rsidRPr="004A1C6F" w:rsidR="001A0557">
        <w:rPr>
          <w:rFonts w:ascii="Times New Roman" w:hAnsi="Times New Roman" w:cs="Times New Roman"/>
          <w:bCs/>
          <w:sz w:val="24"/>
          <w:szCs w:val="24"/>
        </w:rPr>
        <w:t xml:space="preserve">, sealhulgas asjaolud </w:t>
      </w:r>
      <w:r w:rsidR="008A5C22">
        <w:rPr>
          <w:rFonts w:ascii="Times New Roman" w:hAnsi="Times New Roman" w:cs="Times New Roman"/>
          <w:bCs/>
          <w:sz w:val="24"/>
          <w:szCs w:val="24"/>
        </w:rPr>
        <w:t>ja</w:t>
      </w:r>
      <w:r w:rsidRPr="004A1C6F" w:rsidR="008A5C22">
        <w:rPr>
          <w:rFonts w:ascii="Times New Roman" w:hAnsi="Times New Roman" w:cs="Times New Roman"/>
          <w:bCs/>
          <w:sz w:val="24"/>
          <w:szCs w:val="24"/>
        </w:rPr>
        <w:t xml:space="preserve"> </w:t>
      </w:r>
      <w:r w:rsidRPr="004A1C6F" w:rsidR="001A0557">
        <w:rPr>
          <w:rFonts w:ascii="Times New Roman" w:hAnsi="Times New Roman" w:cs="Times New Roman"/>
          <w:bCs/>
          <w:sz w:val="24"/>
          <w:szCs w:val="24"/>
        </w:rPr>
        <w:t>vii</w:t>
      </w:r>
      <w:r w:rsidR="008A5C22">
        <w:rPr>
          <w:rFonts w:ascii="Times New Roman" w:hAnsi="Times New Roman" w:cs="Times New Roman"/>
          <w:bCs/>
          <w:sz w:val="24"/>
          <w:szCs w:val="24"/>
        </w:rPr>
        <w:t>d</w:t>
      </w:r>
      <w:r w:rsidRPr="004A1C6F" w:rsidR="001A0557">
        <w:rPr>
          <w:rFonts w:ascii="Times New Roman" w:hAnsi="Times New Roman" w:cs="Times New Roman"/>
          <w:bCs/>
          <w:sz w:val="24"/>
          <w:szCs w:val="24"/>
        </w:rPr>
        <w:t>e kuriteole</w:t>
      </w:r>
      <w:r w:rsidR="00BB0B57">
        <w:rPr>
          <w:rFonts w:ascii="Times New Roman" w:hAnsi="Times New Roman" w:cs="Times New Roman"/>
          <w:bCs/>
          <w:sz w:val="24"/>
          <w:szCs w:val="24"/>
        </w:rPr>
        <w:t>, mille kohta teavet taotletakse</w:t>
      </w:r>
      <w:r w:rsidRPr="004A1C6F" w:rsidR="001A0557">
        <w:rPr>
          <w:rFonts w:ascii="Times New Roman" w:hAnsi="Times New Roman" w:cs="Times New Roman"/>
          <w:bCs/>
          <w:sz w:val="24"/>
          <w:szCs w:val="24"/>
        </w:rPr>
        <w:t>;</w:t>
      </w:r>
    </w:p>
    <w:p w:rsidRPr="004A1C6F" w:rsidR="00BE7D74" w:rsidP="001E4AD1" w:rsidRDefault="00BE7D74" w14:paraId="14AFB872" w14:textId="5834FB67">
      <w:pPr>
        <w:spacing w:after="0" w:line="240" w:lineRule="auto"/>
        <w:jc w:val="both"/>
        <w:rPr>
          <w:rFonts w:ascii="Times New Roman" w:hAnsi="Times New Roman" w:cs="Times New Roman"/>
          <w:bCs/>
          <w:i/>
          <w:iCs/>
          <w:sz w:val="24"/>
          <w:szCs w:val="24"/>
        </w:rPr>
      </w:pPr>
      <w:r>
        <w:rPr>
          <w:rFonts w:ascii="Times New Roman" w:hAnsi="Times New Roman" w:cs="Times New Roman"/>
          <w:bCs/>
          <w:sz w:val="24"/>
          <w:szCs w:val="24"/>
        </w:rPr>
        <w:t>3</w:t>
      </w:r>
      <w:r w:rsidRPr="004A1C6F">
        <w:rPr>
          <w:rFonts w:ascii="Times New Roman" w:hAnsi="Times New Roman" w:cs="Times New Roman"/>
          <w:bCs/>
          <w:sz w:val="24"/>
          <w:szCs w:val="24"/>
        </w:rPr>
        <w:t>)</w:t>
      </w:r>
      <w:r w:rsidR="0051405E">
        <w:rPr>
          <w:rFonts w:ascii="Times New Roman" w:hAnsi="Times New Roman" w:cs="Times New Roman"/>
          <w:bCs/>
          <w:sz w:val="24"/>
          <w:szCs w:val="24"/>
        </w:rPr>
        <w:t> </w:t>
      </w:r>
      <w:r w:rsidRPr="004A1C6F">
        <w:rPr>
          <w:rFonts w:ascii="Times New Roman" w:hAnsi="Times New Roman" w:cs="Times New Roman"/>
          <w:bCs/>
          <w:sz w:val="24"/>
          <w:szCs w:val="24"/>
        </w:rPr>
        <w:t xml:space="preserve">seos </w:t>
      </w:r>
      <w:r>
        <w:rPr>
          <w:rFonts w:ascii="Times New Roman" w:hAnsi="Times New Roman" w:cs="Times New Roman"/>
          <w:bCs/>
          <w:sz w:val="24"/>
          <w:szCs w:val="24"/>
        </w:rPr>
        <w:t>teabe taotlemise</w:t>
      </w:r>
      <w:r w:rsidRPr="004A1C6F">
        <w:rPr>
          <w:rFonts w:ascii="Times New Roman" w:hAnsi="Times New Roman" w:cs="Times New Roman"/>
          <w:bCs/>
          <w:sz w:val="24"/>
          <w:szCs w:val="24"/>
        </w:rPr>
        <w:t xml:space="preserve"> põhjuse ja isiku vahel, kelle kohta teavet </w:t>
      </w:r>
      <w:r>
        <w:rPr>
          <w:rFonts w:ascii="Times New Roman" w:hAnsi="Times New Roman" w:cs="Times New Roman"/>
          <w:bCs/>
          <w:sz w:val="24"/>
          <w:szCs w:val="24"/>
        </w:rPr>
        <w:t>taotletakse</w:t>
      </w:r>
      <w:r w:rsidRPr="004A1C6F">
        <w:rPr>
          <w:rFonts w:ascii="Times New Roman" w:hAnsi="Times New Roman" w:cs="Times New Roman"/>
          <w:bCs/>
          <w:sz w:val="24"/>
          <w:szCs w:val="24"/>
        </w:rPr>
        <w:t>;</w:t>
      </w:r>
    </w:p>
    <w:p w:rsidRPr="004A1C6F" w:rsidR="001A0557" w:rsidP="001E4AD1" w:rsidRDefault="00BE7D74" w14:paraId="35496E00" w14:textId="3B5F1079">
      <w:pPr>
        <w:spacing w:after="0" w:line="240" w:lineRule="auto"/>
        <w:jc w:val="both"/>
        <w:rPr>
          <w:rFonts w:ascii="Times New Roman" w:hAnsi="Times New Roman" w:cs="Times New Roman"/>
          <w:bCs/>
          <w:i/>
          <w:iCs/>
          <w:sz w:val="24"/>
          <w:szCs w:val="24"/>
        </w:rPr>
      </w:pPr>
      <w:r>
        <w:rPr>
          <w:rFonts w:ascii="Times New Roman" w:hAnsi="Times New Roman" w:cs="Times New Roman"/>
          <w:bCs/>
          <w:sz w:val="24"/>
          <w:szCs w:val="24"/>
        </w:rPr>
        <w:t>4</w:t>
      </w:r>
      <w:r w:rsidRPr="004A1C6F" w:rsidR="00EF29B8">
        <w:rPr>
          <w:rFonts w:ascii="Times New Roman" w:hAnsi="Times New Roman" w:cs="Times New Roman"/>
          <w:bCs/>
          <w:sz w:val="24"/>
          <w:szCs w:val="24"/>
        </w:rPr>
        <w:t>)</w:t>
      </w:r>
      <w:r w:rsidR="0051405E">
        <w:rPr>
          <w:rFonts w:ascii="Times New Roman" w:hAnsi="Times New Roman" w:cs="Times New Roman"/>
          <w:bCs/>
          <w:sz w:val="24"/>
          <w:szCs w:val="24"/>
        </w:rPr>
        <w:t> </w:t>
      </w:r>
      <w:r w:rsidRPr="004A1C6F" w:rsidR="001A0557">
        <w:rPr>
          <w:rFonts w:ascii="Times New Roman" w:hAnsi="Times New Roman" w:cs="Times New Roman"/>
          <w:bCs/>
          <w:sz w:val="24"/>
          <w:szCs w:val="24"/>
        </w:rPr>
        <w:t>teabe kasutamise eesmärk;</w:t>
      </w:r>
    </w:p>
    <w:p w:rsidRPr="004A1C6F" w:rsidR="001A0557" w:rsidP="001E4AD1" w:rsidRDefault="00BE7D74" w14:paraId="5D0DBBC2" w14:textId="6EAFAAFA">
      <w:pPr>
        <w:spacing w:after="0" w:line="240" w:lineRule="auto"/>
        <w:jc w:val="both"/>
        <w:rPr>
          <w:rFonts w:ascii="Times New Roman" w:hAnsi="Times New Roman" w:cs="Times New Roman"/>
          <w:bCs/>
          <w:i/>
          <w:iCs/>
          <w:sz w:val="24"/>
          <w:szCs w:val="24"/>
        </w:rPr>
      </w:pPr>
      <w:r>
        <w:rPr>
          <w:rFonts w:ascii="Times New Roman" w:hAnsi="Times New Roman" w:cs="Times New Roman"/>
          <w:bCs/>
          <w:sz w:val="24"/>
          <w:szCs w:val="24"/>
        </w:rPr>
        <w:t>5</w:t>
      </w:r>
      <w:r w:rsidRPr="004A1C6F" w:rsidR="00EF29B8">
        <w:rPr>
          <w:rFonts w:ascii="Times New Roman" w:hAnsi="Times New Roman" w:cs="Times New Roman"/>
          <w:bCs/>
          <w:sz w:val="24"/>
          <w:szCs w:val="24"/>
        </w:rPr>
        <w:t>)</w:t>
      </w:r>
      <w:r w:rsidR="0051405E">
        <w:rPr>
          <w:rFonts w:ascii="Times New Roman" w:hAnsi="Times New Roman" w:cs="Times New Roman"/>
          <w:bCs/>
          <w:sz w:val="24"/>
          <w:szCs w:val="24"/>
        </w:rPr>
        <w:t> </w:t>
      </w:r>
      <w:r w:rsidRPr="00BB0B57" w:rsidR="001A0557">
        <w:rPr>
          <w:rFonts w:ascii="Times New Roman" w:hAnsi="Times New Roman" w:cs="Times New Roman"/>
          <w:bCs/>
          <w:sz w:val="24"/>
          <w:szCs w:val="24"/>
        </w:rPr>
        <w:t>põhjendus</w:t>
      </w:r>
      <w:r w:rsidRPr="004A1C6F" w:rsidR="001A0557">
        <w:rPr>
          <w:rFonts w:ascii="Times New Roman" w:hAnsi="Times New Roman" w:cs="Times New Roman"/>
          <w:bCs/>
          <w:sz w:val="24"/>
          <w:szCs w:val="24"/>
        </w:rPr>
        <w:t>, miks eeldatakse, et teise</w:t>
      </w:r>
      <w:commentRangeStart w:id="57"/>
      <w:del w:author="Inge Mehide - JUSTDIGI" w:date="2025-07-30T14:03:00Z" w16du:dateUtc="2025-07-30T11:03:00Z" w:id="58">
        <w:r w:rsidRPr="004A1C6F" w:rsidDel="0090324D" w:rsidR="001A0557">
          <w:rPr>
            <w:rFonts w:ascii="Times New Roman" w:hAnsi="Times New Roman" w:cs="Times New Roman"/>
            <w:bCs/>
            <w:sz w:val="24"/>
            <w:szCs w:val="24"/>
          </w:rPr>
          <w:delText>l</w:delText>
        </w:r>
      </w:del>
      <w:commentRangeEnd w:id="57"/>
      <w:r w:rsidR="0090324D">
        <w:rPr>
          <w:rStyle w:val="Kommentaariviide"/>
        </w:rPr>
        <w:commentReference w:id="57"/>
      </w:r>
      <w:r w:rsidRPr="004A1C6F" w:rsidR="001A0557">
        <w:rPr>
          <w:rFonts w:ascii="Times New Roman" w:hAnsi="Times New Roman" w:cs="Times New Roman"/>
          <w:bCs/>
          <w:sz w:val="24"/>
          <w:szCs w:val="24"/>
        </w:rPr>
        <w:t xml:space="preserve"> liikmesriigi</w:t>
      </w:r>
      <w:r w:rsidR="00660E27">
        <w:rPr>
          <w:rFonts w:ascii="Times New Roman" w:hAnsi="Times New Roman" w:cs="Times New Roman"/>
          <w:bCs/>
          <w:sz w:val="24"/>
          <w:szCs w:val="24"/>
        </w:rPr>
        <w:t xml:space="preserve"> ühtsel kontaktpunktil või õiguskaitseasutusel</w:t>
      </w:r>
      <w:r w:rsidR="008A5C22">
        <w:rPr>
          <w:rFonts w:ascii="Times New Roman" w:hAnsi="Times New Roman" w:cs="Times New Roman"/>
          <w:bCs/>
          <w:sz w:val="24"/>
          <w:szCs w:val="24"/>
        </w:rPr>
        <w:t xml:space="preserve"> on teabele juurdepääs</w:t>
      </w:r>
      <w:r w:rsidRPr="004A1C6F" w:rsidR="001A0557">
        <w:rPr>
          <w:rFonts w:ascii="Times New Roman" w:hAnsi="Times New Roman" w:cs="Times New Roman"/>
          <w:bCs/>
          <w:sz w:val="24"/>
          <w:szCs w:val="24"/>
        </w:rPr>
        <w:t>;</w:t>
      </w:r>
    </w:p>
    <w:p w:rsidRPr="004A1C6F" w:rsidR="001A0557" w:rsidP="001E4AD1" w:rsidRDefault="00EF29B8" w14:paraId="6AD09CFB" w14:textId="7F0768E3">
      <w:pPr>
        <w:spacing w:after="0" w:line="240" w:lineRule="auto"/>
        <w:jc w:val="both"/>
        <w:rPr>
          <w:rFonts w:ascii="Times New Roman" w:hAnsi="Times New Roman" w:cs="Times New Roman"/>
          <w:bCs/>
          <w:i/>
          <w:iCs/>
          <w:sz w:val="24"/>
          <w:szCs w:val="24"/>
        </w:rPr>
      </w:pPr>
      <w:r w:rsidRPr="004A1C6F">
        <w:rPr>
          <w:rFonts w:ascii="Times New Roman" w:hAnsi="Times New Roman" w:cs="Times New Roman"/>
          <w:bCs/>
          <w:sz w:val="24"/>
          <w:szCs w:val="24"/>
        </w:rPr>
        <w:t>6)</w:t>
      </w:r>
      <w:r w:rsidR="0051405E">
        <w:rPr>
          <w:rFonts w:ascii="Times New Roman" w:hAnsi="Times New Roman" w:cs="Times New Roman"/>
          <w:bCs/>
          <w:sz w:val="24"/>
          <w:szCs w:val="24"/>
        </w:rPr>
        <w:t> </w:t>
      </w:r>
      <w:r w:rsidRPr="004A1C6F" w:rsidR="001A0557">
        <w:rPr>
          <w:rFonts w:ascii="Times New Roman" w:hAnsi="Times New Roman" w:cs="Times New Roman"/>
          <w:bCs/>
          <w:sz w:val="24"/>
          <w:szCs w:val="24"/>
        </w:rPr>
        <w:t>kiireloomulise</w:t>
      </w:r>
      <w:r w:rsidRPr="005471F1" w:rsidR="005471F1">
        <w:rPr>
          <w:rFonts w:ascii="Times New Roman" w:hAnsi="Times New Roman" w:cs="Times New Roman"/>
          <w:bCs/>
          <w:sz w:val="24"/>
          <w:szCs w:val="24"/>
        </w:rPr>
        <w:t xml:space="preserve"> </w:t>
      </w:r>
      <w:r w:rsidRPr="004A1C6F" w:rsidR="005471F1">
        <w:rPr>
          <w:rFonts w:ascii="Times New Roman" w:hAnsi="Times New Roman" w:cs="Times New Roman"/>
          <w:bCs/>
          <w:sz w:val="24"/>
          <w:szCs w:val="24"/>
        </w:rPr>
        <w:t>taotlus</w:t>
      </w:r>
      <w:r w:rsidR="005471F1">
        <w:rPr>
          <w:rFonts w:ascii="Times New Roman" w:hAnsi="Times New Roman" w:cs="Times New Roman"/>
          <w:bCs/>
          <w:sz w:val="24"/>
          <w:szCs w:val="24"/>
        </w:rPr>
        <w:t>e korral</w:t>
      </w:r>
      <w:r w:rsidRPr="004A1C6F" w:rsidR="001A0557">
        <w:rPr>
          <w:rFonts w:ascii="Times New Roman" w:hAnsi="Times New Roman" w:cs="Times New Roman"/>
          <w:bCs/>
          <w:sz w:val="24"/>
          <w:szCs w:val="24"/>
        </w:rPr>
        <w:t xml:space="preserve"> </w:t>
      </w:r>
      <w:r w:rsidR="00651155">
        <w:rPr>
          <w:rFonts w:ascii="Times New Roman" w:hAnsi="Times New Roman" w:cs="Times New Roman"/>
          <w:bCs/>
          <w:sz w:val="24"/>
          <w:szCs w:val="24"/>
        </w:rPr>
        <w:t>selle</w:t>
      </w:r>
      <w:r w:rsidRPr="004A1C6F" w:rsidR="00651155">
        <w:rPr>
          <w:rFonts w:ascii="Times New Roman" w:hAnsi="Times New Roman" w:cs="Times New Roman"/>
          <w:bCs/>
          <w:sz w:val="24"/>
          <w:szCs w:val="24"/>
        </w:rPr>
        <w:t xml:space="preserve"> </w:t>
      </w:r>
      <w:r w:rsidRPr="004A1C6F" w:rsidR="001A0557">
        <w:rPr>
          <w:rFonts w:ascii="Times New Roman" w:hAnsi="Times New Roman" w:cs="Times New Roman"/>
          <w:bCs/>
          <w:sz w:val="24"/>
          <w:szCs w:val="24"/>
        </w:rPr>
        <w:t>põhj</w:t>
      </w:r>
      <w:r w:rsidR="00651155">
        <w:rPr>
          <w:rFonts w:ascii="Times New Roman" w:hAnsi="Times New Roman" w:cs="Times New Roman"/>
          <w:bCs/>
          <w:sz w:val="24"/>
          <w:szCs w:val="24"/>
        </w:rPr>
        <w:t>end</w:t>
      </w:r>
      <w:r w:rsidRPr="004A1C6F" w:rsidR="001A0557">
        <w:rPr>
          <w:rFonts w:ascii="Times New Roman" w:hAnsi="Times New Roman" w:cs="Times New Roman"/>
          <w:bCs/>
          <w:sz w:val="24"/>
          <w:szCs w:val="24"/>
        </w:rPr>
        <w:t xml:space="preserve">us käesoleva </w:t>
      </w:r>
      <w:r w:rsidRPr="002105E9" w:rsidR="001A0557">
        <w:rPr>
          <w:rFonts w:ascii="Times New Roman" w:hAnsi="Times New Roman" w:cs="Times New Roman"/>
          <w:bCs/>
          <w:sz w:val="24"/>
          <w:szCs w:val="24"/>
        </w:rPr>
        <w:t>seadustiku §</w:t>
      </w:r>
      <w:r w:rsidRPr="002105E9" w:rsidR="00C83FE7">
        <w:rPr>
          <w:rFonts w:ascii="Times New Roman" w:hAnsi="Times New Roman" w:cs="Times New Roman"/>
          <w:bCs/>
          <w:sz w:val="24"/>
          <w:szCs w:val="24"/>
        </w:rPr>
        <w:t> </w:t>
      </w:r>
      <w:r w:rsidRPr="002105E9" w:rsidR="001A0557">
        <w:rPr>
          <w:rFonts w:ascii="Times New Roman" w:hAnsi="Times New Roman" w:cs="Times New Roman"/>
          <w:bCs/>
          <w:sz w:val="24"/>
          <w:szCs w:val="24"/>
        </w:rPr>
        <w:t>508</w:t>
      </w:r>
      <w:r w:rsidR="0086009C">
        <w:rPr>
          <w:rFonts w:ascii="Times New Roman" w:hAnsi="Times New Roman" w:cs="Times New Roman"/>
          <w:bCs/>
          <w:sz w:val="24"/>
          <w:szCs w:val="24"/>
          <w:vertAlign w:val="superscript"/>
        </w:rPr>
        <w:t>92</w:t>
      </w:r>
      <w:r w:rsidRPr="00005AD0" w:rsidR="001A0557">
        <w:rPr>
          <w:rFonts w:ascii="Times New Roman" w:hAnsi="Times New Roman" w:cs="Times New Roman"/>
          <w:sz w:val="24"/>
          <w:szCs w:val="24"/>
        </w:rPr>
        <w:t xml:space="preserve"> </w:t>
      </w:r>
      <w:r w:rsidRPr="002105E9" w:rsidR="001A0557">
        <w:rPr>
          <w:rFonts w:ascii="Times New Roman" w:hAnsi="Times New Roman" w:cs="Times New Roman"/>
          <w:bCs/>
          <w:sz w:val="24"/>
          <w:szCs w:val="24"/>
        </w:rPr>
        <w:t>lõike 3</w:t>
      </w:r>
      <w:r w:rsidR="005471F1">
        <w:rPr>
          <w:rFonts w:ascii="Times New Roman" w:hAnsi="Times New Roman" w:cs="Times New Roman"/>
          <w:bCs/>
          <w:sz w:val="24"/>
          <w:szCs w:val="24"/>
        </w:rPr>
        <w:t xml:space="preserve"> kohaselt</w:t>
      </w:r>
      <w:r w:rsidRPr="004A1C6F" w:rsidR="001A0557">
        <w:rPr>
          <w:rFonts w:ascii="Times New Roman" w:hAnsi="Times New Roman" w:cs="Times New Roman"/>
          <w:bCs/>
          <w:sz w:val="24"/>
          <w:szCs w:val="24"/>
        </w:rPr>
        <w:t>;</w:t>
      </w:r>
    </w:p>
    <w:p w:rsidRPr="004A1C6F" w:rsidR="001A0557" w:rsidP="001E4AD1" w:rsidRDefault="00EF29B8" w14:paraId="60234C88" w14:textId="5A9C8C38">
      <w:pPr>
        <w:spacing w:after="0" w:line="240" w:lineRule="auto"/>
        <w:jc w:val="both"/>
        <w:rPr>
          <w:rFonts w:ascii="Times New Roman" w:hAnsi="Times New Roman" w:cs="Times New Roman"/>
          <w:bCs/>
          <w:i/>
          <w:iCs/>
          <w:sz w:val="24"/>
          <w:szCs w:val="24"/>
        </w:rPr>
      </w:pPr>
      <w:r w:rsidRPr="004A1C6F">
        <w:rPr>
          <w:rFonts w:ascii="Times New Roman" w:hAnsi="Times New Roman" w:cs="Times New Roman"/>
          <w:bCs/>
          <w:sz w:val="24"/>
          <w:szCs w:val="24"/>
        </w:rPr>
        <w:t>7)</w:t>
      </w:r>
      <w:r w:rsidR="0051405E">
        <w:rPr>
          <w:rFonts w:ascii="Times New Roman" w:hAnsi="Times New Roman" w:cs="Times New Roman"/>
          <w:bCs/>
          <w:sz w:val="24"/>
          <w:szCs w:val="24"/>
        </w:rPr>
        <w:t> </w:t>
      </w:r>
      <w:commentRangeStart w:id="59"/>
      <w:r w:rsidRPr="00040A83" w:rsidR="00040A83">
        <w:rPr>
          <w:rFonts w:ascii="Times New Roman" w:hAnsi="Times New Roman" w:cs="Times New Roman"/>
          <w:bCs/>
          <w:sz w:val="24"/>
          <w:szCs w:val="24"/>
        </w:rPr>
        <w:t xml:space="preserve">piirang </w:t>
      </w:r>
      <w:commentRangeEnd w:id="59"/>
      <w:r w:rsidR="0081685A">
        <w:rPr>
          <w:rStyle w:val="Kommentaariviide"/>
        </w:rPr>
        <w:commentReference w:id="59"/>
      </w:r>
      <w:r w:rsidRPr="00040A83" w:rsidR="00040A83">
        <w:rPr>
          <w:rFonts w:ascii="Times New Roman" w:hAnsi="Times New Roman" w:cs="Times New Roman"/>
          <w:bCs/>
          <w:sz w:val="24"/>
          <w:szCs w:val="24"/>
        </w:rPr>
        <w:t>teabe kasutamisele muul eesmär</w:t>
      </w:r>
      <w:r w:rsidR="00A173D1">
        <w:rPr>
          <w:rFonts w:ascii="Times New Roman" w:hAnsi="Times New Roman" w:cs="Times New Roman"/>
          <w:bCs/>
          <w:sz w:val="24"/>
          <w:szCs w:val="24"/>
        </w:rPr>
        <w:t>g</w:t>
      </w:r>
      <w:r w:rsidRPr="00040A83" w:rsidR="00040A83">
        <w:rPr>
          <w:rFonts w:ascii="Times New Roman" w:hAnsi="Times New Roman" w:cs="Times New Roman"/>
          <w:bCs/>
          <w:sz w:val="24"/>
          <w:szCs w:val="24"/>
        </w:rPr>
        <w:t xml:space="preserve">il kui </w:t>
      </w:r>
      <w:r w:rsidR="00A173D1">
        <w:rPr>
          <w:rFonts w:ascii="Times New Roman" w:hAnsi="Times New Roman" w:cs="Times New Roman"/>
          <w:bCs/>
          <w:sz w:val="24"/>
          <w:szCs w:val="24"/>
        </w:rPr>
        <w:t>see</w:t>
      </w:r>
      <w:r w:rsidRPr="00040A83" w:rsidR="00040A83">
        <w:rPr>
          <w:rFonts w:ascii="Times New Roman" w:hAnsi="Times New Roman" w:cs="Times New Roman"/>
          <w:bCs/>
          <w:sz w:val="24"/>
          <w:szCs w:val="24"/>
        </w:rPr>
        <w:t>, milleks seda taotlet</w:t>
      </w:r>
      <w:r w:rsidR="008E3398">
        <w:rPr>
          <w:rFonts w:ascii="Times New Roman" w:hAnsi="Times New Roman" w:cs="Times New Roman"/>
          <w:bCs/>
          <w:sz w:val="24"/>
          <w:szCs w:val="24"/>
        </w:rPr>
        <w:t>akse</w:t>
      </w:r>
      <w:r w:rsidRPr="00040A83" w:rsidR="00040A83">
        <w:rPr>
          <w:rFonts w:ascii="Times New Roman" w:hAnsi="Times New Roman" w:cs="Times New Roman"/>
          <w:bCs/>
          <w:sz w:val="24"/>
          <w:szCs w:val="24"/>
        </w:rPr>
        <w:t>.</w:t>
      </w:r>
    </w:p>
    <w:bookmarkEnd w:id="56"/>
    <w:p w:rsidR="0019388B" w:rsidP="001E4AD1" w:rsidRDefault="0019388B" w14:paraId="58817850" w14:textId="77777777">
      <w:pPr>
        <w:spacing w:after="0" w:line="240" w:lineRule="auto"/>
        <w:jc w:val="both"/>
        <w:rPr>
          <w:rFonts w:ascii="Times New Roman" w:hAnsi="Times New Roman" w:cs="Times New Roman"/>
          <w:bCs/>
          <w:sz w:val="24"/>
          <w:szCs w:val="24"/>
        </w:rPr>
      </w:pPr>
    </w:p>
    <w:p w:rsidRPr="00293C81" w:rsidR="007731B5" w:rsidP="001E4AD1" w:rsidRDefault="00F30032" w14:paraId="1EE91EED" w14:textId="485C59F8">
      <w:pPr>
        <w:keepNext/>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343743">
        <w:rPr>
          <w:rFonts w:ascii="Times New Roman" w:hAnsi="Times New Roman" w:cs="Times New Roman"/>
          <w:b/>
          <w:sz w:val="24"/>
          <w:szCs w:val="24"/>
        </w:rPr>
        <w:t xml:space="preserve">. </w:t>
      </w:r>
      <w:proofErr w:type="spellStart"/>
      <w:r w:rsidRPr="00293C81" w:rsidR="007731B5">
        <w:rPr>
          <w:rFonts w:ascii="Times New Roman" w:hAnsi="Times New Roman" w:cs="Times New Roman"/>
          <w:b/>
          <w:sz w:val="24"/>
          <w:szCs w:val="24"/>
        </w:rPr>
        <w:t>alljaotis</w:t>
      </w:r>
      <w:proofErr w:type="spellEnd"/>
    </w:p>
    <w:p w:rsidRPr="0058612F" w:rsidR="007731B5" w:rsidP="00414A6D" w:rsidRDefault="007731B5" w14:paraId="7054364C" w14:textId="71738AFA">
      <w:pPr>
        <w:pStyle w:val="Loendilik"/>
        <w:keepNext/>
        <w:spacing w:after="0" w:line="240" w:lineRule="auto"/>
        <w:ind w:left="0"/>
        <w:jc w:val="center"/>
        <w:rPr>
          <w:rFonts w:ascii="Times New Roman" w:hAnsi="Times New Roman" w:cs="Times New Roman"/>
          <w:b/>
          <w:sz w:val="24"/>
          <w:szCs w:val="24"/>
        </w:rPr>
      </w:pPr>
      <w:bookmarkStart w:name="_Hlk180754542" w:id="60"/>
      <w:r>
        <w:rPr>
          <w:rFonts w:ascii="Times New Roman" w:hAnsi="Times New Roman" w:cs="Times New Roman"/>
          <w:b/>
          <w:sz w:val="24"/>
          <w:szCs w:val="24"/>
        </w:rPr>
        <w:t>Omaalgatuslik teabeedastus</w:t>
      </w:r>
    </w:p>
    <w:bookmarkEnd w:id="60"/>
    <w:p w:rsidRPr="004A1C6F" w:rsidR="001A0557" w:rsidP="001E4AD1" w:rsidRDefault="001A0557" w14:paraId="49D963EE" w14:textId="646B6CEF">
      <w:pPr>
        <w:keepNext/>
        <w:spacing w:after="0" w:line="240" w:lineRule="auto"/>
        <w:jc w:val="both"/>
        <w:rPr>
          <w:rFonts w:ascii="Times New Roman" w:hAnsi="Times New Roman" w:cs="Times New Roman"/>
          <w:bCs/>
          <w:sz w:val="24"/>
          <w:szCs w:val="24"/>
        </w:rPr>
      </w:pPr>
    </w:p>
    <w:p w:rsidRPr="004A1C6F" w:rsidR="001A0557" w:rsidP="001E4AD1" w:rsidRDefault="001A0557" w14:paraId="33DB83FE" w14:textId="4DE186F5">
      <w:pPr>
        <w:keepNext/>
        <w:spacing w:after="0" w:line="240" w:lineRule="auto"/>
        <w:jc w:val="both"/>
        <w:rPr>
          <w:rFonts w:ascii="Times New Roman" w:hAnsi="Times New Roman" w:cs="Times New Roman"/>
          <w:b/>
          <w:bCs/>
          <w:sz w:val="24"/>
          <w:szCs w:val="24"/>
        </w:rPr>
      </w:pPr>
      <w:bookmarkStart w:name="_Hlk201058836" w:id="61"/>
      <w:r w:rsidRPr="004A1C6F">
        <w:rPr>
          <w:rFonts w:ascii="Times New Roman" w:hAnsi="Times New Roman" w:cs="Times New Roman"/>
          <w:b/>
          <w:bCs/>
          <w:sz w:val="24"/>
          <w:szCs w:val="24"/>
        </w:rPr>
        <w:t xml:space="preserve">§ </w:t>
      </w:r>
      <w:r w:rsidRPr="004A1C6F" w:rsidR="00701066">
        <w:rPr>
          <w:rFonts w:ascii="Times New Roman" w:hAnsi="Times New Roman" w:cs="Times New Roman"/>
          <w:b/>
          <w:bCs/>
          <w:sz w:val="24"/>
          <w:szCs w:val="24"/>
        </w:rPr>
        <w:t>508</w:t>
      </w:r>
      <w:r w:rsidR="00701066">
        <w:rPr>
          <w:rFonts w:ascii="Times New Roman" w:hAnsi="Times New Roman" w:cs="Times New Roman"/>
          <w:b/>
          <w:bCs/>
          <w:sz w:val="24"/>
          <w:szCs w:val="24"/>
          <w:vertAlign w:val="superscript"/>
        </w:rPr>
        <w:t>9</w:t>
      </w:r>
      <w:r w:rsidR="00CB75B2">
        <w:rPr>
          <w:rFonts w:ascii="Times New Roman" w:hAnsi="Times New Roman" w:cs="Times New Roman"/>
          <w:b/>
          <w:bCs/>
          <w:sz w:val="24"/>
          <w:szCs w:val="24"/>
          <w:vertAlign w:val="superscript"/>
        </w:rPr>
        <w:t>6</w:t>
      </w:r>
      <w:bookmarkEnd w:id="61"/>
      <w:r w:rsidRPr="004A1C6F">
        <w:rPr>
          <w:rFonts w:ascii="Times New Roman" w:hAnsi="Times New Roman" w:cs="Times New Roman"/>
          <w:b/>
          <w:bCs/>
          <w:sz w:val="24"/>
          <w:szCs w:val="24"/>
        </w:rPr>
        <w:t xml:space="preserve">. </w:t>
      </w:r>
      <w:r w:rsidR="00712403">
        <w:rPr>
          <w:rFonts w:ascii="Times New Roman" w:hAnsi="Times New Roman" w:cs="Times New Roman"/>
          <w:b/>
          <w:bCs/>
          <w:sz w:val="24"/>
          <w:szCs w:val="24"/>
        </w:rPr>
        <w:t>Omaalgatuslik</w:t>
      </w:r>
      <w:r w:rsidRPr="004A1C6F" w:rsidR="00E835DB">
        <w:rPr>
          <w:rFonts w:ascii="Times New Roman" w:hAnsi="Times New Roman" w:cs="Times New Roman"/>
          <w:b/>
          <w:bCs/>
          <w:sz w:val="24"/>
          <w:szCs w:val="24"/>
        </w:rPr>
        <w:t xml:space="preserve"> </w:t>
      </w:r>
      <w:r w:rsidRPr="004A1C6F">
        <w:rPr>
          <w:rFonts w:ascii="Times New Roman" w:hAnsi="Times New Roman" w:cs="Times New Roman"/>
          <w:b/>
          <w:bCs/>
          <w:sz w:val="24"/>
          <w:szCs w:val="24"/>
        </w:rPr>
        <w:t>teabeedastus</w:t>
      </w:r>
    </w:p>
    <w:p w:rsidRPr="004A1C6F" w:rsidR="001A0557" w:rsidP="001E4AD1" w:rsidRDefault="001A0557" w14:paraId="07637BA5" w14:textId="77777777">
      <w:pPr>
        <w:keepNext/>
        <w:spacing w:after="0" w:line="240" w:lineRule="auto"/>
        <w:jc w:val="both"/>
        <w:rPr>
          <w:rFonts w:ascii="Times New Roman" w:hAnsi="Times New Roman" w:cs="Times New Roman"/>
          <w:b/>
          <w:bCs/>
          <w:sz w:val="24"/>
          <w:szCs w:val="24"/>
        </w:rPr>
      </w:pPr>
    </w:p>
    <w:p w:rsidRPr="00F77472" w:rsidR="001A0557" w:rsidP="001E4AD1" w:rsidRDefault="00256FC3" w14:paraId="0E8B30A7" w14:textId="354D53A1">
      <w:pPr>
        <w:spacing w:after="0" w:line="240" w:lineRule="auto"/>
        <w:jc w:val="both"/>
        <w:rPr>
          <w:rFonts w:ascii="Times New Roman" w:hAnsi="Times New Roman" w:cs="Times New Roman"/>
          <w:bCs/>
          <w:sz w:val="24"/>
          <w:szCs w:val="24"/>
        </w:rPr>
      </w:pPr>
      <w:r w:rsidRPr="00F77472">
        <w:rPr>
          <w:rFonts w:ascii="Times New Roman" w:hAnsi="Times New Roman" w:cs="Times New Roman"/>
          <w:bCs/>
          <w:sz w:val="24"/>
          <w:szCs w:val="24"/>
        </w:rPr>
        <w:t>(1)</w:t>
      </w:r>
      <w:bookmarkStart w:name="_Hlk174436194" w:id="62"/>
      <w:r w:rsidR="0051405E">
        <w:rPr>
          <w:rFonts w:ascii="Times New Roman" w:hAnsi="Times New Roman" w:cs="Times New Roman"/>
          <w:bCs/>
          <w:sz w:val="24"/>
          <w:szCs w:val="24"/>
        </w:rPr>
        <w:t> </w:t>
      </w:r>
      <w:r w:rsidRPr="00F77472" w:rsidR="00E835DB">
        <w:rPr>
          <w:rFonts w:ascii="Times New Roman" w:hAnsi="Times New Roman" w:cs="Times New Roman"/>
          <w:bCs/>
          <w:sz w:val="24"/>
          <w:szCs w:val="24"/>
        </w:rPr>
        <w:t>Ühtne kontaktpunkt ja u</w:t>
      </w:r>
      <w:r w:rsidRPr="00F77472" w:rsidR="001A0557">
        <w:rPr>
          <w:rFonts w:ascii="Times New Roman" w:hAnsi="Times New Roman" w:cs="Times New Roman"/>
          <w:bCs/>
          <w:sz w:val="24"/>
          <w:szCs w:val="24"/>
        </w:rPr>
        <w:t xml:space="preserve">urimisasutus </w:t>
      </w:r>
      <w:r w:rsidR="004E6F18">
        <w:rPr>
          <w:rFonts w:ascii="Times New Roman" w:hAnsi="Times New Roman" w:cs="Times New Roman"/>
          <w:bCs/>
          <w:sz w:val="24"/>
          <w:szCs w:val="24"/>
        </w:rPr>
        <w:t xml:space="preserve">peavad </w:t>
      </w:r>
      <w:r w:rsidRPr="00F77472" w:rsidR="001A0557">
        <w:rPr>
          <w:rFonts w:ascii="Times New Roman" w:hAnsi="Times New Roman" w:cs="Times New Roman"/>
          <w:bCs/>
          <w:sz w:val="24"/>
          <w:szCs w:val="24"/>
        </w:rPr>
        <w:t>edasta</w:t>
      </w:r>
      <w:r w:rsidR="004E6F18">
        <w:rPr>
          <w:rFonts w:ascii="Times New Roman" w:hAnsi="Times New Roman" w:cs="Times New Roman"/>
          <w:bCs/>
          <w:sz w:val="24"/>
          <w:szCs w:val="24"/>
        </w:rPr>
        <w:t>ma</w:t>
      </w:r>
      <w:r w:rsidRPr="00F77472" w:rsidR="001A0557">
        <w:rPr>
          <w:rFonts w:ascii="Times New Roman" w:hAnsi="Times New Roman" w:cs="Times New Roman"/>
          <w:bCs/>
          <w:sz w:val="24"/>
          <w:szCs w:val="24"/>
        </w:rPr>
        <w:t xml:space="preserve"> teise liikmesriigi ühtsele kontaktpunktile või õiguskaitseasutusele </w:t>
      </w:r>
      <w:r w:rsidRPr="00F77472" w:rsidR="002F0EE3">
        <w:rPr>
          <w:rFonts w:ascii="Times New Roman" w:hAnsi="Times New Roman" w:cs="Times New Roman"/>
          <w:bCs/>
          <w:sz w:val="24"/>
          <w:szCs w:val="24"/>
        </w:rPr>
        <w:t xml:space="preserve">omal algatusel </w:t>
      </w:r>
      <w:r w:rsidRPr="00F77472" w:rsidR="001A0557">
        <w:rPr>
          <w:rFonts w:ascii="Times New Roman" w:hAnsi="Times New Roman" w:cs="Times New Roman"/>
          <w:bCs/>
          <w:sz w:val="24"/>
          <w:szCs w:val="24"/>
        </w:rPr>
        <w:t>teavet käesoleva seadustiku § 489</w:t>
      </w:r>
      <w:r w:rsidRPr="00F77472" w:rsidR="001A0557">
        <w:rPr>
          <w:rFonts w:ascii="Times New Roman" w:hAnsi="Times New Roman" w:cs="Times New Roman"/>
          <w:bCs/>
          <w:sz w:val="24"/>
          <w:szCs w:val="24"/>
          <w:vertAlign w:val="superscript"/>
        </w:rPr>
        <w:t>6</w:t>
      </w:r>
      <w:r w:rsidRPr="00F77472" w:rsidR="00306436">
        <w:rPr>
          <w:rFonts w:ascii="Times New Roman" w:hAnsi="Times New Roman" w:cs="Times New Roman"/>
          <w:bCs/>
          <w:sz w:val="24"/>
          <w:szCs w:val="24"/>
        </w:rPr>
        <w:t xml:space="preserve"> </w:t>
      </w:r>
      <w:r w:rsidRPr="00F77472" w:rsidR="001A0557">
        <w:rPr>
          <w:rFonts w:ascii="Times New Roman" w:hAnsi="Times New Roman" w:cs="Times New Roman"/>
          <w:bCs/>
          <w:sz w:val="24"/>
          <w:szCs w:val="24"/>
        </w:rPr>
        <w:t>lõikes 1 nimetatud kurite</w:t>
      </w:r>
      <w:r w:rsidRPr="00F77472" w:rsidR="00572A9F">
        <w:rPr>
          <w:rFonts w:ascii="Times New Roman" w:hAnsi="Times New Roman" w:cs="Times New Roman"/>
          <w:bCs/>
          <w:sz w:val="24"/>
          <w:szCs w:val="24"/>
        </w:rPr>
        <w:t>o kohta</w:t>
      </w:r>
      <w:r w:rsidRPr="00F77472" w:rsidR="001A0557">
        <w:rPr>
          <w:rFonts w:ascii="Times New Roman" w:hAnsi="Times New Roman" w:cs="Times New Roman"/>
          <w:bCs/>
          <w:sz w:val="24"/>
          <w:szCs w:val="24"/>
        </w:rPr>
        <w:t xml:space="preserve">, välja arvatud </w:t>
      </w:r>
      <w:r w:rsidRPr="00F77472" w:rsidR="00DD0A63">
        <w:rPr>
          <w:rFonts w:ascii="Times New Roman" w:hAnsi="Times New Roman" w:cs="Times New Roman"/>
          <w:bCs/>
          <w:sz w:val="24"/>
          <w:szCs w:val="24"/>
        </w:rPr>
        <w:t xml:space="preserve">juhul, kui esineb </w:t>
      </w:r>
      <w:r w:rsidRPr="00F77472" w:rsidR="001A0557">
        <w:rPr>
          <w:rFonts w:ascii="Times New Roman" w:hAnsi="Times New Roman" w:cs="Times New Roman"/>
          <w:bCs/>
          <w:sz w:val="24"/>
          <w:szCs w:val="24"/>
        </w:rPr>
        <w:t>§ 508</w:t>
      </w:r>
      <w:r w:rsidRPr="00E36A9B" w:rsidR="00C1061D">
        <w:rPr>
          <w:rFonts w:ascii="Times New Roman" w:hAnsi="Times New Roman" w:cs="Times New Roman"/>
          <w:bCs/>
          <w:sz w:val="24"/>
          <w:szCs w:val="24"/>
          <w:vertAlign w:val="superscript"/>
        </w:rPr>
        <w:t>91</w:t>
      </w:r>
      <w:r w:rsidRPr="00F77472" w:rsidR="001A0557">
        <w:rPr>
          <w:rFonts w:ascii="Times New Roman" w:hAnsi="Times New Roman" w:cs="Times New Roman"/>
          <w:bCs/>
          <w:sz w:val="24"/>
          <w:szCs w:val="24"/>
        </w:rPr>
        <w:t xml:space="preserve"> </w:t>
      </w:r>
      <w:bookmarkStart w:name="_Hlk184727489" w:id="63"/>
      <w:r w:rsidRPr="00F77472" w:rsidR="001A0557">
        <w:rPr>
          <w:rFonts w:ascii="Times New Roman" w:hAnsi="Times New Roman" w:cs="Times New Roman"/>
          <w:bCs/>
          <w:sz w:val="24"/>
          <w:szCs w:val="24"/>
        </w:rPr>
        <w:t xml:space="preserve">lõike 1 punktis </w:t>
      </w:r>
      <w:r w:rsidRPr="00F77472" w:rsidR="006B5DFE">
        <w:rPr>
          <w:rFonts w:ascii="Times New Roman" w:hAnsi="Times New Roman" w:cs="Times New Roman"/>
          <w:bCs/>
          <w:sz w:val="24"/>
          <w:szCs w:val="24"/>
        </w:rPr>
        <w:t>6, 7, 8, 10 või 11</w:t>
      </w:r>
      <w:r w:rsidRPr="00F77472" w:rsidR="001A0557">
        <w:rPr>
          <w:rFonts w:ascii="Times New Roman" w:hAnsi="Times New Roman" w:cs="Times New Roman"/>
          <w:bCs/>
          <w:sz w:val="24"/>
          <w:szCs w:val="24"/>
        </w:rPr>
        <w:t xml:space="preserve"> </w:t>
      </w:r>
      <w:bookmarkEnd w:id="63"/>
      <w:r w:rsidRPr="00F77472" w:rsidR="001A0557">
        <w:rPr>
          <w:rFonts w:ascii="Times New Roman" w:hAnsi="Times New Roman" w:cs="Times New Roman"/>
          <w:bCs/>
          <w:sz w:val="24"/>
          <w:szCs w:val="24"/>
        </w:rPr>
        <w:t xml:space="preserve">sätestatud </w:t>
      </w:r>
      <w:r w:rsidRPr="00F77472" w:rsidR="00DD0A63">
        <w:rPr>
          <w:rFonts w:ascii="Times New Roman" w:hAnsi="Times New Roman" w:cs="Times New Roman"/>
          <w:bCs/>
          <w:sz w:val="24"/>
          <w:szCs w:val="24"/>
        </w:rPr>
        <w:t>keeldumise alus</w:t>
      </w:r>
      <w:r w:rsidRPr="00F77472" w:rsidR="001A0557">
        <w:rPr>
          <w:rFonts w:ascii="Times New Roman" w:hAnsi="Times New Roman" w:cs="Times New Roman"/>
          <w:bCs/>
          <w:sz w:val="24"/>
          <w:szCs w:val="24"/>
        </w:rPr>
        <w:t>.</w:t>
      </w:r>
    </w:p>
    <w:bookmarkEnd w:id="62"/>
    <w:p w:rsidRPr="00F77472" w:rsidR="001A0557" w:rsidP="001E4AD1" w:rsidRDefault="001A0557" w14:paraId="0CD623A1" w14:textId="77777777">
      <w:pPr>
        <w:spacing w:after="0" w:line="240" w:lineRule="auto"/>
        <w:jc w:val="both"/>
        <w:rPr>
          <w:rFonts w:ascii="Times New Roman" w:hAnsi="Times New Roman" w:cs="Times New Roman"/>
          <w:bCs/>
          <w:sz w:val="24"/>
          <w:szCs w:val="24"/>
        </w:rPr>
      </w:pPr>
    </w:p>
    <w:p w:rsidRPr="004A1C6F" w:rsidR="001A0557" w:rsidP="001E4AD1" w:rsidRDefault="00256FC3" w14:paraId="0E218A5E" w14:textId="56F6D486">
      <w:pPr>
        <w:spacing w:after="0" w:line="240" w:lineRule="auto"/>
        <w:jc w:val="both"/>
        <w:rPr>
          <w:rFonts w:ascii="Times New Roman" w:hAnsi="Times New Roman" w:cs="Times New Roman"/>
          <w:bCs/>
          <w:sz w:val="24"/>
          <w:szCs w:val="24"/>
        </w:rPr>
      </w:pPr>
      <w:r w:rsidRPr="00F77472">
        <w:rPr>
          <w:rFonts w:ascii="Times New Roman" w:hAnsi="Times New Roman" w:cs="Times New Roman"/>
          <w:bCs/>
          <w:sz w:val="24"/>
          <w:szCs w:val="24"/>
        </w:rPr>
        <w:t>(2)</w:t>
      </w:r>
      <w:bookmarkStart w:name="_Hlk174436298" w:id="64"/>
      <w:r w:rsidR="0051405E">
        <w:rPr>
          <w:rFonts w:ascii="Times New Roman" w:hAnsi="Times New Roman" w:cs="Times New Roman"/>
          <w:bCs/>
          <w:sz w:val="24"/>
          <w:szCs w:val="24"/>
        </w:rPr>
        <w:t> </w:t>
      </w:r>
      <w:r w:rsidRPr="00F77472" w:rsidR="00E835DB">
        <w:rPr>
          <w:rFonts w:ascii="Times New Roman" w:hAnsi="Times New Roman" w:cs="Times New Roman"/>
          <w:bCs/>
          <w:sz w:val="24"/>
          <w:szCs w:val="24"/>
        </w:rPr>
        <w:t>Ü</w:t>
      </w:r>
      <w:r w:rsidRPr="00F77472" w:rsidR="001A0557">
        <w:rPr>
          <w:rFonts w:ascii="Times New Roman" w:hAnsi="Times New Roman" w:cs="Times New Roman"/>
          <w:bCs/>
          <w:sz w:val="24"/>
          <w:szCs w:val="24"/>
        </w:rPr>
        <w:t xml:space="preserve">htne kontaktpunkt </w:t>
      </w:r>
      <w:r w:rsidRPr="00F77472" w:rsidR="00E835DB">
        <w:rPr>
          <w:rFonts w:ascii="Times New Roman" w:hAnsi="Times New Roman" w:cs="Times New Roman"/>
          <w:bCs/>
          <w:sz w:val="24"/>
          <w:szCs w:val="24"/>
        </w:rPr>
        <w:t xml:space="preserve">ja uurimisasutus </w:t>
      </w:r>
      <w:r w:rsidRPr="00F77472" w:rsidR="001A0557">
        <w:rPr>
          <w:rFonts w:ascii="Times New Roman" w:hAnsi="Times New Roman" w:cs="Times New Roman"/>
          <w:bCs/>
          <w:sz w:val="24"/>
          <w:szCs w:val="24"/>
        </w:rPr>
        <w:t>võivad edastada teise liikmesriigi ühtsele kontaktpunktile</w:t>
      </w:r>
      <w:r w:rsidRPr="004A1C6F" w:rsidR="001A0557">
        <w:rPr>
          <w:rFonts w:ascii="Times New Roman" w:hAnsi="Times New Roman" w:cs="Times New Roman"/>
          <w:bCs/>
          <w:sz w:val="24"/>
          <w:szCs w:val="24"/>
        </w:rPr>
        <w:t xml:space="preserve"> või õiguskaitseasutusele </w:t>
      </w:r>
      <w:r w:rsidR="002F0EE3">
        <w:rPr>
          <w:rFonts w:ascii="Times New Roman" w:hAnsi="Times New Roman" w:cs="Times New Roman"/>
          <w:bCs/>
          <w:sz w:val="24"/>
          <w:szCs w:val="24"/>
        </w:rPr>
        <w:t xml:space="preserve">omal algatusel </w:t>
      </w:r>
      <w:r w:rsidR="00631067">
        <w:rPr>
          <w:rFonts w:ascii="Times New Roman" w:hAnsi="Times New Roman" w:cs="Times New Roman"/>
          <w:bCs/>
          <w:sz w:val="24"/>
          <w:szCs w:val="24"/>
        </w:rPr>
        <w:t xml:space="preserve">käesoleva paragrahvi </w:t>
      </w:r>
      <w:r w:rsidR="00456E49">
        <w:rPr>
          <w:rFonts w:ascii="Times New Roman" w:hAnsi="Times New Roman" w:cs="Times New Roman"/>
          <w:bCs/>
          <w:sz w:val="24"/>
          <w:szCs w:val="24"/>
        </w:rPr>
        <w:t xml:space="preserve">lõikes 1 nimetamata </w:t>
      </w:r>
      <w:r w:rsidRPr="004A1C6F" w:rsidR="00456E49">
        <w:rPr>
          <w:rFonts w:ascii="Times New Roman" w:hAnsi="Times New Roman" w:cs="Times New Roman"/>
          <w:bCs/>
          <w:sz w:val="24"/>
          <w:szCs w:val="24"/>
        </w:rPr>
        <w:t>teavet</w:t>
      </w:r>
      <w:r w:rsidR="00414A6D">
        <w:rPr>
          <w:rFonts w:ascii="Times New Roman" w:hAnsi="Times New Roman" w:cs="Times New Roman"/>
          <w:bCs/>
          <w:sz w:val="24"/>
          <w:szCs w:val="24"/>
        </w:rPr>
        <w:t xml:space="preserve">, </w:t>
      </w:r>
      <w:r w:rsidRPr="004A1C6F" w:rsidR="00774BDD">
        <w:rPr>
          <w:rFonts w:ascii="Times New Roman" w:hAnsi="Times New Roman" w:cs="Times New Roman"/>
          <w:bCs/>
          <w:sz w:val="24"/>
          <w:szCs w:val="24"/>
        </w:rPr>
        <w:t>mis võib aidata avasta</w:t>
      </w:r>
      <w:r w:rsidR="00774BDD">
        <w:rPr>
          <w:rFonts w:ascii="Times New Roman" w:hAnsi="Times New Roman" w:cs="Times New Roman"/>
          <w:bCs/>
          <w:sz w:val="24"/>
          <w:szCs w:val="24"/>
        </w:rPr>
        <w:t>da</w:t>
      </w:r>
      <w:r w:rsidRPr="004A1C6F" w:rsidR="00774BDD">
        <w:rPr>
          <w:rFonts w:ascii="Times New Roman" w:hAnsi="Times New Roman" w:cs="Times New Roman"/>
          <w:bCs/>
          <w:sz w:val="24"/>
          <w:szCs w:val="24"/>
        </w:rPr>
        <w:t>, tõkesta</w:t>
      </w:r>
      <w:r w:rsidR="00774BDD">
        <w:rPr>
          <w:rFonts w:ascii="Times New Roman" w:hAnsi="Times New Roman" w:cs="Times New Roman"/>
          <w:bCs/>
          <w:sz w:val="24"/>
          <w:szCs w:val="24"/>
        </w:rPr>
        <w:t>da</w:t>
      </w:r>
      <w:r w:rsidRPr="004A1C6F" w:rsidR="00774BDD">
        <w:rPr>
          <w:rFonts w:ascii="Times New Roman" w:hAnsi="Times New Roman" w:cs="Times New Roman"/>
          <w:bCs/>
          <w:sz w:val="24"/>
          <w:szCs w:val="24"/>
        </w:rPr>
        <w:t xml:space="preserve"> </w:t>
      </w:r>
      <w:r w:rsidR="00774BDD">
        <w:rPr>
          <w:rFonts w:ascii="Times New Roman" w:hAnsi="Times New Roman" w:cs="Times New Roman"/>
          <w:bCs/>
          <w:sz w:val="24"/>
          <w:szCs w:val="24"/>
        </w:rPr>
        <w:t>või</w:t>
      </w:r>
      <w:r w:rsidRPr="004A1C6F" w:rsidR="00774BDD">
        <w:rPr>
          <w:rFonts w:ascii="Times New Roman" w:hAnsi="Times New Roman" w:cs="Times New Roman"/>
          <w:bCs/>
          <w:sz w:val="24"/>
          <w:szCs w:val="24"/>
        </w:rPr>
        <w:t xml:space="preserve"> menetl</w:t>
      </w:r>
      <w:r w:rsidR="00774BDD">
        <w:rPr>
          <w:rFonts w:ascii="Times New Roman" w:hAnsi="Times New Roman" w:cs="Times New Roman"/>
          <w:bCs/>
          <w:sz w:val="24"/>
          <w:szCs w:val="24"/>
        </w:rPr>
        <w:t>eda</w:t>
      </w:r>
      <w:r w:rsidRPr="004A1C6F" w:rsidR="00774BDD">
        <w:rPr>
          <w:rFonts w:ascii="Times New Roman" w:hAnsi="Times New Roman" w:cs="Times New Roman"/>
          <w:bCs/>
          <w:sz w:val="24"/>
          <w:szCs w:val="24"/>
        </w:rPr>
        <w:t xml:space="preserve"> kuritegu</w:t>
      </w:r>
      <w:r w:rsidR="00774BDD">
        <w:rPr>
          <w:rFonts w:ascii="Times New Roman" w:hAnsi="Times New Roman" w:cs="Times New Roman"/>
          <w:bCs/>
          <w:sz w:val="24"/>
          <w:szCs w:val="24"/>
        </w:rPr>
        <w:t xml:space="preserve">, </w:t>
      </w:r>
      <w:r w:rsidR="00414A6D">
        <w:rPr>
          <w:rFonts w:ascii="Times New Roman" w:hAnsi="Times New Roman" w:cs="Times New Roman"/>
          <w:bCs/>
          <w:sz w:val="24"/>
          <w:szCs w:val="24"/>
        </w:rPr>
        <w:t xml:space="preserve">välja </w:t>
      </w:r>
      <w:r w:rsidR="00E148FB">
        <w:rPr>
          <w:rFonts w:ascii="Times New Roman" w:hAnsi="Times New Roman" w:cs="Times New Roman"/>
          <w:bCs/>
          <w:sz w:val="24"/>
          <w:szCs w:val="24"/>
        </w:rPr>
        <w:t xml:space="preserve">arvatud </w:t>
      </w:r>
      <w:r w:rsidR="00A44E74">
        <w:rPr>
          <w:rFonts w:ascii="Times New Roman" w:hAnsi="Times New Roman" w:cs="Times New Roman"/>
          <w:bCs/>
          <w:sz w:val="24"/>
          <w:szCs w:val="24"/>
        </w:rPr>
        <w:t xml:space="preserve">juhul, kui esineb </w:t>
      </w:r>
      <w:r w:rsidRPr="004A1C6F" w:rsidR="00414A6D">
        <w:rPr>
          <w:rFonts w:ascii="Times New Roman" w:hAnsi="Times New Roman" w:cs="Times New Roman"/>
          <w:bCs/>
          <w:sz w:val="24"/>
          <w:szCs w:val="24"/>
        </w:rPr>
        <w:t>käesoleva seadustiku</w:t>
      </w:r>
      <w:r w:rsidRPr="002A7A5D" w:rsidR="00414A6D">
        <w:rPr>
          <w:rFonts w:ascii="Times New Roman" w:hAnsi="Times New Roman" w:cs="Times New Roman"/>
          <w:sz w:val="24"/>
          <w:szCs w:val="24"/>
        </w:rPr>
        <w:t xml:space="preserve"> </w:t>
      </w:r>
      <w:r w:rsidRPr="00E56172" w:rsidR="00414A6D">
        <w:rPr>
          <w:rFonts w:ascii="Times New Roman" w:hAnsi="Times New Roman" w:cs="Times New Roman"/>
          <w:sz w:val="24"/>
          <w:szCs w:val="24"/>
        </w:rPr>
        <w:t>§</w:t>
      </w:r>
      <w:r w:rsidRPr="002A7A5D" w:rsidR="00414A6D">
        <w:rPr>
          <w:rFonts w:ascii="Times New Roman" w:hAnsi="Times New Roman" w:cs="Times New Roman"/>
          <w:sz w:val="24"/>
          <w:szCs w:val="24"/>
        </w:rPr>
        <w:t xml:space="preserve"> </w:t>
      </w:r>
      <w:r w:rsidRPr="00E56172" w:rsidR="00414A6D">
        <w:rPr>
          <w:rFonts w:ascii="Times New Roman" w:hAnsi="Times New Roman" w:cs="Times New Roman"/>
          <w:sz w:val="24"/>
          <w:szCs w:val="24"/>
        </w:rPr>
        <w:t>508</w:t>
      </w:r>
      <w:r w:rsidRPr="00E36A9B" w:rsidR="00414A6D">
        <w:rPr>
          <w:rFonts w:ascii="Times New Roman" w:hAnsi="Times New Roman" w:cs="Times New Roman"/>
          <w:sz w:val="24"/>
          <w:szCs w:val="24"/>
          <w:vertAlign w:val="superscript"/>
        </w:rPr>
        <w:t>91</w:t>
      </w:r>
      <w:r w:rsidRPr="00E56172" w:rsidR="00414A6D">
        <w:rPr>
          <w:rFonts w:ascii="Times New Roman" w:hAnsi="Times New Roman" w:cs="Times New Roman"/>
          <w:sz w:val="24"/>
          <w:szCs w:val="24"/>
        </w:rPr>
        <w:t xml:space="preserve"> lõike </w:t>
      </w:r>
      <w:r w:rsidR="00414A6D">
        <w:rPr>
          <w:rFonts w:ascii="Times New Roman" w:hAnsi="Times New Roman" w:cs="Times New Roman"/>
          <w:bCs/>
          <w:sz w:val="24"/>
          <w:szCs w:val="24"/>
        </w:rPr>
        <w:t xml:space="preserve">1 </w:t>
      </w:r>
      <w:r w:rsidR="00AF556C">
        <w:rPr>
          <w:rFonts w:ascii="Times New Roman" w:hAnsi="Times New Roman" w:cs="Times New Roman"/>
          <w:bCs/>
          <w:sz w:val="24"/>
          <w:szCs w:val="24"/>
        </w:rPr>
        <w:t>punktides 7–11</w:t>
      </w:r>
      <w:r w:rsidR="00414A6D">
        <w:rPr>
          <w:rFonts w:ascii="Times New Roman" w:hAnsi="Times New Roman" w:cs="Times New Roman"/>
          <w:bCs/>
          <w:sz w:val="24"/>
          <w:szCs w:val="24"/>
        </w:rPr>
        <w:t xml:space="preserve"> sätestatud </w:t>
      </w:r>
      <w:r w:rsidR="00A44E74">
        <w:rPr>
          <w:rFonts w:ascii="Times New Roman" w:hAnsi="Times New Roman" w:cs="Times New Roman"/>
          <w:bCs/>
          <w:sz w:val="24"/>
          <w:szCs w:val="24"/>
        </w:rPr>
        <w:t>keeldumise alus</w:t>
      </w:r>
      <w:r w:rsidRPr="004A1C6F" w:rsidR="001A0557">
        <w:rPr>
          <w:rFonts w:ascii="Times New Roman" w:hAnsi="Times New Roman" w:cs="Times New Roman"/>
          <w:bCs/>
          <w:sz w:val="24"/>
          <w:szCs w:val="24"/>
        </w:rPr>
        <w:t>.</w:t>
      </w:r>
    </w:p>
    <w:bookmarkEnd w:id="64"/>
    <w:p w:rsidRPr="004A1C6F" w:rsidR="00256FC3" w:rsidP="001E4AD1" w:rsidRDefault="00256FC3" w14:paraId="02403E02" w14:textId="77777777">
      <w:pPr>
        <w:spacing w:after="0" w:line="240" w:lineRule="auto"/>
        <w:jc w:val="both"/>
        <w:rPr>
          <w:rFonts w:ascii="Times New Roman" w:hAnsi="Times New Roman" w:cs="Times New Roman"/>
          <w:bCs/>
          <w:sz w:val="24"/>
          <w:szCs w:val="24"/>
        </w:rPr>
      </w:pPr>
    </w:p>
    <w:p w:rsidR="00947F58" w:rsidP="00B04C44" w:rsidRDefault="00256FC3" w14:paraId="4467FF64" w14:textId="7C1BAB6C">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(3)</w:t>
      </w:r>
      <w:r w:rsidR="0051405E">
        <w:rPr>
          <w:rFonts w:ascii="Times New Roman" w:hAnsi="Times New Roman" w:cs="Times New Roman"/>
          <w:bCs/>
          <w:sz w:val="24"/>
          <w:szCs w:val="24"/>
        </w:rPr>
        <w:t> </w:t>
      </w:r>
      <w:bookmarkStart w:name="_Hlk202875020" w:id="65"/>
      <w:r w:rsidR="00B04C44">
        <w:rPr>
          <w:rFonts w:ascii="Times New Roman" w:hAnsi="Times New Roman" w:cs="Times New Roman"/>
          <w:bCs/>
          <w:sz w:val="24"/>
          <w:szCs w:val="24"/>
        </w:rPr>
        <w:t>T</w:t>
      </w:r>
      <w:r w:rsidR="0009496B">
        <w:rPr>
          <w:rFonts w:ascii="Times New Roman" w:hAnsi="Times New Roman" w:cs="Times New Roman"/>
          <w:bCs/>
          <w:sz w:val="24"/>
          <w:szCs w:val="24"/>
        </w:rPr>
        <w:t>ea</w:t>
      </w:r>
      <w:r w:rsidR="00B04C44">
        <w:rPr>
          <w:rFonts w:ascii="Times New Roman" w:hAnsi="Times New Roman" w:cs="Times New Roman"/>
          <w:bCs/>
          <w:sz w:val="24"/>
          <w:szCs w:val="24"/>
        </w:rPr>
        <w:t>b</w:t>
      </w:r>
      <w:r w:rsidR="002B1839">
        <w:rPr>
          <w:rFonts w:ascii="Times New Roman" w:hAnsi="Times New Roman" w:cs="Times New Roman"/>
          <w:bCs/>
          <w:sz w:val="24"/>
          <w:szCs w:val="24"/>
        </w:rPr>
        <w:t>e</w:t>
      </w:r>
      <w:r w:rsidR="0009496B">
        <w:rPr>
          <w:rFonts w:ascii="Times New Roman" w:hAnsi="Times New Roman" w:cs="Times New Roman"/>
          <w:bCs/>
          <w:sz w:val="24"/>
          <w:szCs w:val="24"/>
        </w:rPr>
        <w:t xml:space="preserve"> </w:t>
      </w:r>
      <w:r w:rsidR="00B04C44">
        <w:rPr>
          <w:rFonts w:ascii="Times New Roman" w:hAnsi="Times New Roman" w:cs="Times New Roman"/>
          <w:bCs/>
          <w:sz w:val="24"/>
          <w:szCs w:val="24"/>
        </w:rPr>
        <w:t xml:space="preserve">koopia </w:t>
      </w:r>
      <w:r w:rsidR="006A04B2">
        <w:rPr>
          <w:rFonts w:ascii="Times New Roman" w:hAnsi="Times New Roman" w:cs="Times New Roman"/>
          <w:bCs/>
          <w:sz w:val="24"/>
          <w:szCs w:val="24"/>
        </w:rPr>
        <w:t>edasta</w:t>
      </w:r>
      <w:r w:rsidR="00B04C44">
        <w:rPr>
          <w:rFonts w:ascii="Times New Roman" w:hAnsi="Times New Roman" w:cs="Times New Roman"/>
          <w:bCs/>
          <w:sz w:val="24"/>
          <w:szCs w:val="24"/>
        </w:rPr>
        <w:t>misele</w:t>
      </w:r>
      <w:r w:rsidR="006A04B2">
        <w:rPr>
          <w:rFonts w:ascii="Times New Roman" w:hAnsi="Times New Roman" w:cs="Times New Roman"/>
          <w:bCs/>
          <w:sz w:val="24"/>
          <w:szCs w:val="24"/>
        </w:rPr>
        <w:t xml:space="preserve"> </w:t>
      </w:r>
      <w:r w:rsidR="00B04C44">
        <w:rPr>
          <w:rFonts w:ascii="Times New Roman" w:hAnsi="Times New Roman" w:cs="Times New Roman"/>
          <w:bCs/>
          <w:sz w:val="24"/>
          <w:szCs w:val="24"/>
        </w:rPr>
        <w:t>kohaldatakse</w:t>
      </w:r>
      <w:r w:rsidRPr="0009496B" w:rsidR="0009496B">
        <w:rPr>
          <w:rFonts w:ascii="Times New Roman" w:hAnsi="Times New Roman" w:cs="Times New Roman"/>
          <w:bCs/>
          <w:sz w:val="24"/>
          <w:szCs w:val="24"/>
        </w:rPr>
        <w:t xml:space="preserve"> </w:t>
      </w:r>
      <w:r w:rsidRPr="004A1C6F" w:rsidR="0009496B">
        <w:rPr>
          <w:rFonts w:ascii="Times New Roman" w:hAnsi="Times New Roman" w:cs="Times New Roman"/>
          <w:bCs/>
          <w:sz w:val="24"/>
          <w:szCs w:val="24"/>
        </w:rPr>
        <w:t xml:space="preserve">käesoleva seadustiku </w:t>
      </w:r>
      <w:r w:rsidRPr="00E36A9B" w:rsidR="0009496B">
        <w:rPr>
          <w:rFonts w:ascii="Times New Roman" w:hAnsi="Times New Roman" w:cs="Times New Roman"/>
          <w:bCs/>
          <w:sz w:val="24"/>
          <w:szCs w:val="24"/>
        </w:rPr>
        <w:t>§ 508</w:t>
      </w:r>
      <w:r w:rsidRPr="00E36A9B" w:rsidR="0009496B">
        <w:rPr>
          <w:rFonts w:ascii="Times New Roman" w:hAnsi="Times New Roman" w:cs="Times New Roman"/>
          <w:bCs/>
          <w:sz w:val="24"/>
          <w:szCs w:val="24"/>
          <w:vertAlign w:val="superscript"/>
        </w:rPr>
        <w:t>9</w:t>
      </w:r>
      <w:r w:rsidR="00F462A2">
        <w:rPr>
          <w:rFonts w:ascii="Times New Roman" w:hAnsi="Times New Roman" w:cs="Times New Roman"/>
          <w:bCs/>
          <w:sz w:val="24"/>
          <w:szCs w:val="24"/>
          <w:vertAlign w:val="superscript"/>
        </w:rPr>
        <w:t>3</w:t>
      </w:r>
      <w:bookmarkEnd w:id="65"/>
      <w:r w:rsidR="00947F58">
        <w:rPr>
          <w:rFonts w:ascii="Times New Roman" w:hAnsi="Times New Roman" w:cs="Times New Roman"/>
          <w:bCs/>
          <w:sz w:val="24"/>
          <w:szCs w:val="24"/>
        </w:rPr>
        <w:t>.</w:t>
      </w:r>
    </w:p>
    <w:p w:rsidRPr="004A1C6F" w:rsidR="001A0557" w:rsidP="001E4AD1" w:rsidRDefault="001A0557" w14:paraId="549868CD" w14:textId="77777777">
      <w:pPr>
        <w:spacing w:after="0" w:line="240" w:lineRule="auto"/>
        <w:jc w:val="both"/>
        <w:rPr>
          <w:rFonts w:ascii="Times New Roman" w:hAnsi="Times New Roman" w:cs="Times New Roman"/>
          <w:bCs/>
          <w:sz w:val="24"/>
          <w:szCs w:val="24"/>
        </w:rPr>
      </w:pPr>
    </w:p>
    <w:p w:rsidRPr="005D1741" w:rsidR="007731B5" w:rsidP="004354FA" w:rsidRDefault="00F30032" w14:paraId="6A7B689E" w14:textId="0ACF9FD6">
      <w:pPr>
        <w:keepNext/>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w:t>
      </w:r>
      <w:r w:rsidRPr="005D1741" w:rsidR="00020BB3">
        <w:rPr>
          <w:rFonts w:ascii="Times New Roman" w:hAnsi="Times New Roman" w:cs="Times New Roman"/>
          <w:b/>
          <w:sz w:val="24"/>
          <w:szCs w:val="24"/>
        </w:rPr>
        <w:t xml:space="preserve">. </w:t>
      </w:r>
      <w:proofErr w:type="spellStart"/>
      <w:r w:rsidRPr="005D1741" w:rsidR="007731B5">
        <w:rPr>
          <w:rFonts w:ascii="Times New Roman" w:hAnsi="Times New Roman" w:cs="Times New Roman"/>
          <w:b/>
          <w:sz w:val="24"/>
          <w:szCs w:val="24"/>
        </w:rPr>
        <w:t>alljaotis</w:t>
      </w:r>
      <w:proofErr w:type="spellEnd"/>
    </w:p>
    <w:p w:rsidRPr="0058612F" w:rsidR="007731B5" w:rsidP="004354FA" w:rsidRDefault="007731B5" w14:paraId="1B6957C8" w14:textId="247FC61E">
      <w:pPr>
        <w:pStyle w:val="Loendilik"/>
        <w:keepNext/>
        <w:spacing w:after="0" w:line="240" w:lineRule="auto"/>
        <w:ind w:left="0"/>
        <w:jc w:val="center"/>
        <w:rPr>
          <w:rFonts w:ascii="Times New Roman" w:hAnsi="Times New Roman" w:cs="Times New Roman"/>
          <w:b/>
          <w:sz w:val="24"/>
          <w:szCs w:val="24"/>
        </w:rPr>
      </w:pPr>
      <w:bookmarkStart w:name="_Hlk180754604" w:id="66"/>
      <w:r>
        <w:rPr>
          <w:rFonts w:ascii="Times New Roman" w:hAnsi="Times New Roman" w:cs="Times New Roman"/>
          <w:b/>
          <w:sz w:val="24"/>
          <w:szCs w:val="24"/>
        </w:rPr>
        <w:t>Teabeedastus Europolile</w:t>
      </w:r>
    </w:p>
    <w:bookmarkEnd w:id="66"/>
    <w:p w:rsidRPr="004A1C6F" w:rsidR="007731B5" w:rsidP="004354FA" w:rsidRDefault="007731B5" w14:paraId="4FC4E556" w14:textId="77777777">
      <w:pPr>
        <w:keepNext/>
        <w:spacing w:after="0" w:line="240" w:lineRule="auto"/>
        <w:jc w:val="both"/>
        <w:rPr>
          <w:rFonts w:ascii="Times New Roman" w:hAnsi="Times New Roman" w:cs="Times New Roman"/>
          <w:bCs/>
          <w:sz w:val="24"/>
          <w:szCs w:val="24"/>
        </w:rPr>
      </w:pPr>
    </w:p>
    <w:p w:rsidRPr="004A1C6F" w:rsidR="001A0557" w:rsidP="004354FA" w:rsidRDefault="001A0557" w14:paraId="7C26E86B" w14:textId="6AD60BEF">
      <w:pPr>
        <w:keepNext/>
        <w:spacing w:after="0" w:line="240" w:lineRule="auto"/>
        <w:jc w:val="both"/>
        <w:rPr>
          <w:rFonts w:ascii="Times New Roman" w:hAnsi="Times New Roman" w:cs="Times New Roman"/>
          <w:b/>
          <w:bCs/>
          <w:sz w:val="24"/>
          <w:szCs w:val="24"/>
        </w:rPr>
      </w:pPr>
      <w:r w:rsidRPr="004A1C6F">
        <w:rPr>
          <w:rFonts w:ascii="Times New Roman" w:hAnsi="Times New Roman" w:cs="Times New Roman"/>
          <w:b/>
          <w:bCs/>
          <w:sz w:val="24"/>
          <w:szCs w:val="24"/>
        </w:rPr>
        <w:t xml:space="preserve">§ </w:t>
      </w:r>
      <w:r w:rsidRPr="004A1C6F" w:rsidR="00701066">
        <w:rPr>
          <w:rFonts w:ascii="Times New Roman" w:hAnsi="Times New Roman" w:cs="Times New Roman"/>
          <w:b/>
          <w:bCs/>
          <w:sz w:val="24"/>
          <w:szCs w:val="24"/>
        </w:rPr>
        <w:t>508</w:t>
      </w:r>
      <w:r w:rsidR="00701066">
        <w:rPr>
          <w:rFonts w:ascii="Times New Roman" w:hAnsi="Times New Roman" w:cs="Times New Roman"/>
          <w:b/>
          <w:bCs/>
          <w:sz w:val="24"/>
          <w:szCs w:val="24"/>
          <w:vertAlign w:val="superscript"/>
        </w:rPr>
        <w:t>9</w:t>
      </w:r>
      <w:r w:rsidR="00453BDA">
        <w:rPr>
          <w:rFonts w:ascii="Times New Roman" w:hAnsi="Times New Roman" w:cs="Times New Roman"/>
          <w:b/>
          <w:bCs/>
          <w:sz w:val="24"/>
          <w:szCs w:val="24"/>
          <w:vertAlign w:val="superscript"/>
        </w:rPr>
        <w:t>7</w:t>
      </w:r>
      <w:r w:rsidRPr="004A1C6F">
        <w:rPr>
          <w:rFonts w:ascii="Times New Roman" w:hAnsi="Times New Roman" w:cs="Times New Roman"/>
          <w:b/>
          <w:bCs/>
          <w:sz w:val="24"/>
          <w:szCs w:val="24"/>
        </w:rPr>
        <w:t>. Teabeedast</w:t>
      </w:r>
      <w:r w:rsidR="008F65FC">
        <w:rPr>
          <w:rFonts w:ascii="Times New Roman" w:hAnsi="Times New Roman" w:cs="Times New Roman"/>
          <w:b/>
          <w:bCs/>
          <w:sz w:val="24"/>
          <w:szCs w:val="24"/>
        </w:rPr>
        <w:t>us</w:t>
      </w:r>
      <w:r w:rsidRPr="004A1C6F">
        <w:rPr>
          <w:rFonts w:ascii="Times New Roman" w:hAnsi="Times New Roman" w:cs="Times New Roman"/>
          <w:b/>
          <w:bCs/>
          <w:sz w:val="24"/>
          <w:szCs w:val="24"/>
        </w:rPr>
        <w:t xml:space="preserve"> Europolile</w:t>
      </w:r>
    </w:p>
    <w:p w:rsidRPr="004A1C6F" w:rsidR="001A0557" w:rsidP="004354FA" w:rsidRDefault="001A0557" w14:paraId="7BAF4947" w14:textId="77777777">
      <w:pPr>
        <w:keepNext/>
        <w:spacing w:after="0" w:line="240" w:lineRule="auto"/>
        <w:jc w:val="both"/>
        <w:rPr>
          <w:rFonts w:ascii="Times New Roman" w:hAnsi="Times New Roman" w:cs="Times New Roman"/>
          <w:b/>
          <w:bCs/>
          <w:sz w:val="24"/>
          <w:szCs w:val="24"/>
        </w:rPr>
      </w:pPr>
    </w:p>
    <w:p w:rsidRPr="004A1C6F" w:rsidR="001A0557" w:rsidP="309D810A" w:rsidRDefault="00146A90" w14:paraId="0E9B251A" w14:textId="7A6CDC80">
      <w:pPr>
        <w:keepNext w:val="1"/>
        <w:spacing w:after="0" w:line="240" w:lineRule="auto"/>
        <w:jc w:val="both"/>
        <w:rPr>
          <w:rFonts w:ascii="Times New Roman" w:hAnsi="Times New Roman" w:cs="Times New Roman"/>
          <w:sz w:val="24"/>
          <w:szCs w:val="24"/>
        </w:rPr>
      </w:pPr>
      <w:bookmarkStart w:name="_Hlk161328988" w:id="67"/>
      <w:commentRangeStart w:id="931506415"/>
      <w:r w:rsidRPr="309D810A" w:rsidR="00146A90">
        <w:rPr>
          <w:rFonts w:ascii="Times New Roman" w:hAnsi="Times New Roman" w:cs="Times New Roman"/>
          <w:sz w:val="24"/>
          <w:szCs w:val="24"/>
        </w:rPr>
        <w:t>(1)</w:t>
      </w:r>
      <w:bookmarkStart w:name="_Hlk174437094" w:id="68"/>
      <w:r w:rsidRPr="309D810A" w:rsidR="0051405E">
        <w:rPr>
          <w:rFonts w:ascii="Times New Roman" w:hAnsi="Times New Roman" w:cs="Times New Roman"/>
          <w:sz w:val="24"/>
          <w:szCs w:val="24"/>
        </w:rPr>
        <w:t> </w:t>
      </w:r>
      <w:commentRangeEnd w:id="931506415"/>
      <w:r>
        <w:rPr>
          <w:rStyle w:val="CommentReference"/>
        </w:rPr>
        <w:commentReference w:id="931506415"/>
      </w:r>
      <w:r w:rsidRPr="309D810A" w:rsidR="004132A4">
        <w:rPr>
          <w:rFonts w:ascii="Times New Roman" w:hAnsi="Times New Roman" w:cs="Times New Roman"/>
          <w:sz w:val="24"/>
          <w:szCs w:val="24"/>
        </w:rPr>
        <w:t xml:space="preserve">Kui </w:t>
      </w:r>
      <w:r w:rsidRPr="309D810A" w:rsidR="001A0557">
        <w:rPr>
          <w:rFonts w:ascii="Times New Roman" w:hAnsi="Times New Roman" w:cs="Times New Roman"/>
          <w:sz w:val="24"/>
          <w:szCs w:val="24"/>
        </w:rPr>
        <w:t>vahet</w:t>
      </w:r>
      <w:r w:rsidRPr="309D810A" w:rsidR="004132A4">
        <w:rPr>
          <w:rFonts w:ascii="Times New Roman" w:hAnsi="Times New Roman" w:cs="Times New Roman"/>
          <w:sz w:val="24"/>
          <w:szCs w:val="24"/>
        </w:rPr>
        <w:t>atakse</w:t>
      </w:r>
      <w:r w:rsidRPr="309D810A" w:rsidR="001A0557">
        <w:rPr>
          <w:rFonts w:ascii="Times New Roman" w:hAnsi="Times New Roman" w:cs="Times New Roman"/>
          <w:sz w:val="24"/>
          <w:szCs w:val="24"/>
        </w:rPr>
        <w:t xml:space="preserve"> teavet </w:t>
      </w:r>
      <w:r w:rsidRPr="309D810A" w:rsidR="00D55D19">
        <w:rPr>
          <w:rFonts w:ascii="Times New Roman" w:hAnsi="Times New Roman" w:cs="Times New Roman"/>
          <w:sz w:val="24"/>
          <w:szCs w:val="24"/>
        </w:rPr>
        <w:t>kuri</w:t>
      </w:r>
      <w:r w:rsidRPr="309D810A" w:rsidR="00D55D19">
        <w:rPr>
          <w:rFonts w:ascii="Times New Roman" w:hAnsi="Times New Roman" w:cs="Times New Roman"/>
          <w:sz w:val="24"/>
          <w:szCs w:val="24"/>
        </w:rPr>
        <w:t>te</w:t>
      </w:r>
      <w:r w:rsidRPr="309D810A" w:rsidR="004132A4">
        <w:rPr>
          <w:rFonts w:ascii="Times New Roman" w:hAnsi="Times New Roman" w:cs="Times New Roman"/>
          <w:sz w:val="24"/>
          <w:szCs w:val="24"/>
        </w:rPr>
        <w:t>o</w:t>
      </w:r>
      <w:r w:rsidRPr="309D810A" w:rsidR="00D55D19">
        <w:rPr>
          <w:rFonts w:ascii="Times New Roman" w:hAnsi="Times New Roman" w:cs="Times New Roman"/>
          <w:sz w:val="24"/>
          <w:szCs w:val="24"/>
        </w:rPr>
        <w:t xml:space="preserve"> </w:t>
      </w:r>
      <w:r w:rsidRPr="309D810A" w:rsidR="001A0557">
        <w:rPr>
          <w:rFonts w:ascii="Times New Roman" w:hAnsi="Times New Roman" w:cs="Times New Roman"/>
          <w:sz w:val="24"/>
          <w:szCs w:val="24"/>
        </w:rPr>
        <w:t>kohta, mi</w:t>
      </w:r>
      <w:r w:rsidRPr="309D810A" w:rsidR="004132A4">
        <w:rPr>
          <w:rFonts w:ascii="Times New Roman" w:hAnsi="Times New Roman" w:cs="Times New Roman"/>
          <w:sz w:val="24"/>
          <w:szCs w:val="24"/>
        </w:rPr>
        <w:t xml:space="preserve">lle </w:t>
      </w:r>
      <w:r w:rsidRPr="309D810A" w:rsidR="00B107ED">
        <w:rPr>
          <w:rFonts w:ascii="Times New Roman" w:hAnsi="Times New Roman" w:cs="Times New Roman"/>
          <w:sz w:val="24"/>
          <w:szCs w:val="24"/>
        </w:rPr>
        <w:t xml:space="preserve">menetlemise </w:t>
      </w:r>
      <w:r w:rsidRPr="309D810A" w:rsidR="00A57DA8">
        <w:rPr>
          <w:rFonts w:ascii="Times New Roman" w:hAnsi="Times New Roman" w:cs="Times New Roman"/>
          <w:sz w:val="24"/>
          <w:szCs w:val="24"/>
        </w:rPr>
        <w:t>toetamine</w:t>
      </w:r>
      <w:r w:rsidRPr="309D810A" w:rsidR="004132A4">
        <w:rPr>
          <w:rFonts w:ascii="Times New Roman" w:hAnsi="Times New Roman" w:cs="Times New Roman"/>
          <w:sz w:val="24"/>
          <w:szCs w:val="24"/>
        </w:rPr>
        <w:t xml:space="preserve"> </w:t>
      </w:r>
      <w:r w:rsidRPr="309D810A" w:rsidR="001A0557">
        <w:rPr>
          <w:rFonts w:ascii="Times New Roman" w:hAnsi="Times New Roman" w:cs="Times New Roman"/>
          <w:sz w:val="24"/>
          <w:szCs w:val="24"/>
        </w:rPr>
        <w:t xml:space="preserve">on </w:t>
      </w:r>
      <w:r w:rsidRPr="309D810A" w:rsidR="004132A4">
        <w:rPr>
          <w:rFonts w:ascii="Times New Roman" w:hAnsi="Times New Roman" w:cs="Times New Roman"/>
          <w:sz w:val="24"/>
          <w:szCs w:val="24"/>
        </w:rPr>
        <w:t xml:space="preserve">Euroopa Parlamendi ja nõukogu </w:t>
      </w:r>
      <w:r w:rsidRPr="309D810A" w:rsidR="001A0557">
        <w:rPr>
          <w:rFonts w:ascii="Times New Roman" w:hAnsi="Times New Roman" w:cs="Times New Roman"/>
          <w:sz w:val="24"/>
          <w:szCs w:val="24"/>
        </w:rPr>
        <w:t>määruse (EL) 2016/794</w:t>
      </w:r>
      <w:r w:rsidRPr="309D810A" w:rsidR="004132A4">
        <w:rPr>
          <w:rFonts w:ascii="Times New Roman" w:hAnsi="Times New Roman" w:cs="Times New Roman"/>
          <w:sz w:val="24"/>
          <w:szCs w:val="24"/>
        </w:rPr>
        <w:t xml:space="preserve">, </w:t>
      </w:r>
      <w:r w:rsidRPr="309D810A" w:rsidR="004132A4">
        <w:rPr>
          <w:rFonts w:ascii="Times New Roman" w:hAnsi="Times New Roman" w:cs="Times New Roman"/>
          <w:sz w:val="24"/>
          <w:szCs w:val="24"/>
        </w:rPr>
        <w:t>mis käsitleb Euroopa Liidu Õiguskaitsekoostöö Ametit (Europol) ning millega asendatakse ja tunnistatakse kehtetuks nõukogu otsused 2009/371/JSK, 2009/934/JSK, 2009/935/JSK, 2009/936/JSK ja 2009/968/JSK</w:t>
      </w:r>
      <w:r w:rsidRPr="309D810A" w:rsidR="0087734F">
        <w:rPr>
          <w:rFonts w:ascii="Times New Roman" w:hAnsi="Times New Roman" w:cs="Times New Roman"/>
          <w:sz w:val="24"/>
          <w:szCs w:val="24"/>
        </w:rPr>
        <w:t xml:space="preserve"> (</w:t>
      </w:r>
      <w:r w:rsidRPr="309D810A" w:rsidR="0087734F">
        <w:rPr>
          <w:rFonts w:ascii="Times New Roman" w:hAnsi="Times New Roman" w:cs="Times New Roman"/>
          <w:sz w:val="24"/>
          <w:szCs w:val="24"/>
        </w:rPr>
        <w:t>ELT L 135, 24.</w:t>
      </w:r>
      <w:r w:rsidRPr="309D810A" w:rsidR="0087734F">
        <w:rPr>
          <w:rFonts w:ascii="Times New Roman" w:hAnsi="Times New Roman" w:cs="Times New Roman"/>
          <w:sz w:val="24"/>
          <w:szCs w:val="24"/>
        </w:rPr>
        <w:t>0</w:t>
      </w:r>
      <w:r w:rsidRPr="309D810A" w:rsidR="0087734F">
        <w:rPr>
          <w:rFonts w:ascii="Times New Roman" w:hAnsi="Times New Roman" w:cs="Times New Roman"/>
          <w:sz w:val="24"/>
          <w:szCs w:val="24"/>
        </w:rPr>
        <w:t>5.2016, lk 53</w:t>
      </w:r>
      <w:r w:rsidRPr="309D810A" w:rsidR="0087734F">
        <w:rPr>
          <w:rFonts w:ascii="Times New Roman" w:hAnsi="Times New Roman" w:cs="Times New Roman"/>
          <w:sz w:val="24"/>
          <w:szCs w:val="24"/>
        </w:rPr>
        <w:t>–</w:t>
      </w:r>
      <w:r w:rsidRPr="309D810A" w:rsidR="0087734F">
        <w:rPr>
          <w:rFonts w:ascii="Times New Roman" w:hAnsi="Times New Roman" w:cs="Times New Roman"/>
          <w:sz w:val="24"/>
          <w:szCs w:val="24"/>
        </w:rPr>
        <w:t>114</w:t>
      </w:r>
      <w:r w:rsidRPr="309D810A" w:rsidR="0087734F">
        <w:rPr>
          <w:rFonts w:ascii="Times New Roman" w:hAnsi="Times New Roman" w:cs="Times New Roman"/>
          <w:sz w:val="24"/>
          <w:szCs w:val="24"/>
        </w:rPr>
        <w:t>)</w:t>
      </w:r>
      <w:r w:rsidRPr="309D810A" w:rsidR="004132A4">
        <w:rPr>
          <w:rFonts w:ascii="Times New Roman" w:hAnsi="Times New Roman" w:cs="Times New Roman"/>
          <w:sz w:val="24"/>
          <w:szCs w:val="24"/>
        </w:rPr>
        <w:t>,</w:t>
      </w:r>
      <w:r w:rsidRPr="309D810A" w:rsidR="001A0557">
        <w:rPr>
          <w:rFonts w:ascii="Times New Roman" w:hAnsi="Times New Roman" w:cs="Times New Roman"/>
          <w:sz w:val="24"/>
          <w:szCs w:val="24"/>
        </w:rPr>
        <w:t xml:space="preserve"> artikli 3 </w:t>
      </w:r>
      <w:r w:rsidRPr="309D810A" w:rsidR="004132A4">
        <w:rPr>
          <w:rFonts w:ascii="Times New Roman" w:hAnsi="Times New Roman" w:cs="Times New Roman"/>
          <w:sz w:val="24"/>
          <w:szCs w:val="24"/>
        </w:rPr>
        <w:t>kohaselt</w:t>
      </w:r>
      <w:r w:rsidRPr="309D810A" w:rsidR="004132A4">
        <w:rPr>
          <w:rFonts w:ascii="Times New Roman" w:hAnsi="Times New Roman" w:cs="Times New Roman"/>
          <w:sz w:val="24"/>
          <w:szCs w:val="24"/>
        </w:rPr>
        <w:t xml:space="preserve"> </w:t>
      </w:r>
      <w:r w:rsidRPr="309D810A" w:rsidR="001A0557">
        <w:rPr>
          <w:rFonts w:ascii="Times New Roman" w:hAnsi="Times New Roman" w:cs="Times New Roman"/>
          <w:sz w:val="24"/>
          <w:szCs w:val="24"/>
        </w:rPr>
        <w:t>Europoli eesmärk, hinda</w:t>
      </w:r>
      <w:r w:rsidRPr="309D810A" w:rsidR="004132A4">
        <w:rPr>
          <w:rFonts w:ascii="Times New Roman" w:hAnsi="Times New Roman" w:cs="Times New Roman"/>
          <w:sz w:val="24"/>
          <w:szCs w:val="24"/>
        </w:rPr>
        <w:t>vad</w:t>
      </w:r>
      <w:r w:rsidRPr="309D810A" w:rsidR="001A0557">
        <w:rPr>
          <w:rFonts w:ascii="Times New Roman" w:hAnsi="Times New Roman" w:cs="Times New Roman"/>
          <w:sz w:val="24"/>
          <w:szCs w:val="24"/>
        </w:rPr>
        <w:t xml:space="preserve"> ühtne kontaktpunkt ja uurimisasutus </w:t>
      </w:r>
      <w:r w:rsidRPr="309D810A" w:rsidR="004132A4">
        <w:rPr>
          <w:rFonts w:ascii="Times New Roman" w:hAnsi="Times New Roman" w:cs="Times New Roman"/>
          <w:sz w:val="24"/>
          <w:szCs w:val="24"/>
        </w:rPr>
        <w:t xml:space="preserve">igal </w:t>
      </w:r>
      <w:r w:rsidRPr="309D810A" w:rsidR="001A0557">
        <w:rPr>
          <w:rFonts w:ascii="Times New Roman" w:hAnsi="Times New Roman" w:cs="Times New Roman"/>
          <w:sz w:val="24"/>
          <w:szCs w:val="24"/>
        </w:rPr>
        <w:t>üksikjuh</w:t>
      </w:r>
      <w:r w:rsidRPr="309D810A" w:rsidR="004132A4">
        <w:rPr>
          <w:rFonts w:ascii="Times New Roman" w:hAnsi="Times New Roman" w:cs="Times New Roman"/>
          <w:sz w:val="24"/>
          <w:szCs w:val="24"/>
        </w:rPr>
        <w:t>ul</w:t>
      </w:r>
      <w:r w:rsidRPr="309D810A" w:rsidR="001A0557">
        <w:rPr>
          <w:rFonts w:ascii="Times New Roman" w:hAnsi="Times New Roman" w:cs="Times New Roman"/>
          <w:sz w:val="24"/>
          <w:szCs w:val="24"/>
        </w:rPr>
        <w:t xml:space="preserve"> kooskõlas </w:t>
      </w:r>
      <w:r w:rsidRPr="309D810A" w:rsidR="00937D59">
        <w:rPr>
          <w:rFonts w:ascii="Times New Roman" w:hAnsi="Times New Roman" w:cs="Times New Roman"/>
          <w:sz w:val="24"/>
          <w:szCs w:val="24"/>
        </w:rPr>
        <w:t>sama</w:t>
      </w:r>
      <w:r w:rsidRPr="309D810A" w:rsidR="004C503E">
        <w:rPr>
          <w:rFonts w:ascii="Times New Roman" w:hAnsi="Times New Roman" w:cs="Times New Roman"/>
          <w:sz w:val="24"/>
          <w:szCs w:val="24"/>
        </w:rPr>
        <w:t xml:space="preserve"> </w:t>
      </w:r>
      <w:r w:rsidRPr="309D810A" w:rsidR="00E45403">
        <w:rPr>
          <w:rFonts w:ascii="Times New Roman" w:hAnsi="Times New Roman" w:cs="Times New Roman"/>
          <w:sz w:val="24"/>
          <w:szCs w:val="24"/>
        </w:rPr>
        <w:t xml:space="preserve">määruse </w:t>
      </w:r>
      <w:r w:rsidRPr="309D810A" w:rsidR="001A0557">
        <w:rPr>
          <w:rFonts w:ascii="Times New Roman" w:hAnsi="Times New Roman" w:cs="Times New Roman"/>
          <w:sz w:val="24"/>
          <w:szCs w:val="24"/>
        </w:rPr>
        <w:t xml:space="preserve">artikli 7 lõikega 7, kas </w:t>
      </w:r>
      <w:r w:rsidRPr="309D810A" w:rsidR="004132A4">
        <w:rPr>
          <w:rFonts w:ascii="Times New Roman" w:hAnsi="Times New Roman" w:cs="Times New Roman"/>
          <w:sz w:val="24"/>
          <w:szCs w:val="24"/>
        </w:rPr>
        <w:t>edastada</w:t>
      </w:r>
      <w:r w:rsidRPr="309D810A" w:rsidR="004132A4">
        <w:rPr>
          <w:rFonts w:ascii="Times New Roman" w:hAnsi="Times New Roman" w:cs="Times New Roman"/>
          <w:sz w:val="24"/>
          <w:szCs w:val="24"/>
        </w:rPr>
        <w:t xml:space="preserve"> </w:t>
      </w:r>
      <w:r w:rsidRPr="309D810A" w:rsidR="004132A4">
        <w:rPr>
          <w:rFonts w:ascii="Times New Roman" w:hAnsi="Times New Roman" w:cs="Times New Roman"/>
          <w:sz w:val="24"/>
          <w:szCs w:val="24"/>
        </w:rPr>
        <w:t>teabe</w:t>
      </w:r>
      <w:r w:rsidRPr="309D810A" w:rsidR="001A0557">
        <w:rPr>
          <w:rFonts w:ascii="Times New Roman" w:hAnsi="Times New Roman" w:cs="Times New Roman"/>
          <w:sz w:val="24"/>
          <w:szCs w:val="24"/>
        </w:rPr>
        <w:t xml:space="preserve">taotluse või </w:t>
      </w:r>
      <w:r w:rsidRPr="309D810A" w:rsidR="004132A4">
        <w:rPr>
          <w:rFonts w:ascii="Times New Roman" w:hAnsi="Times New Roman" w:cs="Times New Roman"/>
          <w:sz w:val="24"/>
          <w:szCs w:val="24"/>
        </w:rPr>
        <w:t>selle</w:t>
      </w:r>
      <w:r w:rsidRPr="309D810A" w:rsidR="004132A4">
        <w:rPr>
          <w:rFonts w:ascii="Times New Roman" w:hAnsi="Times New Roman" w:cs="Times New Roman"/>
          <w:sz w:val="24"/>
          <w:szCs w:val="24"/>
        </w:rPr>
        <w:t xml:space="preserve"> </w:t>
      </w:r>
      <w:r w:rsidRPr="309D810A" w:rsidR="004132A4">
        <w:rPr>
          <w:rFonts w:ascii="Times New Roman" w:hAnsi="Times New Roman" w:cs="Times New Roman"/>
          <w:sz w:val="24"/>
          <w:szCs w:val="24"/>
        </w:rPr>
        <w:t>vastuse</w:t>
      </w:r>
      <w:r w:rsidRPr="309D810A" w:rsidR="004132A4">
        <w:rPr>
          <w:rFonts w:ascii="Times New Roman" w:hAnsi="Times New Roman" w:cs="Times New Roman"/>
          <w:sz w:val="24"/>
          <w:szCs w:val="24"/>
        </w:rPr>
        <w:t xml:space="preserve"> </w:t>
      </w:r>
      <w:bookmarkStart w:name="_Hlk202788937" w:id="69"/>
      <w:r w:rsidRPr="309D810A" w:rsidR="00DC2494">
        <w:rPr>
          <w:rFonts w:ascii="Times New Roman" w:hAnsi="Times New Roman" w:cs="Times New Roman"/>
          <w:sz w:val="24"/>
          <w:szCs w:val="24"/>
        </w:rPr>
        <w:t xml:space="preserve">või omaalgatusliku teabeedastuse </w:t>
      </w:r>
      <w:r w:rsidRPr="309D810A" w:rsidR="000A6419">
        <w:rPr>
          <w:rFonts w:ascii="Times New Roman" w:hAnsi="Times New Roman" w:cs="Times New Roman"/>
          <w:sz w:val="24"/>
          <w:szCs w:val="24"/>
        </w:rPr>
        <w:t xml:space="preserve">korral teabe </w:t>
      </w:r>
      <w:r w:rsidRPr="309D810A" w:rsidR="001A0557">
        <w:rPr>
          <w:rFonts w:ascii="Times New Roman" w:hAnsi="Times New Roman" w:cs="Times New Roman"/>
          <w:sz w:val="24"/>
          <w:szCs w:val="24"/>
        </w:rPr>
        <w:t>koopia</w:t>
      </w:r>
      <w:r w:rsidRPr="309D810A" w:rsidR="004132A4">
        <w:rPr>
          <w:rFonts w:ascii="Times New Roman" w:hAnsi="Times New Roman" w:cs="Times New Roman"/>
          <w:sz w:val="24"/>
          <w:szCs w:val="24"/>
        </w:rPr>
        <w:t xml:space="preserve"> Europolile</w:t>
      </w:r>
      <w:bookmarkEnd w:id="68"/>
      <w:bookmarkEnd w:id="69"/>
      <w:r w:rsidRPr="309D810A" w:rsidR="001A0557">
        <w:rPr>
          <w:rFonts w:ascii="Times New Roman" w:hAnsi="Times New Roman" w:cs="Times New Roman"/>
          <w:sz w:val="24"/>
          <w:szCs w:val="24"/>
        </w:rPr>
        <w:t>.</w:t>
      </w:r>
      <w:bookmarkEnd w:id="67"/>
    </w:p>
    <w:p w:rsidRPr="004A1C6F" w:rsidR="001A0557" w:rsidP="001E4AD1" w:rsidRDefault="001A0557" w14:paraId="70EB171B" w14:textId="77777777">
      <w:pPr>
        <w:spacing w:after="0" w:line="240" w:lineRule="auto"/>
        <w:jc w:val="both"/>
        <w:rPr>
          <w:rFonts w:ascii="Times New Roman" w:hAnsi="Times New Roman" w:cs="Times New Roman"/>
          <w:bCs/>
          <w:sz w:val="24"/>
          <w:szCs w:val="24"/>
        </w:rPr>
      </w:pPr>
    </w:p>
    <w:p w:rsidR="00966699" w:rsidP="309D810A" w:rsidRDefault="00146A90" w14:paraId="1257C373" w14:textId="2BBC9CB1">
      <w:pPr>
        <w:spacing w:after="0" w:line="240" w:lineRule="auto"/>
        <w:jc w:val="both"/>
        <w:rPr>
          <w:rFonts w:ascii="Times New Roman" w:hAnsi="Times New Roman" w:cs="Times New Roman"/>
          <w:sz w:val="24"/>
          <w:szCs w:val="24"/>
        </w:rPr>
      </w:pPr>
      <w:commentRangeStart w:id="1596808004"/>
      <w:r w:rsidRPr="309D810A" w:rsidR="00146A90">
        <w:rPr>
          <w:rFonts w:ascii="Times New Roman" w:hAnsi="Times New Roman" w:cs="Times New Roman"/>
          <w:sz w:val="24"/>
          <w:szCs w:val="24"/>
        </w:rPr>
        <w:t>(2)</w:t>
      </w:r>
      <w:r w:rsidRPr="309D810A" w:rsidR="0051405E">
        <w:rPr>
          <w:rFonts w:ascii="Times New Roman" w:hAnsi="Times New Roman" w:cs="Times New Roman"/>
          <w:sz w:val="24"/>
          <w:szCs w:val="24"/>
        </w:rPr>
        <w:t> </w:t>
      </w:r>
      <w:commentRangeEnd w:id="1596808004"/>
      <w:r>
        <w:rPr>
          <w:rStyle w:val="CommentReference"/>
        </w:rPr>
        <w:commentReference w:id="1596808004"/>
      </w:r>
      <w:r w:rsidRPr="309D810A" w:rsidR="00F25EE2">
        <w:rPr>
          <w:rFonts w:ascii="Times New Roman" w:hAnsi="Times New Roman" w:cs="Times New Roman"/>
          <w:sz w:val="24"/>
          <w:szCs w:val="24"/>
        </w:rPr>
        <w:t>Enne Europolile teabe</w:t>
      </w:r>
      <w:r w:rsidRPr="309D810A" w:rsidR="00937D59">
        <w:rPr>
          <w:rFonts w:ascii="Times New Roman" w:hAnsi="Times New Roman" w:cs="Times New Roman"/>
          <w:sz w:val="24"/>
          <w:szCs w:val="24"/>
        </w:rPr>
        <w:t>taotluse või selle vastuse</w:t>
      </w:r>
      <w:r w:rsidRPr="309D810A" w:rsidR="001A0557">
        <w:rPr>
          <w:rFonts w:ascii="Times New Roman" w:hAnsi="Times New Roman" w:cs="Times New Roman"/>
          <w:sz w:val="24"/>
          <w:szCs w:val="24"/>
        </w:rPr>
        <w:t xml:space="preserve"> </w:t>
      </w:r>
      <w:r w:rsidRPr="309D810A" w:rsidR="000501DD">
        <w:rPr>
          <w:rFonts w:ascii="Times New Roman" w:hAnsi="Times New Roman" w:cs="Times New Roman"/>
          <w:sz w:val="24"/>
          <w:szCs w:val="24"/>
        </w:rPr>
        <w:t xml:space="preserve">või omaalgatusliku teabeedastuse korral teabe </w:t>
      </w:r>
      <w:r w:rsidRPr="309D810A" w:rsidR="00F37ADE">
        <w:rPr>
          <w:rFonts w:ascii="Times New Roman" w:hAnsi="Times New Roman" w:cs="Times New Roman"/>
          <w:sz w:val="24"/>
          <w:szCs w:val="24"/>
        </w:rPr>
        <w:t xml:space="preserve">koopia </w:t>
      </w:r>
      <w:r w:rsidRPr="309D810A" w:rsidR="001A0557">
        <w:rPr>
          <w:rFonts w:ascii="Times New Roman" w:hAnsi="Times New Roman" w:cs="Times New Roman"/>
          <w:sz w:val="24"/>
          <w:szCs w:val="24"/>
        </w:rPr>
        <w:t>edastamis</w:t>
      </w:r>
      <w:r w:rsidRPr="309D810A" w:rsidR="00F25EE2">
        <w:rPr>
          <w:rFonts w:ascii="Times New Roman" w:hAnsi="Times New Roman" w:cs="Times New Roman"/>
          <w:sz w:val="24"/>
          <w:szCs w:val="24"/>
        </w:rPr>
        <w:t>t</w:t>
      </w:r>
      <w:r w:rsidRPr="309D810A" w:rsidR="001A0557">
        <w:rPr>
          <w:rFonts w:ascii="Times New Roman" w:hAnsi="Times New Roman" w:cs="Times New Roman"/>
          <w:sz w:val="24"/>
          <w:szCs w:val="24"/>
        </w:rPr>
        <w:t xml:space="preserve"> määrab ühtne kontaktpunkt või uurimisasutus </w:t>
      </w:r>
      <w:r w:rsidRPr="309D810A" w:rsidR="00966699">
        <w:rPr>
          <w:rFonts w:ascii="Times New Roman" w:hAnsi="Times New Roman" w:cs="Times New Roman"/>
          <w:sz w:val="24"/>
          <w:szCs w:val="24"/>
        </w:rPr>
        <w:t xml:space="preserve">Euroopa Parlamendi ja nõukogu </w:t>
      </w:r>
      <w:r w:rsidRPr="309D810A" w:rsidR="00966699">
        <w:rPr>
          <w:rFonts w:ascii="Times New Roman" w:hAnsi="Times New Roman" w:cs="Times New Roman"/>
          <w:sz w:val="24"/>
          <w:szCs w:val="24"/>
        </w:rPr>
        <w:t>määruse (EL) 2016/794 artikli 19</w:t>
      </w:r>
      <w:r w:rsidRPr="309D810A" w:rsidR="00966699">
        <w:rPr>
          <w:rFonts w:ascii="Times New Roman" w:hAnsi="Times New Roman" w:cs="Times New Roman"/>
          <w:sz w:val="24"/>
          <w:szCs w:val="24"/>
        </w:rPr>
        <w:t xml:space="preserve"> kohaselt </w:t>
      </w:r>
      <w:r w:rsidRPr="309D810A" w:rsidR="00F25EE2">
        <w:rPr>
          <w:rFonts w:ascii="Times New Roman" w:hAnsi="Times New Roman" w:cs="Times New Roman"/>
          <w:sz w:val="24"/>
          <w:szCs w:val="24"/>
        </w:rPr>
        <w:t>kindlaks</w:t>
      </w:r>
      <w:r w:rsidRPr="309D810A" w:rsidR="00966699">
        <w:rPr>
          <w:rFonts w:ascii="Times New Roman" w:hAnsi="Times New Roman" w:cs="Times New Roman"/>
          <w:sz w:val="24"/>
          <w:szCs w:val="24"/>
        </w:rPr>
        <w:t>:</w:t>
      </w:r>
    </w:p>
    <w:p w:rsidR="00966699" w:rsidP="001E4AD1" w:rsidRDefault="00966699" w14:paraId="009EC9F7" w14:textId="7777777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F25EE2">
        <w:rPr>
          <w:rFonts w:ascii="Times New Roman" w:hAnsi="Times New Roman" w:cs="Times New Roman"/>
          <w:bCs/>
          <w:sz w:val="24"/>
          <w:szCs w:val="24"/>
        </w:rPr>
        <w:t xml:space="preserve"> </w:t>
      </w:r>
      <w:r w:rsidRPr="004A1C6F" w:rsidR="001A0557">
        <w:rPr>
          <w:rFonts w:ascii="Times New Roman" w:hAnsi="Times New Roman" w:cs="Times New Roman"/>
          <w:bCs/>
          <w:sz w:val="24"/>
          <w:szCs w:val="24"/>
        </w:rPr>
        <w:t>teabe töötlemise eesmärgi</w:t>
      </w:r>
      <w:r>
        <w:rPr>
          <w:rFonts w:ascii="Times New Roman" w:hAnsi="Times New Roman" w:cs="Times New Roman"/>
          <w:bCs/>
          <w:sz w:val="24"/>
          <w:szCs w:val="24"/>
        </w:rPr>
        <w:t>;</w:t>
      </w:r>
    </w:p>
    <w:p w:rsidRPr="004A1C6F" w:rsidR="001A0557" w:rsidP="001E4AD1" w:rsidRDefault="00966699" w14:paraId="05E25DA6" w14:textId="774B0CB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Pr="004A1C6F" w:rsidR="001A0557">
        <w:rPr>
          <w:rFonts w:ascii="Times New Roman" w:hAnsi="Times New Roman" w:cs="Times New Roman"/>
          <w:bCs/>
          <w:sz w:val="24"/>
          <w:szCs w:val="24"/>
        </w:rPr>
        <w:t xml:space="preserve"> </w:t>
      </w:r>
      <w:r w:rsidR="00F25EE2">
        <w:rPr>
          <w:rFonts w:ascii="Times New Roman" w:hAnsi="Times New Roman" w:cs="Times New Roman"/>
          <w:bCs/>
          <w:sz w:val="24"/>
          <w:szCs w:val="24"/>
        </w:rPr>
        <w:t>vajaduse korral</w:t>
      </w:r>
      <w:r w:rsidRPr="004A1C6F" w:rsidR="00F25EE2">
        <w:rPr>
          <w:rFonts w:ascii="Times New Roman" w:hAnsi="Times New Roman" w:cs="Times New Roman"/>
          <w:bCs/>
          <w:sz w:val="24"/>
          <w:szCs w:val="24"/>
        </w:rPr>
        <w:t xml:space="preserve"> </w:t>
      </w:r>
      <w:r>
        <w:rPr>
          <w:rFonts w:ascii="Times New Roman" w:hAnsi="Times New Roman" w:cs="Times New Roman"/>
          <w:bCs/>
          <w:sz w:val="24"/>
          <w:szCs w:val="24"/>
        </w:rPr>
        <w:t xml:space="preserve">teabe töötlemise </w:t>
      </w:r>
      <w:r w:rsidRPr="004A1C6F" w:rsidR="001A0557">
        <w:rPr>
          <w:rFonts w:ascii="Times New Roman" w:hAnsi="Times New Roman" w:cs="Times New Roman"/>
          <w:bCs/>
          <w:sz w:val="24"/>
          <w:szCs w:val="24"/>
        </w:rPr>
        <w:t>piirangu.</w:t>
      </w:r>
      <w:r w:rsidR="006348B9">
        <w:rPr>
          <w:rFonts w:ascii="Times New Roman" w:hAnsi="Times New Roman" w:cs="Times New Roman"/>
          <w:bCs/>
          <w:sz w:val="24"/>
          <w:szCs w:val="24"/>
        </w:rPr>
        <w:t>“</w:t>
      </w:r>
      <w:r w:rsidR="009C2317">
        <w:rPr>
          <w:rFonts w:ascii="Times New Roman" w:hAnsi="Times New Roman" w:cs="Times New Roman"/>
          <w:bCs/>
          <w:sz w:val="24"/>
          <w:szCs w:val="24"/>
        </w:rPr>
        <w:t>;</w:t>
      </w:r>
    </w:p>
    <w:p w:rsidRPr="004A1C6F" w:rsidR="001A0557" w:rsidP="001E4AD1" w:rsidRDefault="001A0557" w14:paraId="37C7B553" w14:textId="77777777">
      <w:pPr>
        <w:spacing w:after="0" w:line="240" w:lineRule="auto"/>
        <w:jc w:val="both"/>
        <w:rPr>
          <w:rFonts w:ascii="Times New Roman" w:hAnsi="Times New Roman" w:cs="Times New Roman"/>
          <w:b/>
          <w:bCs/>
          <w:sz w:val="24"/>
          <w:szCs w:val="24"/>
        </w:rPr>
      </w:pPr>
    </w:p>
    <w:p w:rsidRPr="007F17A7" w:rsidR="00E27213" w:rsidP="001E4AD1" w:rsidRDefault="00020BB3" w14:paraId="6E3FB7EC" w14:textId="1260E965">
      <w:pPr>
        <w:spacing w:after="0" w:line="240" w:lineRule="auto"/>
        <w:jc w:val="both"/>
        <w:rPr>
          <w:rFonts w:ascii="Times New Roman" w:hAnsi="Times New Roman" w:cs="Times New Roman"/>
          <w:bCs/>
          <w:sz w:val="24"/>
          <w:szCs w:val="24"/>
        </w:rPr>
      </w:pPr>
      <w:r w:rsidRPr="00E0690D">
        <w:rPr>
          <w:rFonts w:ascii="Times New Roman" w:hAnsi="Times New Roman" w:cs="Times New Roman"/>
          <w:b/>
          <w:sz w:val="24"/>
          <w:szCs w:val="24"/>
        </w:rPr>
        <w:t>3</w:t>
      </w:r>
      <w:r w:rsidRPr="00E0690D" w:rsidR="00E1249F">
        <w:rPr>
          <w:rFonts w:ascii="Times New Roman" w:hAnsi="Times New Roman" w:cs="Times New Roman"/>
          <w:b/>
          <w:sz w:val="24"/>
          <w:szCs w:val="24"/>
        </w:rPr>
        <w:t>)</w:t>
      </w:r>
      <w:r w:rsidR="0051405E">
        <w:rPr>
          <w:rFonts w:ascii="Times New Roman" w:hAnsi="Times New Roman" w:cs="Times New Roman"/>
          <w:sz w:val="24"/>
          <w:szCs w:val="24"/>
        </w:rPr>
        <w:t> </w:t>
      </w:r>
      <w:r w:rsidR="00E27213">
        <w:rPr>
          <w:rFonts w:ascii="Times New Roman" w:hAnsi="Times New Roman" w:cs="Times New Roman"/>
          <w:bCs/>
          <w:sz w:val="24"/>
          <w:szCs w:val="24"/>
        </w:rPr>
        <w:t xml:space="preserve">seaduse normitehnilisest märkusest jäetakse välja </w:t>
      </w:r>
      <w:r w:rsidR="00F3595E">
        <w:rPr>
          <w:rFonts w:ascii="Times New Roman" w:hAnsi="Times New Roman" w:cs="Times New Roman"/>
          <w:bCs/>
          <w:sz w:val="24"/>
          <w:szCs w:val="24"/>
        </w:rPr>
        <w:t>tekstiosa</w:t>
      </w:r>
      <w:r w:rsidR="005F3504">
        <w:rPr>
          <w:rFonts w:ascii="Times New Roman" w:hAnsi="Times New Roman" w:cs="Times New Roman"/>
          <w:bCs/>
          <w:sz w:val="24"/>
          <w:szCs w:val="24"/>
        </w:rPr>
        <w:t xml:space="preserve"> </w:t>
      </w:r>
      <w:r w:rsidR="00E27213">
        <w:rPr>
          <w:rFonts w:ascii="Times New Roman" w:hAnsi="Times New Roman" w:cs="Times New Roman"/>
          <w:bCs/>
          <w:sz w:val="24"/>
          <w:szCs w:val="24"/>
        </w:rPr>
        <w:t>„</w:t>
      </w:r>
      <w:r w:rsidRPr="00E27213" w:rsidR="00E27213">
        <w:rPr>
          <w:rFonts w:ascii="Times New Roman" w:hAnsi="Times New Roman" w:cs="Times New Roman"/>
          <w:bCs/>
          <w:sz w:val="24"/>
          <w:szCs w:val="24"/>
        </w:rPr>
        <w:t>nõukogu 29. detsembri 2006. a raamotsus 2006/960/JSK Euroopa Liidu liikmesriikide õiguskaitseasutuste vahelise teabe ja jälitusteabe vahetamise lihtsustamise kohta (ELT L 386, 29.12.2006, lk 89–100);</w:t>
      </w:r>
      <w:r w:rsidR="00E27213">
        <w:rPr>
          <w:rFonts w:ascii="Times New Roman" w:hAnsi="Times New Roman" w:cs="Times New Roman"/>
          <w:bCs/>
          <w:sz w:val="24"/>
          <w:szCs w:val="24"/>
        </w:rPr>
        <w:t>“;</w:t>
      </w:r>
    </w:p>
    <w:p w:rsidR="00E27213" w:rsidP="001E4AD1" w:rsidRDefault="00E27213" w14:paraId="61262F29" w14:textId="77777777">
      <w:pPr>
        <w:spacing w:after="0" w:line="240" w:lineRule="auto"/>
        <w:jc w:val="both"/>
        <w:rPr>
          <w:rFonts w:ascii="Times New Roman" w:hAnsi="Times New Roman" w:cs="Times New Roman"/>
          <w:b/>
          <w:sz w:val="24"/>
          <w:szCs w:val="24"/>
        </w:rPr>
      </w:pPr>
    </w:p>
    <w:p w:rsidRPr="004A1C6F" w:rsidR="00E1249F" w:rsidP="001E4AD1" w:rsidRDefault="00020BB3" w14:paraId="0873A3EF" w14:textId="6A71E193">
      <w:pPr>
        <w:spacing w:after="0" w:line="240" w:lineRule="auto"/>
        <w:jc w:val="both"/>
        <w:rPr>
          <w:rFonts w:ascii="Times New Roman" w:hAnsi="Times New Roman" w:cs="Times New Roman"/>
          <w:bCs/>
          <w:sz w:val="24"/>
          <w:szCs w:val="24"/>
        </w:rPr>
      </w:pPr>
      <w:r w:rsidRPr="004341AC">
        <w:rPr>
          <w:rFonts w:ascii="Times New Roman" w:hAnsi="Times New Roman" w:cs="Times New Roman"/>
          <w:b/>
          <w:sz w:val="24"/>
          <w:szCs w:val="24"/>
        </w:rPr>
        <w:t>4</w:t>
      </w:r>
      <w:r w:rsidRPr="004341AC" w:rsidR="00E27213">
        <w:rPr>
          <w:rFonts w:ascii="Times New Roman" w:hAnsi="Times New Roman" w:cs="Times New Roman"/>
          <w:b/>
          <w:sz w:val="24"/>
          <w:szCs w:val="24"/>
        </w:rPr>
        <w:t>)</w:t>
      </w:r>
      <w:r w:rsidR="0051405E">
        <w:rPr>
          <w:rFonts w:ascii="Times New Roman" w:hAnsi="Times New Roman" w:cs="Times New Roman"/>
          <w:bCs/>
          <w:sz w:val="24"/>
          <w:szCs w:val="24"/>
        </w:rPr>
        <w:t> </w:t>
      </w:r>
      <w:r w:rsidRPr="004A1C6F" w:rsidR="00E1249F">
        <w:rPr>
          <w:rFonts w:ascii="Times New Roman" w:hAnsi="Times New Roman" w:cs="Times New Roman"/>
          <w:bCs/>
          <w:sz w:val="24"/>
          <w:szCs w:val="24"/>
        </w:rPr>
        <w:t>seadus</w:t>
      </w:r>
      <w:r w:rsidR="00A075EA">
        <w:rPr>
          <w:rFonts w:ascii="Times New Roman" w:hAnsi="Times New Roman" w:cs="Times New Roman"/>
          <w:bCs/>
          <w:sz w:val="24"/>
          <w:szCs w:val="24"/>
        </w:rPr>
        <w:t>e normitehnilist märkust</w:t>
      </w:r>
      <w:r w:rsidRPr="004A1C6F" w:rsidR="00E1249F">
        <w:rPr>
          <w:rFonts w:ascii="Times New Roman" w:hAnsi="Times New Roman" w:cs="Times New Roman"/>
          <w:bCs/>
          <w:sz w:val="24"/>
          <w:szCs w:val="24"/>
        </w:rPr>
        <w:t xml:space="preserve"> täiendatakse </w:t>
      </w:r>
      <w:r w:rsidR="00A075EA">
        <w:rPr>
          <w:rFonts w:ascii="Times New Roman" w:hAnsi="Times New Roman" w:cs="Times New Roman"/>
          <w:bCs/>
          <w:sz w:val="24"/>
          <w:szCs w:val="24"/>
        </w:rPr>
        <w:t>tekstiosaga</w:t>
      </w:r>
      <w:r w:rsidR="005F3504">
        <w:rPr>
          <w:rFonts w:ascii="Times New Roman" w:hAnsi="Times New Roman" w:cs="Times New Roman"/>
          <w:bCs/>
          <w:sz w:val="24"/>
          <w:szCs w:val="24"/>
        </w:rPr>
        <w:t xml:space="preserve"> </w:t>
      </w:r>
      <w:r w:rsidRPr="004A1C6F" w:rsidR="00E1249F">
        <w:rPr>
          <w:rFonts w:ascii="Times New Roman" w:hAnsi="Times New Roman" w:cs="Times New Roman"/>
          <w:bCs/>
          <w:sz w:val="24"/>
          <w:szCs w:val="24"/>
        </w:rPr>
        <w:t>„Euroopa Parlamendi ja nõukogu direktiiv (EL) 2023/977, mis käsitleb liikmesriikide õiguskaitseasutuste vahelist teabevahetust ja millega tunnistatakse kehtetuks nõukogu raamotsus</w:t>
      </w:r>
      <w:r w:rsidR="0087734F">
        <w:rPr>
          <w:rFonts w:ascii="Times New Roman" w:hAnsi="Times New Roman" w:cs="Times New Roman"/>
          <w:bCs/>
          <w:sz w:val="24"/>
          <w:szCs w:val="24"/>
        </w:rPr>
        <w:t xml:space="preserve"> </w:t>
      </w:r>
      <w:r w:rsidRPr="004A1C6F" w:rsidR="00E1249F">
        <w:rPr>
          <w:rFonts w:ascii="Times New Roman" w:hAnsi="Times New Roman" w:cs="Times New Roman"/>
          <w:bCs/>
          <w:sz w:val="24"/>
          <w:szCs w:val="24"/>
        </w:rPr>
        <w:t>2006/960/JSK</w:t>
      </w:r>
      <w:r w:rsidRPr="004A1C6F" w:rsidR="00FE3F75">
        <w:rPr>
          <w:rFonts w:ascii="Times New Roman" w:hAnsi="Times New Roman" w:cs="Times New Roman"/>
          <w:bCs/>
          <w:sz w:val="24"/>
          <w:szCs w:val="24"/>
        </w:rPr>
        <w:t xml:space="preserve"> (ELT L </w:t>
      </w:r>
      <w:r w:rsidRPr="004A1C6F" w:rsidR="00FE3F75">
        <w:rPr>
          <w:rFonts w:ascii="Times New Roman" w:hAnsi="Times New Roman" w:cs="Times New Roman"/>
          <w:sz w:val="24"/>
          <w:szCs w:val="24"/>
          <w:shd w:val="clear" w:color="auto" w:fill="FFFFFF"/>
        </w:rPr>
        <w:t>134, 22.</w:t>
      </w:r>
      <w:r w:rsidR="0087734F">
        <w:rPr>
          <w:rFonts w:ascii="Times New Roman" w:hAnsi="Times New Roman" w:cs="Times New Roman"/>
          <w:sz w:val="24"/>
          <w:szCs w:val="24"/>
          <w:shd w:val="clear" w:color="auto" w:fill="FFFFFF"/>
        </w:rPr>
        <w:t>0</w:t>
      </w:r>
      <w:r w:rsidRPr="004A1C6F" w:rsidR="00FE3F75">
        <w:rPr>
          <w:rFonts w:ascii="Times New Roman" w:hAnsi="Times New Roman" w:cs="Times New Roman"/>
          <w:sz w:val="24"/>
          <w:szCs w:val="24"/>
          <w:shd w:val="clear" w:color="auto" w:fill="FFFFFF"/>
        </w:rPr>
        <w:t>5.2023, lk 1–24</w:t>
      </w:r>
      <w:r w:rsidR="008148C3">
        <w:rPr>
          <w:rFonts w:ascii="Times New Roman" w:hAnsi="Times New Roman" w:cs="Times New Roman"/>
          <w:sz w:val="24"/>
          <w:szCs w:val="24"/>
          <w:shd w:val="clear" w:color="auto" w:fill="FFFFFF"/>
        </w:rPr>
        <w:t>)</w:t>
      </w:r>
      <w:r w:rsidR="003C77F9">
        <w:rPr>
          <w:rFonts w:ascii="Times New Roman" w:hAnsi="Times New Roman" w:cs="Times New Roman"/>
          <w:sz w:val="24"/>
          <w:szCs w:val="24"/>
          <w:shd w:val="clear" w:color="auto" w:fill="FFFFFF"/>
        </w:rPr>
        <w:t>.</w:t>
      </w:r>
      <w:r w:rsidRPr="004A1C6F" w:rsidR="00E1249F">
        <w:rPr>
          <w:rFonts w:ascii="Times New Roman" w:hAnsi="Times New Roman" w:cs="Times New Roman"/>
          <w:bCs/>
          <w:sz w:val="24"/>
          <w:szCs w:val="24"/>
        </w:rPr>
        <w:t>“.</w:t>
      </w:r>
    </w:p>
    <w:p w:rsidRPr="004A1C6F" w:rsidR="00E1249F" w:rsidP="001E4AD1" w:rsidRDefault="00E1249F" w14:paraId="51692880" w14:textId="77777777">
      <w:pPr>
        <w:spacing w:after="0" w:line="240" w:lineRule="auto"/>
        <w:jc w:val="both"/>
        <w:rPr>
          <w:rFonts w:ascii="Times New Roman" w:hAnsi="Times New Roman" w:cs="Times New Roman"/>
          <w:bCs/>
          <w:sz w:val="24"/>
          <w:szCs w:val="24"/>
        </w:rPr>
      </w:pPr>
    </w:p>
    <w:p w:rsidR="00C55538" w:rsidP="59A076E7" w:rsidRDefault="00676765" w14:paraId="78A0B1DB" w14:textId="2244544A" w14:noSpellErr="1">
      <w:pPr>
        <w:pStyle w:val="Normaallaadveeb"/>
        <w:spacing w:before="0" w:after="0" w:afterAutospacing="off"/>
        <w:jc w:val="both"/>
        <w:rPr>
          <w:b w:val="1"/>
          <w:bCs w:val="1"/>
        </w:rPr>
      </w:pPr>
      <w:r w:rsidRPr="59A076E7" w:rsidR="00676765">
        <w:rPr>
          <w:b w:val="1"/>
          <w:bCs w:val="1"/>
        </w:rPr>
        <w:t xml:space="preserve">§ 2. </w:t>
      </w:r>
      <w:r w:rsidRPr="59A076E7" w:rsidR="00C55538">
        <w:rPr>
          <w:b w:val="1"/>
          <w:bCs w:val="1"/>
        </w:rPr>
        <w:t>Kriminaalmenetluse seadustiku rakendamise seaduse</w:t>
      </w:r>
      <w:r w:rsidRPr="59A076E7" w:rsidR="00A60E6A">
        <w:rPr>
          <w:b w:val="1"/>
          <w:bCs w:val="1"/>
        </w:rPr>
        <w:t xml:space="preserve"> täiendamine</w:t>
      </w:r>
    </w:p>
    <w:p w:rsidR="00C55538" w:rsidP="59A076E7" w:rsidRDefault="00C55538" w14:paraId="67D522F7" w14:textId="77777777" w14:noSpellErr="1">
      <w:pPr>
        <w:pStyle w:val="Normaallaadveeb"/>
        <w:spacing w:before="0" w:after="0" w:afterAutospacing="off"/>
        <w:jc w:val="both"/>
        <w:rPr/>
      </w:pPr>
    </w:p>
    <w:p w:rsidRPr="00B204C8" w:rsidR="00C55538" w:rsidP="59A076E7" w:rsidRDefault="00C55538" w14:paraId="0D0A49D8" w14:textId="271A7578" w14:noSpellErr="1">
      <w:pPr>
        <w:pStyle w:val="Normaallaadveeb"/>
        <w:spacing w:before="0" w:after="0" w:afterAutospacing="off"/>
        <w:jc w:val="both"/>
        <w:rPr/>
      </w:pPr>
      <w:r w:rsidR="00C55538">
        <w:rPr/>
        <w:t>Kriminaalmenetluse seadustiku rakendamise seadust täiendatakse §-ga 25</w:t>
      </w:r>
      <w:r w:rsidRPr="59A076E7" w:rsidR="00A14A1C">
        <w:rPr>
          <w:vertAlign w:val="superscript"/>
        </w:rPr>
        <w:t>9</w:t>
      </w:r>
      <w:r w:rsidR="00456E49">
        <w:rPr/>
        <w:t xml:space="preserve"> </w:t>
      </w:r>
      <w:r w:rsidR="00C55538">
        <w:rPr/>
        <w:t xml:space="preserve">järgmises </w:t>
      </w:r>
      <w:r w:rsidR="00C55538">
        <w:rPr/>
        <w:t>sõnastuses:</w:t>
      </w:r>
    </w:p>
    <w:p w:rsidRPr="00B204C8" w:rsidR="00C55538" w:rsidP="59A076E7" w:rsidRDefault="00C55538" w14:paraId="4A978436" w14:textId="77777777" w14:noSpellErr="1">
      <w:pPr>
        <w:pStyle w:val="Normaallaadveeb"/>
        <w:spacing w:before="0" w:after="0" w:afterAutospacing="off"/>
        <w:jc w:val="both"/>
        <w:rPr/>
      </w:pPr>
    </w:p>
    <w:p w:rsidRPr="00B204C8" w:rsidR="00C55538" w:rsidP="59A076E7" w:rsidRDefault="00C55538" w14:paraId="44C0F059" w14:textId="2D4DF0F6" w14:noSpellErr="1">
      <w:pPr>
        <w:pStyle w:val="Normaallaadveeb"/>
        <w:keepNext w:val="1"/>
        <w:spacing w:before="0" w:after="0" w:afterAutospacing="off"/>
        <w:jc w:val="both"/>
        <w:rPr>
          <w:b w:val="1"/>
          <w:bCs w:val="1"/>
        </w:rPr>
      </w:pPr>
      <w:r w:rsidR="00C55538">
        <w:rPr/>
        <w:t>„</w:t>
      </w:r>
      <w:r w:rsidRPr="59A076E7" w:rsidR="00C55538">
        <w:rPr>
          <w:b w:val="1"/>
          <w:bCs w:val="1"/>
        </w:rPr>
        <w:t>§ 25</w:t>
      </w:r>
      <w:r w:rsidRPr="59A076E7" w:rsidR="00A14A1C">
        <w:rPr>
          <w:b w:val="1"/>
          <w:bCs w:val="1"/>
          <w:vertAlign w:val="superscript"/>
        </w:rPr>
        <w:t>9</w:t>
      </w:r>
      <w:r w:rsidRPr="59A076E7" w:rsidR="00C55538">
        <w:rPr>
          <w:b w:val="1"/>
          <w:bCs w:val="1"/>
        </w:rPr>
        <w:t>. Kriminaalmenetluse seadustiku § 508</w:t>
      </w:r>
      <w:r w:rsidRPr="59A076E7" w:rsidR="00C55538">
        <w:rPr>
          <w:b w:val="1"/>
          <w:bCs w:val="1"/>
          <w:vertAlign w:val="superscript"/>
        </w:rPr>
        <w:t>8</w:t>
      </w:r>
      <w:r w:rsidRPr="59A076E7" w:rsidR="006F6EC7">
        <w:rPr>
          <w:b w:val="1"/>
          <w:bCs w:val="1"/>
          <w:vertAlign w:val="superscript"/>
        </w:rPr>
        <w:t>7</w:t>
      </w:r>
      <w:r w:rsidRPr="59A076E7" w:rsidR="00C55538">
        <w:rPr>
          <w:b w:val="1"/>
          <w:bCs w:val="1"/>
        </w:rPr>
        <w:t xml:space="preserve"> </w:t>
      </w:r>
      <w:r w:rsidRPr="59A076E7" w:rsidR="00D70C31">
        <w:rPr>
          <w:b w:val="1"/>
          <w:bCs w:val="1"/>
        </w:rPr>
        <w:t>kohaldamine</w:t>
      </w:r>
    </w:p>
    <w:p w:rsidRPr="00B204C8" w:rsidR="00C55538" w:rsidP="59A076E7" w:rsidRDefault="00C55538" w14:paraId="6BA50866" w14:textId="77777777" w14:noSpellErr="1">
      <w:pPr>
        <w:pStyle w:val="Normaallaadveeb"/>
        <w:keepNext w:val="1"/>
        <w:spacing w:before="0" w:after="0" w:afterAutospacing="off"/>
        <w:jc w:val="both"/>
        <w:rPr/>
      </w:pPr>
    </w:p>
    <w:p w:rsidRPr="00C55538" w:rsidR="00C55538" w:rsidP="59A076E7" w:rsidRDefault="00AA31FF" w14:paraId="17714703" w14:textId="76C93C42" w14:noSpellErr="1">
      <w:pPr>
        <w:pStyle w:val="Normaallaadveeb"/>
        <w:spacing w:before="0" w:after="0" w:afterAutospacing="off"/>
        <w:jc w:val="both"/>
        <w:rPr/>
      </w:pPr>
      <w:r w:rsidR="00AA31FF">
        <w:rPr/>
        <w:t xml:space="preserve">Kuni </w:t>
      </w:r>
      <w:r w:rsidR="00AA31FF">
        <w:rPr/>
        <w:t xml:space="preserve">2027. aasta 12. juunini </w:t>
      </w:r>
      <w:r w:rsidR="00AA31FF">
        <w:rPr/>
        <w:t>kohaldatakse k</w:t>
      </w:r>
      <w:r w:rsidR="00C55538">
        <w:rPr/>
        <w:t>riminaalmenetluse seadustiku §-s 508</w:t>
      </w:r>
      <w:r w:rsidRPr="59A076E7" w:rsidR="00C55538">
        <w:rPr>
          <w:vertAlign w:val="superscript"/>
        </w:rPr>
        <w:t>8</w:t>
      </w:r>
      <w:r w:rsidRPr="59A076E7" w:rsidR="006F6EC7">
        <w:rPr>
          <w:vertAlign w:val="superscript"/>
        </w:rPr>
        <w:t>7</w:t>
      </w:r>
      <w:r w:rsidR="0000642A">
        <w:rPr/>
        <w:t xml:space="preserve"> </w:t>
      </w:r>
      <w:r w:rsidR="00C55538">
        <w:rPr/>
        <w:t>sätestatu</w:t>
      </w:r>
      <w:r w:rsidR="0000642A">
        <w:rPr/>
        <w:t>d</w:t>
      </w:r>
      <w:r w:rsidR="00C55538">
        <w:rPr/>
        <w:t xml:space="preserve"> </w:t>
      </w:r>
      <w:r w:rsidR="00E12DB9">
        <w:rPr/>
        <w:t xml:space="preserve">teabevahetuskanali nõudeid </w:t>
      </w:r>
      <w:r w:rsidR="00C55538">
        <w:rPr/>
        <w:t xml:space="preserve">üksnes uurimisasutusele, </w:t>
      </w:r>
      <w:commentRangeStart w:id="70"/>
      <w:del w:author="Inge Mehide - JUSTDIGI" w:date="2025-07-30T14:54:00Z" w:id="1851518557">
        <w:r w:rsidDel="00AA31FF">
          <w:delText xml:space="preserve">kes </w:delText>
        </w:r>
      </w:del>
      <w:commentRangeEnd w:id="70"/>
      <w:r>
        <w:rPr>
          <w:rStyle w:val="CommentReference"/>
        </w:rPr>
        <w:commentReference w:id="70"/>
      </w:r>
      <w:ins w:author="Inge Mehide - JUSTDIGI" w:date="2025-07-30T14:54:00Z" w:id="728179050">
        <w:r w:rsidR="00601A38">
          <w:t>mis</w:t>
        </w:r>
        <w:r w:rsidR="00601A38">
          <w:t xml:space="preserve"> </w:t>
        </w:r>
      </w:ins>
      <w:r w:rsidR="00C55538">
        <w:rPr/>
        <w:t xml:space="preserve">on </w:t>
      </w:r>
      <w:r w:rsidR="0080049F">
        <w:rPr/>
        <w:t xml:space="preserve">otse </w:t>
      </w:r>
      <w:r w:rsidR="00C55538">
        <w:rPr/>
        <w:t xml:space="preserve">ühendatud </w:t>
      </w:r>
      <w:r w:rsidR="007372FA">
        <w:rPr/>
        <w:t xml:space="preserve">Euroopa Liidu Õiguskaitsekoostöö Ameti </w:t>
      </w:r>
      <w:r w:rsidR="00C55538">
        <w:rPr/>
        <w:t>turvalise teabevahetusvõrguga.“.</w:t>
      </w:r>
    </w:p>
    <w:p w:rsidRPr="00ED2EB7" w:rsidR="00C55538" w:rsidP="001E4AD1" w:rsidRDefault="00C55538" w14:paraId="7BDE7FCF" w14:textId="77777777">
      <w:pPr>
        <w:pStyle w:val="Normaallaadveeb"/>
        <w:spacing w:before="0" w:after="0" w:afterAutospacing="0"/>
        <w:jc w:val="both"/>
        <w:rPr>
          <w:bCs/>
        </w:rPr>
      </w:pPr>
    </w:p>
    <w:p w:rsidRPr="004A1C6F" w:rsidR="00676765" w:rsidP="008E31D4" w:rsidRDefault="00C55538" w14:paraId="19881F31" w14:textId="2A3C4270">
      <w:pPr>
        <w:pStyle w:val="Normaallaadveeb"/>
        <w:keepNext/>
        <w:spacing w:before="0" w:after="0" w:afterAutospacing="0"/>
        <w:jc w:val="both"/>
        <w:rPr>
          <w:b/>
        </w:rPr>
      </w:pPr>
      <w:r>
        <w:rPr>
          <w:b/>
        </w:rPr>
        <w:t xml:space="preserve">§ 3. </w:t>
      </w:r>
      <w:r w:rsidRPr="004A1C6F" w:rsidR="003D660A">
        <w:rPr>
          <w:b/>
        </w:rPr>
        <w:t xml:space="preserve">Politsei ja piirivalve seaduse </w:t>
      </w:r>
      <w:r w:rsidRPr="004A1C6F" w:rsidR="00676765">
        <w:rPr>
          <w:b/>
        </w:rPr>
        <w:t>muutmine</w:t>
      </w:r>
    </w:p>
    <w:p w:rsidRPr="004A1C6F" w:rsidR="00D74543" w:rsidP="008E31D4" w:rsidRDefault="00D74543" w14:paraId="48520C34" w14:textId="77777777">
      <w:pPr>
        <w:pStyle w:val="Normaallaadveeb"/>
        <w:keepNext/>
        <w:spacing w:before="0" w:after="0" w:afterAutospacing="0"/>
        <w:jc w:val="both"/>
      </w:pPr>
    </w:p>
    <w:p w:rsidRPr="004A1C6F" w:rsidR="00676765" w:rsidP="001E4AD1" w:rsidRDefault="003D660A" w14:paraId="16DD8ABB" w14:textId="25B501BE">
      <w:pPr>
        <w:pStyle w:val="Normaallaadveeb"/>
        <w:spacing w:before="0" w:after="0" w:afterAutospacing="0"/>
        <w:jc w:val="both"/>
      </w:pPr>
      <w:r w:rsidRPr="004A1C6F">
        <w:t>Politsei ja piirivalve seaduses tehakse järgmised muudatused</w:t>
      </w:r>
      <w:r w:rsidRPr="004A1C6F" w:rsidR="00676765">
        <w:t>:</w:t>
      </w:r>
    </w:p>
    <w:p w:rsidRPr="004A1C6F" w:rsidR="00D74543" w:rsidP="001E4AD1" w:rsidRDefault="00D74543" w14:paraId="50172550" w14:textId="77777777">
      <w:pPr>
        <w:pStyle w:val="Normaallaadveeb"/>
        <w:spacing w:before="0" w:after="0" w:afterAutospacing="0"/>
        <w:jc w:val="both"/>
      </w:pPr>
    </w:p>
    <w:p w:rsidRPr="004A1C6F" w:rsidR="00E93C43" w:rsidP="001E4AD1" w:rsidRDefault="008B2AB1" w14:paraId="4F651383" w14:textId="6D00CCD5">
      <w:pPr>
        <w:pStyle w:val="Normaallaadveeb"/>
        <w:spacing w:before="0" w:after="0" w:afterAutospacing="0"/>
        <w:jc w:val="both"/>
        <w:rPr>
          <w:bCs/>
        </w:rPr>
      </w:pPr>
      <w:r>
        <w:rPr>
          <w:b/>
        </w:rPr>
        <w:t>1</w:t>
      </w:r>
      <w:r w:rsidRPr="004A1C6F" w:rsidR="008567EB">
        <w:rPr>
          <w:b/>
        </w:rPr>
        <w:t>)</w:t>
      </w:r>
      <w:r w:rsidR="0051405E">
        <w:t> </w:t>
      </w:r>
      <w:r w:rsidRPr="004A1C6F" w:rsidR="00E93C43">
        <w:rPr>
          <w:bCs/>
        </w:rPr>
        <w:t>paragrahvi 25</w:t>
      </w:r>
      <w:r w:rsidRPr="004A1C6F" w:rsidR="00E93C43">
        <w:rPr>
          <w:bCs/>
          <w:vertAlign w:val="superscript"/>
        </w:rPr>
        <w:t>2</w:t>
      </w:r>
      <w:r w:rsidRPr="004A1C6F" w:rsidR="00E93C43">
        <w:rPr>
          <w:bCs/>
        </w:rPr>
        <w:t xml:space="preserve"> lõike 6 punktis 2 asendatakse sõna „Politseiamet“ sõna</w:t>
      </w:r>
      <w:r w:rsidR="002C5710">
        <w:rPr>
          <w:bCs/>
        </w:rPr>
        <w:t>dega</w:t>
      </w:r>
      <w:r w:rsidRPr="004A1C6F" w:rsidR="00E93C43">
        <w:rPr>
          <w:bCs/>
        </w:rPr>
        <w:t xml:space="preserve"> „</w:t>
      </w:r>
      <w:r w:rsidRPr="00EE1416" w:rsidR="002C5710">
        <w:rPr>
          <w:bCs/>
        </w:rPr>
        <w:t>Liidu Õiguskaitsekoostöö Amet</w:t>
      </w:r>
      <w:r w:rsidR="009E0564">
        <w:rPr>
          <w:bCs/>
        </w:rPr>
        <w:t>“</w:t>
      </w:r>
      <w:r w:rsidRPr="004A1C6F" w:rsidR="00E93C43">
        <w:rPr>
          <w:bCs/>
        </w:rPr>
        <w:t>;</w:t>
      </w:r>
    </w:p>
    <w:p w:rsidR="00E93C43" w:rsidP="001E4AD1" w:rsidRDefault="00E93C43" w14:paraId="7A2A0196" w14:textId="77777777">
      <w:pPr>
        <w:pStyle w:val="Normaallaadveeb"/>
        <w:spacing w:before="0" w:after="0" w:afterAutospacing="0"/>
        <w:jc w:val="both"/>
        <w:rPr>
          <w:b/>
        </w:rPr>
      </w:pPr>
    </w:p>
    <w:p w:rsidRPr="004A1C6F" w:rsidR="008567EB" w:rsidP="001E4AD1" w:rsidRDefault="00E93C43" w14:paraId="19D66AEA" w14:textId="57A2F928">
      <w:pPr>
        <w:pStyle w:val="Normaallaadveeb"/>
        <w:spacing w:before="0" w:after="0" w:afterAutospacing="0"/>
        <w:jc w:val="both"/>
        <w:rPr>
          <w:b/>
        </w:rPr>
      </w:pPr>
      <w:r>
        <w:rPr>
          <w:b/>
        </w:rPr>
        <w:t>2)</w:t>
      </w:r>
      <w:r w:rsidR="0051405E">
        <w:t> </w:t>
      </w:r>
      <w:r w:rsidRPr="004A1C6F" w:rsidR="008567EB">
        <w:t xml:space="preserve">seadust täiendatakse </w:t>
      </w:r>
      <w:r w:rsidR="00A20F3A">
        <w:t>3</w:t>
      </w:r>
      <w:r w:rsidR="00A20F3A">
        <w:rPr>
          <w:vertAlign w:val="superscript"/>
        </w:rPr>
        <w:t>1</w:t>
      </w:r>
      <w:r w:rsidR="003544B0">
        <w:t>.</w:t>
      </w:r>
      <w:r w:rsidRPr="004A1C6F" w:rsidR="008567EB">
        <w:t xml:space="preserve"> </w:t>
      </w:r>
      <w:r w:rsidRPr="004A1C6F" w:rsidR="003544B0">
        <w:t xml:space="preserve">peatükiga </w:t>
      </w:r>
      <w:r w:rsidRPr="004A1C6F" w:rsidR="008567EB">
        <w:t>järgmises sõnastuses:</w:t>
      </w:r>
    </w:p>
    <w:bookmarkEnd w:id="0"/>
    <w:p w:rsidRPr="00C649F8" w:rsidR="008567EB" w:rsidP="001E4AD1" w:rsidRDefault="008567EB" w14:paraId="4FF61767" w14:textId="77777777">
      <w:pPr>
        <w:pStyle w:val="Normaallaadveeb"/>
        <w:spacing w:before="0" w:after="0" w:afterAutospacing="0"/>
        <w:jc w:val="both"/>
        <w:rPr>
          <w:bCs/>
        </w:rPr>
      </w:pPr>
    </w:p>
    <w:p w:rsidRPr="004A1C6F" w:rsidR="008567EB" w:rsidP="004354FA" w:rsidRDefault="008567EB" w14:paraId="594F4C66" w14:textId="4FE845EB">
      <w:pPr>
        <w:pStyle w:val="Normaallaadveeb"/>
        <w:keepNext/>
        <w:spacing w:before="0" w:after="0" w:afterAutospacing="0"/>
        <w:jc w:val="center"/>
        <w:rPr>
          <w:b/>
        </w:rPr>
      </w:pPr>
      <w:r w:rsidRPr="00C649F8">
        <w:rPr>
          <w:bCs/>
        </w:rPr>
        <w:lastRenderedPageBreak/>
        <w:t>„</w:t>
      </w:r>
      <w:r w:rsidR="00A20F3A">
        <w:rPr>
          <w:b/>
        </w:rPr>
        <w:t>3</w:t>
      </w:r>
      <w:r w:rsidR="00A20F3A">
        <w:rPr>
          <w:b/>
          <w:vertAlign w:val="superscript"/>
        </w:rPr>
        <w:t>1</w:t>
      </w:r>
      <w:r w:rsidRPr="004A1C6F">
        <w:rPr>
          <w:b/>
        </w:rPr>
        <w:t>. peatükk</w:t>
      </w:r>
    </w:p>
    <w:p w:rsidRPr="004A1C6F" w:rsidR="008567EB" w:rsidP="004354FA" w:rsidRDefault="00A76F0F" w14:paraId="3AC9AB02" w14:textId="2FE1CD2B">
      <w:pPr>
        <w:pStyle w:val="Normaallaadveeb"/>
        <w:keepNext/>
        <w:spacing w:before="0" w:after="0" w:afterAutospacing="0"/>
        <w:jc w:val="center"/>
        <w:rPr>
          <w:b/>
        </w:rPr>
      </w:pPr>
      <w:r>
        <w:rPr>
          <w:b/>
        </w:rPr>
        <w:t xml:space="preserve">TEABEVAHETUS </w:t>
      </w:r>
      <w:r w:rsidRPr="004A1C6F" w:rsidR="008567EB">
        <w:rPr>
          <w:b/>
        </w:rPr>
        <w:t xml:space="preserve">EUROOPA LIIDU LIIKMESRIIKIDE </w:t>
      </w:r>
      <w:r w:rsidR="00713ADE">
        <w:rPr>
          <w:b/>
        </w:rPr>
        <w:t xml:space="preserve">VAHEL </w:t>
      </w:r>
      <w:r w:rsidRPr="004A1C6F" w:rsidR="008567EB">
        <w:rPr>
          <w:b/>
        </w:rPr>
        <w:t>JA EUROPOLIGA</w:t>
      </w:r>
    </w:p>
    <w:p w:rsidRPr="00C649F8" w:rsidR="008567EB" w:rsidP="004354FA" w:rsidRDefault="008567EB" w14:paraId="36CD3BFF" w14:textId="07BB1E46">
      <w:pPr>
        <w:pStyle w:val="Normaallaadveeb"/>
        <w:keepNext/>
        <w:spacing w:before="0" w:after="0" w:afterAutospacing="0"/>
        <w:jc w:val="center"/>
      </w:pPr>
    </w:p>
    <w:p w:rsidRPr="004A1C6F" w:rsidR="00280455" w:rsidP="004354FA" w:rsidRDefault="002275A4" w14:paraId="48ABE5D5" w14:textId="46205451">
      <w:pPr>
        <w:keepNext/>
        <w:spacing w:after="0" w:line="240" w:lineRule="auto"/>
        <w:jc w:val="both"/>
        <w:rPr>
          <w:rFonts w:ascii="Times New Roman" w:hAnsi="Times New Roman" w:cs="Times New Roman"/>
          <w:b/>
          <w:sz w:val="24"/>
          <w:szCs w:val="24"/>
        </w:rPr>
      </w:pPr>
      <w:r w:rsidRPr="004A1C6F">
        <w:rPr>
          <w:rFonts w:ascii="Times New Roman" w:hAnsi="Times New Roman" w:cs="Times New Roman"/>
          <w:b/>
          <w:sz w:val="24"/>
          <w:szCs w:val="24"/>
        </w:rPr>
        <w:t xml:space="preserve">§ </w:t>
      </w:r>
      <w:r w:rsidR="006C1A0F">
        <w:rPr>
          <w:rFonts w:ascii="Times New Roman" w:hAnsi="Times New Roman" w:cs="Times New Roman"/>
          <w:b/>
          <w:sz w:val="24"/>
          <w:szCs w:val="24"/>
        </w:rPr>
        <w:t>25</w:t>
      </w:r>
      <w:r w:rsidR="006C1A0F">
        <w:rPr>
          <w:rFonts w:ascii="Times New Roman" w:hAnsi="Times New Roman" w:cs="Times New Roman"/>
          <w:b/>
          <w:sz w:val="24"/>
          <w:szCs w:val="24"/>
          <w:vertAlign w:val="superscript"/>
        </w:rPr>
        <w:t>8</w:t>
      </w:r>
      <w:r w:rsidRPr="004A1C6F">
        <w:rPr>
          <w:rFonts w:ascii="Times New Roman" w:hAnsi="Times New Roman" w:cs="Times New Roman"/>
          <w:b/>
          <w:sz w:val="24"/>
          <w:szCs w:val="24"/>
        </w:rPr>
        <w:t xml:space="preserve">. </w:t>
      </w:r>
      <w:r w:rsidR="001868CE">
        <w:rPr>
          <w:rFonts w:ascii="Times New Roman" w:hAnsi="Times New Roman" w:cs="Times New Roman"/>
          <w:b/>
          <w:sz w:val="24"/>
          <w:szCs w:val="24"/>
        </w:rPr>
        <w:t>Ü</w:t>
      </w:r>
      <w:r w:rsidRPr="004A1C6F" w:rsidR="00BF10F8">
        <w:rPr>
          <w:rFonts w:ascii="Times New Roman" w:hAnsi="Times New Roman" w:cs="Times New Roman"/>
          <w:b/>
          <w:sz w:val="24"/>
          <w:szCs w:val="24"/>
        </w:rPr>
        <w:t xml:space="preserve">htse </w:t>
      </w:r>
      <w:r w:rsidRPr="004A1C6F">
        <w:rPr>
          <w:rFonts w:ascii="Times New Roman" w:hAnsi="Times New Roman" w:cs="Times New Roman"/>
          <w:b/>
          <w:sz w:val="24"/>
          <w:szCs w:val="24"/>
        </w:rPr>
        <w:t>kontaktpunkt</w:t>
      </w:r>
      <w:r w:rsidRPr="004A1C6F" w:rsidR="00DF163C">
        <w:rPr>
          <w:rFonts w:ascii="Times New Roman" w:hAnsi="Times New Roman" w:cs="Times New Roman"/>
          <w:b/>
          <w:bCs/>
          <w:sz w:val="24"/>
          <w:szCs w:val="24"/>
        </w:rPr>
        <w:t>i</w:t>
      </w:r>
      <w:r w:rsidRPr="004A1C6F">
        <w:rPr>
          <w:rFonts w:ascii="Times New Roman" w:hAnsi="Times New Roman" w:cs="Times New Roman"/>
          <w:b/>
          <w:sz w:val="24"/>
          <w:szCs w:val="24"/>
        </w:rPr>
        <w:t xml:space="preserve"> ülesanded</w:t>
      </w:r>
    </w:p>
    <w:p w:rsidRPr="004A1C6F" w:rsidR="002275A4" w:rsidP="004354FA" w:rsidRDefault="002275A4" w14:paraId="6990E22F" w14:textId="77777777">
      <w:pPr>
        <w:keepNext/>
        <w:spacing w:after="0" w:line="240" w:lineRule="auto"/>
        <w:jc w:val="both"/>
        <w:rPr>
          <w:rFonts w:ascii="Times New Roman" w:hAnsi="Times New Roman" w:cs="Times New Roman"/>
          <w:bCs/>
          <w:sz w:val="24"/>
          <w:szCs w:val="24"/>
        </w:rPr>
      </w:pPr>
    </w:p>
    <w:p w:rsidRPr="005943B5" w:rsidR="005943B5" w:rsidP="004354FA" w:rsidRDefault="005943B5" w14:paraId="4F1ECAF9" w14:textId="09D2ECC9">
      <w:pPr>
        <w:keepNext/>
        <w:spacing w:after="0" w:line="240" w:lineRule="auto"/>
        <w:jc w:val="both"/>
        <w:rPr>
          <w:rFonts w:ascii="Times New Roman" w:hAnsi="Times New Roman" w:cs="Times New Roman"/>
          <w:sz w:val="24"/>
          <w:szCs w:val="24"/>
        </w:rPr>
      </w:pPr>
      <w:bookmarkStart w:name="_Hlk174440023" w:id="73"/>
      <w:r w:rsidRPr="00BB7A46">
        <w:rPr>
          <w:rFonts w:ascii="Times New Roman" w:hAnsi="Times New Roman" w:cs="Times New Roman"/>
          <w:sz w:val="24"/>
          <w:szCs w:val="24"/>
        </w:rPr>
        <w:t>Politsei- ja Piirivalveamet täidab kriminaalmenetluse seadustiku § 508</w:t>
      </w:r>
      <w:r w:rsidRPr="00BB7A46">
        <w:rPr>
          <w:rFonts w:ascii="Times New Roman" w:hAnsi="Times New Roman" w:cs="Times New Roman"/>
          <w:sz w:val="24"/>
          <w:szCs w:val="24"/>
          <w:vertAlign w:val="superscript"/>
        </w:rPr>
        <w:t>86</w:t>
      </w:r>
      <w:r w:rsidRPr="00BB7A46">
        <w:rPr>
          <w:rFonts w:ascii="Times New Roman" w:hAnsi="Times New Roman" w:cs="Times New Roman"/>
          <w:sz w:val="24"/>
          <w:szCs w:val="24"/>
        </w:rPr>
        <w:t xml:space="preserve"> </w:t>
      </w:r>
      <w:r w:rsidR="000D32F6">
        <w:rPr>
          <w:rFonts w:ascii="Times New Roman" w:hAnsi="Times New Roman" w:cs="Times New Roman"/>
          <w:sz w:val="24"/>
          <w:szCs w:val="24"/>
        </w:rPr>
        <w:t xml:space="preserve">lõikes 1 </w:t>
      </w:r>
      <w:r w:rsidRPr="00BB7A46">
        <w:rPr>
          <w:rFonts w:ascii="Times New Roman" w:hAnsi="Times New Roman" w:cs="Times New Roman"/>
          <w:sz w:val="24"/>
          <w:szCs w:val="24"/>
        </w:rPr>
        <w:t xml:space="preserve">nimetatud ühtse kontaktpunktina (edaspidi </w:t>
      </w:r>
      <w:r w:rsidRPr="005E098F">
        <w:rPr>
          <w:rFonts w:ascii="Times New Roman" w:hAnsi="Times New Roman" w:cs="Times New Roman"/>
          <w:i/>
          <w:iCs/>
          <w:sz w:val="24"/>
          <w:szCs w:val="24"/>
        </w:rPr>
        <w:t>ühtne kontaktpunkt</w:t>
      </w:r>
      <w:r w:rsidRPr="00BB7A46">
        <w:rPr>
          <w:rFonts w:ascii="Times New Roman" w:hAnsi="Times New Roman" w:cs="Times New Roman"/>
          <w:sz w:val="24"/>
          <w:szCs w:val="24"/>
        </w:rPr>
        <w:t>) järgmisi ülesandeid:</w:t>
      </w:r>
    </w:p>
    <w:p w:rsidRPr="003C6320" w:rsidR="005943B5" w:rsidP="004354FA" w:rsidRDefault="005943B5" w14:paraId="6B5D8CBE" w14:textId="28CB237F" w14:noSpellErr="1">
      <w:pPr>
        <w:keepNext w:val="1"/>
        <w:spacing w:after="0" w:line="240" w:lineRule="auto"/>
        <w:jc w:val="both"/>
        <w:rPr>
          <w:rFonts w:ascii="Times New Roman" w:hAnsi="Times New Roman" w:cs="Times New Roman"/>
          <w:sz w:val="24"/>
          <w:szCs w:val="24"/>
        </w:rPr>
      </w:pPr>
      <w:r w:rsidRPr="59A076E7" w:rsidR="005943B5">
        <w:rPr>
          <w:rFonts w:ascii="Times New Roman" w:hAnsi="Times New Roman" w:cs="Times New Roman"/>
          <w:sz w:val="24"/>
          <w:szCs w:val="24"/>
        </w:rPr>
        <w:t>1)</w:t>
      </w:r>
      <w:r w:rsidRPr="59A076E7" w:rsidR="0051405E">
        <w:rPr>
          <w:rFonts w:ascii="Times New Roman" w:hAnsi="Times New Roman" w:cs="Times New Roman"/>
          <w:sz w:val="24"/>
          <w:szCs w:val="24"/>
        </w:rPr>
        <w:t> </w:t>
      </w:r>
      <w:r w:rsidRPr="59A076E7" w:rsidR="005943B5">
        <w:rPr>
          <w:rFonts w:ascii="Times New Roman" w:hAnsi="Times New Roman" w:cs="Times New Roman"/>
          <w:sz w:val="24"/>
          <w:szCs w:val="24"/>
        </w:rPr>
        <w:t xml:space="preserve">korraldab kriminaalmenetluse seadustiku 19. peatüki 8. jao 10. jaotise kohaselt teabevahetust </w:t>
      </w:r>
      <w:r w:rsidRPr="59A076E7" w:rsidR="005943B5">
        <w:rPr>
          <w:rFonts w:ascii="Times New Roman" w:hAnsi="Times New Roman" w:cs="Times New Roman"/>
          <w:sz w:val="24"/>
          <w:szCs w:val="24"/>
        </w:rPr>
        <w:t>Euroopa Liidu liikmesriikide vahel</w:t>
      </w:r>
      <w:r w:rsidRPr="59A076E7" w:rsidR="005943B5">
        <w:rPr>
          <w:rFonts w:ascii="Times New Roman" w:hAnsi="Times New Roman" w:cs="Times New Roman"/>
          <w:sz w:val="24"/>
          <w:szCs w:val="24"/>
        </w:rPr>
        <w:t xml:space="preserve"> ja Europoliga (edaspidi käesolevas peatükis </w:t>
      </w:r>
      <w:r w:rsidRPr="59A076E7" w:rsidR="005943B5">
        <w:rPr>
          <w:rFonts w:ascii="Times New Roman" w:hAnsi="Times New Roman" w:cs="Times New Roman"/>
          <w:i w:val="1"/>
          <w:iCs w:val="1"/>
          <w:sz w:val="24"/>
          <w:szCs w:val="24"/>
        </w:rPr>
        <w:t>teabevahetus</w:t>
      </w:r>
      <w:r w:rsidRPr="59A076E7" w:rsidR="005943B5">
        <w:rPr>
          <w:rFonts w:ascii="Times New Roman" w:hAnsi="Times New Roman" w:cs="Times New Roman"/>
          <w:sz w:val="24"/>
          <w:szCs w:val="24"/>
        </w:rPr>
        <w:t>);</w:t>
      </w:r>
    </w:p>
    <w:p w:rsidRPr="003C6320" w:rsidR="005943B5" w:rsidP="004354FA" w:rsidRDefault="005943B5" w14:paraId="7EED5080" w14:textId="55E169EE">
      <w:pPr>
        <w:keepNext/>
        <w:spacing w:after="0" w:line="240" w:lineRule="auto"/>
        <w:jc w:val="both"/>
        <w:rPr>
          <w:rFonts w:ascii="Times New Roman" w:hAnsi="Times New Roman" w:cs="Times New Roman"/>
          <w:sz w:val="24"/>
          <w:szCs w:val="24"/>
        </w:rPr>
      </w:pPr>
      <w:r w:rsidRPr="003C6320">
        <w:rPr>
          <w:rFonts w:ascii="Times New Roman" w:hAnsi="Times New Roman" w:cs="Times New Roman"/>
          <w:sz w:val="24"/>
          <w:szCs w:val="24"/>
        </w:rPr>
        <w:t>2)</w:t>
      </w:r>
      <w:r w:rsidRPr="003C6320" w:rsidR="0051405E">
        <w:rPr>
          <w:rFonts w:ascii="Times New Roman" w:hAnsi="Times New Roman" w:cs="Times New Roman"/>
          <w:sz w:val="24"/>
          <w:szCs w:val="24"/>
        </w:rPr>
        <w:t> </w:t>
      </w:r>
      <w:r w:rsidRPr="003C6320">
        <w:rPr>
          <w:rFonts w:ascii="Times New Roman" w:hAnsi="Times New Roman" w:cs="Times New Roman"/>
          <w:sz w:val="24"/>
          <w:szCs w:val="24"/>
        </w:rPr>
        <w:t>registreerib</w:t>
      </w:r>
      <w:r w:rsidR="00A14F5E">
        <w:rPr>
          <w:rFonts w:ascii="Times New Roman" w:hAnsi="Times New Roman" w:cs="Times New Roman"/>
          <w:sz w:val="24"/>
          <w:szCs w:val="24"/>
        </w:rPr>
        <w:t xml:space="preserve"> ja talletab</w:t>
      </w:r>
      <w:r w:rsidRPr="003C6320">
        <w:rPr>
          <w:rFonts w:ascii="Times New Roman" w:hAnsi="Times New Roman" w:cs="Times New Roman"/>
          <w:sz w:val="24"/>
          <w:szCs w:val="24"/>
        </w:rPr>
        <w:t xml:space="preserve"> teabevahetuse;</w:t>
      </w:r>
    </w:p>
    <w:p w:rsidRPr="003C6320" w:rsidR="005943B5" w:rsidP="004354FA" w:rsidRDefault="005943B5" w14:paraId="71364BE3" w14:textId="63E86000">
      <w:pPr>
        <w:keepNext/>
        <w:spacing w:after="0" w:line="240" w:lineRule="auto"/>
        <w:jc w:val="both"/>
        <w:rPr>
          <w:rFonts w:ascii="Times New Roman" w:hAnsi="Times New Roman" w:cs="Times New Roman"/>
          <w:sz w:val="24"/>
          <w:szCs w:val="24"/>
        </w:rPr>
      </w:pPr>
      <w:r w:rsidRPr="003C6320">
        <w:rPr>
          <w:rFonts w:ascii="Times New Roman" w:hAnsi="Times New Roman" w:cs="Times New Roman"/>
          <w:sz w:val="24"/>
          <w:szCs w:val="24"/>
        </w:rPr>
        <w:t>3)</w:t>
      </w:r>
      <w:r w:rsidRPr="003C6320" w:rsidR="0051405E">
        <w:rPr>
          <w:rFonts w:ascii="Times New Roman" w:hAnsi="Times New Roman" w:cs="Times New Roman"/>
          <w:sz w:val="24"/>
          <w:szCs w:val="24"/>
        </w:rPr>
        <w:t> </w:t>
      </w:r>
      <w:r w:rsidRPr="003C6320">
        <w:rPr>
          <w:rFonts w:ascii="Times New Roman" w:hAnsi="Times New Roman" w:cs="Times New Roman"/>
          <w:sz w:val="24"/>
          <w:szCs w:val="24"/>
        </w:rPr>
        <w:t>tagab teabevahetuse kohta statistika kogumise ja selle nõuetekohase edastamise Euroopa Komisjonile.</w:t>
      </w:r>
    </w:p>
    <w:bookmarkEnd w:id="73"/>
    <w:p w:rsidRPr="003C6320" w:rsidR="00280455" w:rsidP="001E4AD1" w:rsidRDefault="00280455" w14:paraId="36CE63E4" w14:textId="77777777">
      <w:pPr>
        <w:spacing w:after="0" w:line="240" w:lineRule="auto"/>
        <w:jc w:val="both"/>
        <w:rPr>
          <w:rFonts w:ascii="Times New Roman" w:hAnsi="Times New Roman" w:cs="Times New Roman"/>
          <w:bCs/>
          <w:sz w:val="24"/>
          <w:szCs w:val="24"/>
        </w:rPr>
      </w:pPr>
    </w:p>
    <w:p w:rsidRPr="003C6320" w:rsidR="00280455" w:rsidP="001E4AD1" w:rsidRDefault="00280455" w14:paraId="5F7BF5FC" w14:textId="7FE321C5">
      <w:pPr>
        <w:keepNext/>
        <w:spacing w:after="0" w:line="240" w:lineRule="auto"/>
        <w:jc w:val="both"/>
        <w:rPr>
          <w:rFonts w:ascii="Times New Roman" w:hAnsi="Times New Roman" w:cs="Times New Roman"/>
          <w:b/>
          <w:sz w:val="24"/>
          <w:szCs w:val="24"/>
        </w:rPr>
      </w:pPr>
      <w:r w:rsidRPr="003C6320">
        <w:rPr>
          <w:rFonts w:ascii="Times New Roman" w:hAnsi="Times New Roman" w:cs="Times New Roman"/>
          <w:b/>
          <w:sz w:val="24"/>
          <w:szCs w:val="24"/>
        </w:rPr>
        <w:t xml:space="preserve">§ </w:t>
      </w:r>
      <w:r w:rsidRPr="003C6320" w:rsidR="006C1A0F">
        <w:rPr>
          <w:rFonts w:ascii="Times New Roman" w:hAnsi="Times New Roman" w:cs="Times New Roman"/>
          <w:b/>
          <w:sz w:val="24"/>
          <w:szCs w:val="24"/>
        </w:rPr>
        <w:t>25</w:t>
      </w:r>
      <w:r w:rsidRPr="003C6320" w:rsidR="006C1A0F">
        <w:rPr>
          <w:rFonts w:ascii="Times New Roman" w:hAnsi="Times New Roman" w:cs="Times New Roman"/>
          <w:b/>
          <w:sz w:val="24"/>
          <w:szCs w:val="24"/>
          <w:vertAlign w:val="superscript"/>
        </w:rPr>
        <w:t>9</w:t>
      </w:r>
      <w:r w:rsidRPr="003C6320">
        <w:rPr>
          <w:rFonts w:ascii="Times New Roman" w:hAnsi="Times New Roman" w:cs="Times New Roman"/>
          <w:b/>
          <w:sz w:val="24"/>
          <w:szCs w:val="24"/>
        </w:rPr>
        <w:t xml:space="preserve">. </w:t>
      </w:r>
      <w:r w:rsidRPr="003C6320" w:rsidR="00AD600B">
        <w:rPr>
          <w:rFonts w:ascii="Times New Roman" w:hAnsi="Times New Roman" w:cs="Times New Roman"/>
          <w:b/>
          <w:sz w:val="24"/>
          <w:szCs w:val="24"/>
        </w:rPr>
        <w:t>Töövoo</w:t>
      </w:r>
      <w:r w:rsidRPr="003C6320">
        <w:rPr>
          <w:rFonts w:ascii="Times New Roman" w:hAnsi="Times New Roman" w:cs="Times New Roman"/>
          <w:b/>
          <w:sz w:val="24"/>
          <w:szCs w:val="24"/>
        </w:rPr>
        <w:t>süsteem</w:t>
      </w:r>
    </w:p>
    <w:p w:rsidRPr="003C6320" w:rsidR="00280455" w:rsidP="001E4AD1" w:rsidRDefault="00280455" w14:paraId="3198C008" w14:textId="77777777">
      <w:pPr>
        <w:keepNext/>
        <w:spacing w:after="0" w:line="240" w:lineRule="auto"/>
        <w:jc w:val="both"/>
        <w:rPr>
          <w:rFonts w:ascii="Times New Roman" w:hAnsi="Times New Roman" w:cs="Times New Roman"/>
          <w:sz w:val="24"/>
          <w:szCs w:val="24"/>
        </w:rPr>
      </w:pPr>
    </w:p>
    <w:p w:rsidR="00280455" w:rsidP="001E4AD1" w:rsidRDefault="00654686" w14:paraId="4C0BB392" w14:textId="64BF6F33">
      <w:pPr>
        <w:spacing w:after="0" w:line="240" w:lineRule="auto"/>
        <w:jc w:val="both"/>
        <w:rPr>
          <w:rFonts w:ascii="Times New Roman" w:hAnsi="Times New Roman" w:cs="Times New Roman"/>
          <w:sz w:val="24"/>
          <w:szCs w:val="24"/>
        </w:rPr>
      </w:pPr>
      <w:r w:rsidRPr="003C6320">
        <w:rPr>
          <w:rFonts w:ascii="Times New Roman" w:hAnsi="Times New Roman" w:cs="Times New Roman"/>
          <w:sz w:val="24"/>
          <w:szCs w:val="24"/>
        </w:rPr>
        <w:t>(1)</w:t>
      </w:r>
      <w:r w:rsidRPr="003C6320" w:rsidR="0051405E">
        <w:rPr>
          <w:rFonts w:ascii="Times New Roman" w:hAnsi="Times New Roman" w:cs="Times New Roman"/>
          <w:sz w:val="24"/>
          <w:szCs w:val="24"/>
        </w:rPr>
        <w:t> </w:t>
      </w:r>
      <w:r w:rsidRPr="003C6320" w:rsidR="007533B2">
        <w:rPr>
          <w:rFonts w:ascii="Times New Roman" w:hAnsi="Times New Roman" w:cs="Times New Roman"/>
          <w:sz w:val="24"/>
          <w:szCs w:val="24"/>
        </w:rPr>
        <w:t xml:space="preserve">Ühtne kontaktpunkt </w:t>
      </w:r>
      <w:r w:rsidRPr="003C6320" w:rsidR="00310D06">
        <w:rPr>
          <w:rFonts w:ascii="Times New Roman" w:hAnsi="Times New Roman" w:cs="Times New Roman"/>
          <w:sz w:val="24"/>
          <w:szCs w:val="24"/>
        </w:rPr>
        <w:t>registreerib</w:t>
      </w:r>
      <w:r w:rsidR="00075C6A">
        <w:rPr>
          <w:rFonts w:ascii="Times New Roman" w:hAnsi="Times New Roman" w:cs="Times New Roman"/>
          <w:sz w:val="24"/>
          <w:szCs w:val="24"/>
        </w:rPr>
        <w:t xml:space="preserve"> </w:t>
      </w:r>
      <w:r w:rsidR="008A5013">
        <w:rPr>
          <w:rFonts w:ascii="Times New Roman" w:hAnsi="Times New Roman" w:cs="Times New Roman"/>
          <w:sz w:val="24"/>
          <w:szCs w:val="24"/>
        </w:rPr>
        <w:t xml:space="preserve">ja talletab </w:t>
      </w:r>
      <w:r w:rsidR="00075C6A">
        <w:rPr>
          <w:rFonts w:ascii="Times New Roman" w:hAnsi="Times New Roman" w:cs="Times New Roman"/>
          <w:sz w:val="24"/>
          <w:szCs w:val="24"/>
        </w:rPr>
        <w:t>teabevahetuse</w:t>
      </w:r>
      <w:r w:rsidR="00A30321">
        <w:rPr>
          <w:rFonts w:ascii="Times New Roman" w:hAnsi="Times New Roman" w:cs="Times New Roman"/>
          <w:sz w:val="24"/>
          <w:szCs w:val="24"/>
        </w:rPr>
        <w:t xml:space="preserve">, </w:t>
      </w:r>
      <w:r w:rsidR="007C5DFB">
        <w:rPr>
          <w:rFonts w:ascii="Times New Roman" w:hAnsi="Times New Roman" w:cs="Times New Roman"/>
          <w:sz w:val="24"/>
          <w:szCs w:val="24"/>
        </w:rPr>
        <w:t>korraldab</w:t>
      </w:r>
      <w:bookmarkStart w:name="_Hlk168061794" w:id="74"/>
      <w:r w:rsidDel="008A5013" w:rsidR="00075C6A">
        <w:rPr>
          <w:rFonts w:ascii="Times New Roman" w:hAnsi="Times New Roman" w:cs="Times New Roman"/>
          <w:sz w:val="24"/>
          <w:szCs w:val="24"/>
        </w:rPr>
        <w:t xml:space="preserve"> </w:t>
      </w:r>
      <w:r w:rsidR="00E000FD">
        <w:rPr>
          <w:rFonts w:ascii="Times New Roman" w:hAnsi="Times New Roman" w:cs="Times New Roman"/>
          <w:sz w:val="24"/>
          <w:szCs w:val="24"/>
        </w:rPr>
        <w:t>seda</w:t>
      </w:r>
      <w:r w:rsidR="008A5013">
        <w:rPr>
          <w:rFonts w:ascii="Times New Roman" w:hAnsi="Times New Roman" w:cs="Times New Roman"/>
          <w:sz w:val="24"/>
          <w:szCs w:val="24"/>
        </w:rPr>
        <w:t xml:space="preserve"> </w:t>
      </w:r>
      <w:bookmarkEnd w:id="74"/>
      <w:r w:rsidR="00A30321">
        <w:rPr>
          <w:rFonts w:ascii="Times New Roman" w:hAnsi="Times New Roman" w:cs="Times New Roman"/>
          <w:sz w:val="24"/>
          <w:szCs w:val="24"/>
        </w:rPr>
        <w:t>ning</w:t>
      </w:r>
      <w:r w:rsidRPr="003C6320" w:rsidR="00A30321">
        <w:rPr>
          <w:rFonts w:ascii="Times New Roman" w:hAnsi="Times New Roman" w:cs="Times New Roman"/>
          <w:sz w:val="24"/>
          <w:szCs w:val="24"/>
        </w:rPr>
        <w:t xml:space="preserve"> </w:t>
      </w:r>
      <w:r w:rsidRPr="003C6320" w:rsidR="005652BE">
        <w:rPr>
          <w:rFonts w:ascii="Times New Roman" w:hAnsi="Times New Roman" w:cs="Times New Roman"/>
          <w:sz w:val="24"/>
          <w:szCs w:val="24"/>
        </w:rPr>
        <w:t>tagab</w:t>
      </w:r>
      <w:r w:rsidR="00AC746F">
        <w:rPr>
          <w:rFonts w:ascii="Times New Roman" w:hAnsi="Times New Roman" w:cs="Times New Roman"/>
          <w:sz w:val="24"/>
          <w:szCs w:val="24"/>
        </w:rPr>
        <w:t xml:space="preserve"> </w:t>
      </w:r>
      <w:r w:rsidR="00C63EED">
        <w:rPr>
          <w:rFonts w:ascii="Times New Roman" w:hAnsi="Times New Roman" w:cs="Times New Roman"/>
          <w:sz w:val="24"/>
          <w:szCs w:val="24"/>
        </w:rPr>
        <w:t xml:space="preserve">teabevahetuse </w:t>
      </w:r>
      <w:r w:rsidRPr="004A1C6F" w:rsidR="00CD4409">
        <w:rPr>
          <w:rFonts w:ascii="Times New Roman" w:hAnsi="Times New Roman" w:cs="Times New Roman"/>
          <w:sz w:val="24"/>
          <w:szCs w:val="24"/>
        </w:rPr>
        <w:t>koh</w:t>
      </w:r>
      <w:r w:rsidR="00AC746F">
        <w:rPr>
          <w:rFonts w:ascii="Times New Roman" w:hAnsi="Times New Roman" w:cs="Times New Roman"/>
          <w:sz w:val="24"/>
          <w:szCs w:val="24"/>
        </w:rPr>
        <w:t>t</w:t>
      </w:r>
      <w:r w:rsidRPr="004A1C6F" w:rsidR="00CD4409">
        <w:rPr>
          <w:rFonts w:ascii="Times New Roman" w:hAnsi="Times New Roman" w:cs="Times New Roman"/>
          <w:sz w:val="24"/>
          <w:szCs w:val="24"/>
        </w:rPr>
        <w:t>a statistika</w:t>
      </w:r>
      <w:r w:rsidRPr="004A1C6F" w:rsidR="00310D06">
        <w:rPr>
          <w:rFonts w:ascii="Times New Roman" w:hAnsi="Times New Roman" w:cs="Times New Roman"/>
          <w:sz w:val="24"/>
          <w:szCs w:val="24"/>
        </w:rPr>
        <w:t xml:space="preserve"> </w:t>
      </w:r>
      <w:r w:rsidR="005652BE">
        <w:rPr>
          <w:rFonts w:ascii="Times New Roman" w:hAnsi="Times New Roman" w:cs="Times New Roman"/>
          <w:sz w:val="24"/>
          <w:szCs w:val="24"/>
        </w:rPr>
        <w:t xml:space="preserve">kogumise </w:t>
      </w:r>
      <w:r w:rsidRPr="00FB205F" w:rsidR="00280455">
        <w:rPr>
          <w:rFonts w:ascii="Times New Roman" w:hAnsi="Times New Roman" w:cs="Times New Roman"/>
          <w:sz w:val="24"/>
          <w:szCs w:val="24"/>
        </w:rPr>
        <w:t>ühtse</w:t>
      </w:r>
      <w:r w:rsidRPr="00FB205F" w:rsidR="00310D06">
        <w:rPr>
          <w:rFonts w:ascii="Times New Roman" w:hAnsi="Times New Roman" w:cs="Times New Roman"/>
          <w:sz w:val="24"/>
          <w:szCs w:val="24"/>
        </w:rPr>
        <w:t>s</w:t>
      </w:r>
      <w:r w:rsidRPr="00FB205F" w:rsidR="00280455">
        <w:rPr>
          <w:rFonts w:ascii="Times New Roman" w:hAnsi="Times New Roman" w:cs="Times New Roman"/>
          <w:sz w:val="24"/>
          <w:szCs w:val="24"/>
        </w:rPr>
        <w:t xml:space="preserve"> elektroonilise</w:t>
      </w:r>
      <w:r w:rsidRPr="00FB205F" w:rsidR="00310D06">
        <w:rPr>
          <w:rFonts w:ascii="Times New Roman" w:hAnsi="Times New Roman" w:cs="Times New Roman"/>
          <w:sz w:val="24"/>
          <w:szCs w:val="24"/>
        </w:rPr>
        <w:t>s</w:t>
      </w:r>
      <w:r w:rsidRPr="00FB205F" w:rsidR="00280455">
        <w:rPr>
          <w:rFonts w:ascii="Times New Roman" w:hAnsi="Times New Roman" w:cs="Times New Roman"/>
          <w:sz w:val="24"/>
          <w:szCs w:val="24"/>
        </w:rPr>
        <w:t xml:space="preserve"> </w:t>
      </w:r>
      <w:r w:rsidRPr="00FB205F" w:rsidR="00AD600B">
        <w:rPr>
          <w:rFonts w:ascii="Times New Roman" w:hAnsi="Times New Roman" w:cs="Times New Roman"/>
          <w:sz w:val="24"/>
          <w:szCs w:val="24"/>
        </w:rPr>
        <w:t>töövoo haldamise</w:t>
      </w:r>
      <w:r w:rsidRPr="00FB205F" w:rsidR="00280455">
        <w:rPr>
          <w:rFonts w:ascii="Times New Roman" w:hAnsi="Times New Roman" w:cs="Times New Roman"/>
          <w:sz w:val="24"/>
          <w:szCs w:val="24"/>
        </w:rPr>
        <w:t xml:space="preserve"> süsteemi</w:t>
      </w:r>
      <w:r w:rsidRPr="00FB205F" w:rsidR="00310D06">
        <w:rPr>
          <w:rFonts w:ascii="Times New Roman" w:hAnsi="Times New Roman" w:cs="Times New Roman"/>
          <w:sz w:val="24"/>
          <w:szCs w:val="24"/>
        </w:rPr>
        <w:t>s</w:t>
      </w:r>
      <w:r w:rsidRPr="00FB205F" w:rsidR="00280455">
        <w:rPr>
          <w:rFonts w:ascii="Times New Roman" w:hAnsi="Times New Roman" w:cs="Times New Roman"/>
          <w:sz w:val="24"/>
          <w:szCs w:val="24"/>
        </w:rPr>
        <w:t xml:space="preserve"> (edaspidi </w:t>
      </w:r>
      <w:r w:rsidRPr="00C61A61" w:rsidR="00AD600B">
        <w:rPr>
          <w:rFonts w:ascii="Times New Roman" w:hAnsi="Times New Roman" w:cs="Times New Roman"/>
          <w:i/>
          <w:iCs/>
          <w:sz w:val="24"/>
          <w:szCs w:val="24"/>
        </w:rPr>
        <w:t>töövoo</w:t>
      </w:r>
      <w:r w:rsidRPr="00C61A61" w:rsidR="00F70273">
        <w:rPr>
          <w:rFonts w:ascii="Times New Roman" w:hAnsi="Times New Roman" w:cs="Times New Roman"/>
          <w:i/>
          <w:iCs/>
          <w:sz w:val="24"/>
          <w:szCs w:val="24"/>
        </w:rPr>
        <w:t>süsteem</w:t>
      </w:r>
      <w:r w:rsidRPr="004A1C6F" w:rsidR="00280455">
        <w:rPr>
          <w:rFonts w:ascii="Times New Roman" w:hAnsi="Times New Roman" w:cs="Times New Roman"/>
          <w:sz w:val="24"/>
          <w:szCs w:val="24"/>
        </w:rPr>
        <w:t>).</w:t>
      </w:r>
    </w:p>
    <w:p w:rsidR="00654686" w:rsidP="001E4AD1" w:rsidRDefault="00654686" w14:paraId="00514BD9" w14:textId="77777777">
      <w:pPr>
        <w:spacing w:after="0" w:line="240" w:lineRule="auto"/>
        <w:jc w:val="both"/>
        <w:rPr>
          <w:rFonts w:ascii="Times New Roman" w:hAnsi="Times New Roman" w:cs="Times New Roman"/>
          <w:sz w:val="24"/>
          <w:szCs w:val="24"/>
        </w:rPr>
      </w:pPr>
    </w:p>
    <w:p w:rsidRPr="004A1C6F" w:rsidR="00654686" w:rsidP="001E4AD1" w:rsidRDefault="00654686" w14:paraId="5E5F83AC" w14:textId="2F0BAC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51405E">
        <w:rPr>
          <w:rFonts w:ascii="Times New Roman" w:hAnsi="Times New Roman" w:cs="Times New Roman"/>
          <w:sz w:val="24"/>
          <w:szCs w:val="24"/>
        </w:rPr>
        <w:t> </w:t>
      </w:r>
      <w:r w:rsidR="00A76F0F">
        <w:rPr>
          <w:rFonts w:ascii="Times New Roman" w:hAnsi="Times New Roman" w:cs="Times New Roman"/>
          <w:sz w:val="24"/>
          <w:szCs w:val="24"/>
        </w:rPr>
        <w:t>Töövoosüsteemi vastutav</w:t>
      </w:r>
      <w:r>
        <w:rPr>
          <w:rFonts w:ascii="Times New Roman" w:hAnsi="Times New Roman" w:cs="Times New Roman"/>
          <w:sz w:val="24"/>
          <w:szCs w:val="24"/>
        </w:rPr>
        <w:t xml:space="preserve"> töötleja on Politsei- ja Piirivalveamet.</w:t>
      </w:r>
    </w:p>
    <w:p w:rsidR="0074639B" w:rsidP="0074639B" w:rsidRDefault="0074639B" w14:paraId="07D46B71" w14:textId="77777777">
      <w:pPr>
        <w:spacing w:after="0" w:line="240" w:lineRule="auto"/>
        <w:jc w:val="both"/>
        <w:rPr>
          <w:rFonts w:ascii="Times New Roman" w:hAnsi="Times New Roman" w:cs="Times New Roman"/>
          <w:sz w:val="24"/>
          <w:szCs w:val="24"/>
        </w:rPr>
      </w:pPr>
    </w:p>
    <w:p w:rsidR="0074639B" w:rsidP="0074639B" w:rsidRDefault="0074639B" w14:paraId="7B2A85B8" w14:textId="786A5AA1">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w:t>
      </w:r>
      <w:r>
        <w:rPr>
          <w:rFonts w:ascii="Times New Roman" w:hAnsi="Times New Roman" w:cs="Times New Roman"/>
          <w:sz w:val="24"/>
          <w:szCs w:val="24"/>
        </w:rPr>
        <w:t>3</w:t>
      </w:r>
      <w:r w:rsidRPr="004A1C6F">
        <w:rPr>
          <w:rFonts w:ascii="Times New Roman" w:hAnsi="Times New Roman" w:cs="Times New Roman"/>
          <w:sz w:val="24"/>
          <w:szCs w:val="24"/>
        </w:rPr>
        <w:t>)</w:t>
      </w:r>
      <w:r w:rsidR="0051405E">
        <w:rPr>
          <w:rFonts w:ascii="Times New Roman" w:hAnsi="Times New Roman" w:cs="Times New Roman"/>
          <w:sz w:val="24"/>
          <w:szCs w:val="24"/>
        </w:rPr>
        <w:t> </w:t>
      </w:r>
      <w:r w:rsidRPr="00B36FE9" w:rsidR="00B36FE9">
        <w:rPr>
          <w:rFonts w:ascii="Times New Roman" w:hAnsi="Times New Roman" w:cs="Times New Roman"/>
          <w:sz w:val="24"/>
          <w:szCs w:val="24"/>
        </w:rPr>
        <w:t>Nõuded töövoosüsteemi toimimisele, ülesehitusele ja haldamisele ning selle andmete töötlemisele, logimisele, kontrollile, juurdepääsule, väljastatavale statistikale ja järelevalvele kehtestab valdkonna eest vastutav minister määrusega.</w:t>
      </w:r>
    </w:p>
    <w:p w:rsidR="00280455" w:rsidP="001E4AD1" w:rsidRDefault="00280455" w14:paraId="77F4B882" w14:textId="77777777">
      <w:pPr>
        <w:spacing w:after="0" w:line="240" w:lineRule="auto"/>
        <w:jc w:val="both"/>
        <w:rPr>
          <w:rFonts w:ascii="Times New Roman" w:hAnsi="Times New Roman" w:cs="Times New Roman"/>
          <w:sz w:val="24"/>
          <w:szCs w:val="24"/>
        </w:rPr>
      </w:pPr>
    </w:p>
    <w:p w:rsidRPr="004A1C6F" w:rsidR="00C3303E" w:rsidP="309D810A" w:rsidRDefault="00C3303E" w14:paraId="5DA0C0DC" w14:textId="26FC7C91">
      <w:pPr>
        <w:keepNext w:val="1"/>
        <w:spacing w:after="0" w:line="240" w:lineRule="auto"/>
        <w:jc w:val="both"/>
        <w:rPr>
          <w:rFonts w:ascii="Times New Roman" w:hAnsi="Times New Roman" w:cs="Times New Roman"/>
          <w:b w:val="1"/>
          <w:bCs w:val="1"/>
          <w:sz w:val="24"/>
          <w:szCs w:val="24"/>
        </w:rPr>
      </w:pPr>
      <w:bookmarkStart w:name="_Hlk174439248" w:id="75"/>
      <w:bookmarkStart w:name="_Hlk201057474" w:id="76"/>
      <w:r w:rsidRPr="00DD92AC" w:rsidR="00C3303E">
        <w:rPr>
          <w:rFonts w:ascii="Times New Roman" w:hAnsi="Times New Roman" w:cs="Times New Roman"/>
          <w:b w:val="1"/>
          <w:bCs w:val="1"/>
          <w:sz w:val="24"/>
          <w:szCs w:val="24"/>
        </w:rPr>
        <w:t xml:space="preserve">§ </w:t>
      </w:r>
      <w:r w:rsidRPr="00DD92AC" w:rsidR="006C1A0F">
        <w:rPr>
          <w:rFonts w:ascii="Times New Roman" w:hAnsi="Times New Roman" w:cs="Times New Roman"/>
          <w:b w:val="1"/>
          <w:bCs w:val="1"/>
          <w:sz w:val="24"/>
          <w:szCs w:val="24"/>
        </w:rPr>
        <w:t>25</w:t>
      </w:r>
      <w:r w:rsidRPr="00DD92AC" w:rsidR="006C1A0F">
        <w:rPr>
          <w:rFonts w:ascii="Times New Roman" w:hAnsi="Times New Roman" w:cs="Times New Roman"/>
          <w:b w:val="1"/>
          <w:bCs w:val="1"/>
          <w:sz w:val="24"/>
          <w:szCs w:val="24"/>
          <w:vertAlign w:val="superscript"/>
        </w:rPr>
        <w:t>10</w:t>
      </w:r>
      <w:r w:rsidRPr="00DD92AC" w:rsidR="00C3303E">
        <w:rPr>
          <w:rFonts w:ascii="Times New Roman" w:hAnsi="Times New Roman" w:cs="Times New Roman"/>
          <w:b w:val="1"/>
          <w:bCs w:val="1"/>
          <w:sz w:val="24"/>
          <w:szCs w:val="24"/>
        </w:rPr>
        <w:t>. Töövoosüsteemi andmed</w:t>
      </w:r>
    </w:p>
    <w:bookmarkEnd w:id="75"/>
    <w:p w:rsidRPr="004A1C6F" w:rsidR="00C3303E" w:rsidP="00073BF0" w:rsidRDefault="00C3303E" w14:paraId="41B6E9B2" w14:textId="77777777">
      <w:pPr>
        <w:keepNext/>
        <w:spacing w:after="0" w:line="240" w:lineRule="auto"/>
        <w:jc w:val="both"/>
        <w:rPr>
          <w:rFonts w:ascii="Times New Roman" w:hAnsi="Times New Roman" w:cs="Times New Roman"/>
          <w:sz w:val="24"/>
          <w:szCs w:val="24"/>
        </w:rPr>
      </w:pPr>
    </w:p>
    <w:p w:rsidRPr="0081341A" w:rsidR="0081341A" w:rsidP="0081341A" w:rsidRDefault="0081341A" w14:paraId="4263B2D2" w14:textId="77777777">
      <w:pPr>
        <w:spacing w:after="0" w:line="240" w:lineRule="auto"/>
        <w:jc w:val="both"/>
        <w:rPr>
          <w:rFonts w:ascii="Times New Roman" w:hAnsi="Times New Roman" w:cs="Times New Roman"/>
          <w:sz w:val="24"/>
          <w:szCs w:val="24"/>
        </w:rPr>
      </w:pPr>
      <w:bookmarkStart w:name="_Hlk174440168" w:id="77"/>
      <w:r w:rsidRPr="0081341A">
        <w:rPr>
          <w:rFonts w:ascii="Times New Roman" w:hAnsi="Times New Roman" w:cs="Times New Roman"/>
          <w:sz w:val="24"/>
          <w:szCs w:val="24"/>
        </w:rPr>
        <w:t xml:space="preserve">(1) Kriminaalmenetluse seadustiku 19. peatüki 8. jao 10. jaotise 2. </w:t>
      </w:r>
      <w:proofErr w:type="spellStart"/>
      <w:r w:rsidRPr="0081341A">
        <w:rPr>
          <w:rFonts w:ascii="Times New Roman" w:hAnsi="Times New Roman" w:cs="Times New Roman"/>
          <w:sz w:val="24"/>
          <w:szCs w:val="24"/>
        </w:rPr>
        <w:t>alljaotise</w:t>
      </w:r>
      <w:proofErr w:type="spellEnd"/>
      <w:r w:rsidRPr="0081341A">
        <w:rPr>
          <w:rFonts w:ascii="Times New Roman" w:hAnsi="Times New Roman" w:cs="Times New Roman"/>
          <w:sz w:val="24"/>
          <w:szCs w:val="24"/>
        </w:rPr>
        <w:t xml:space="preserve"> alusel teise Euroopa Liidu liikmesriigi ühtse kontaktpunkti või õiguskaitseasutuse teabetaotlusele vastamise kohta on töövoosüsteemis järgmised andmed:</w:t>
      </w:r>
    </w:p>
    <w:p w:rsidR="0081341A" w:rsidP="0081341A" w:rsidRDefault="0081341A" w14:paraId="05CFE760" w14:textId="5C18BA3A">
      <w:pPr>
        <w:spacing w:after="0" w:line="240" w:lineRule="auto"/>
        <w:jc w:val="both"/>
        <w:rPr>
          <w:rFonts w:ascii="Times New Roman" w:hAnsi="Times New Roman" w:cs="Times New Roman"/>
          <w:sz w:val="24"/>
          <w:szCs w:val="24"/>
        </w:rPr>
      </w:pPr>
      <w:r w:rsidRPr="0081341A">
        <w:rPr>
          <w:rFonts w:ascii="Times New Roman" w:hAnsi="Times New Roman" w:cs="Times New Roman"/>
          <w:sz w:val="24"/>
          <w:szCs w:val="24"/>
        </w:rPr>
        <w:t>1) taotluse andmed;</w:t>
      </w:r>
    </w:p>
    <w:p w:rsidRPr="0081341A" w:rsidR="00923AFF" w:rsidP="0081341A" w:rsidRDefault="00923AFF" w14:paraId="590C7E00" w14:textId="4504E4E0">
      <w:pPr>
        <w:spacing w:after="0" w:line="240" w:lineRule="auto"/>
        <w:jc w:val="both"/>
        <w:rPr>
          <w:rFonts w:ascii="Times New Roman" w:hAnsi="Times New Roman" w:cs="Times New Roman"/>
          <w:sz w:val="24"/>
          <w:szCs w:val="24"/>
        </w:rPr>
      </w:pPr>
      <w:r w:rsidRPr="7E7328EA" w:rsidR="3BA34FC1">
        <w:rPr>
          <w:rFonts w:ascii="Times New Roman" w:hAnsi="Times New Roman" w:cs="Times New Roman"/>
          <w:sz w:val="24"/>
          <w:szCs w:val="24"/>
        </w:rPr>
        <w:t>2)</w:t>
      </w:r>
      <w:r w:rsidRPr="7E7328EA" w:rsidR="1CAA3AC9">
        <w:rPr>
          <w:rFonts w:ascii="Times New Roman" w:hAnsi="Times New Roman" w:cs="Times New Roman"/>
          <w:sz w:val="24"/>
          <w:szCs w:val="24"/>
        </w:rPr>
        <w:t> </w:t>
      </w:r>
      <w:r w:rsidRPr="7E7328EA" w:rsidR="3BA34FC1">
        <w:rPr>
          <w:rFonts w:ascii="Times New Roman" w:hAnsi="Times New Roman" w:cs="Times New Roman"/>
          <w:sz w:val="24"/>
          <w:szCs w:val="24"/>
        </w:rPr>
        <w:t xml:space="preserve">isikuandmed, mis on loetletud </w:t>
      </w:r>
      <w:commentRangeStart w:id="1943291395"/>
      <w:r w:rsidRPr="7E7328EA" w:rsidR="3BA34FC1">
        <w:rPr>
          <w:rFonts w:ascii="Times New Roman" w:hAnsi="Times New Roman" w:cs="Times New Roman"/>
          <w:sz w:val="24"/>
          <w:szCs w:val="24"/>
        </w:rPr>
        <w:t xml:space="preserve">Euroopa Parlamendi ja nõukogu </w:t>
      </w:r>
      <w:r w:rsidRPr="7E7328EA" w:rsidR="3BA34FC1">
        <w:rPr>
          <w:rFonts w:ascii="Times New Roman" w:hAnsi="Times New Roman" w:cs="Times New Roman"/>
          <w:sz w:val="24"/>
          <w:szCs w:val="24"/>
        </w:rPr>
        <w:t>määruse (EL) 2016/794</w:t>
      </w:r>
      <w:r w:rsidRPr="7E7328EA" w:rsidR="3BA34FC1">
        <w:rPr>
          <w:rFonts w:ascii="Times New Roman" w:hAnsi="Times New Roman" w:cs="Times New Roman"/>
          <w:sz w:val="24"/>
          <w:szCs w:val="24"/>
        </w:rPr>
        <w:t xml:space="preserve">, </w:t>
      </w:r>
      <w:r w:rsidRPr="7E7328EA" w:rsidR="3BA34FC1">
        <w:rPr>
          <w:rFonts w:ascii="Times New Roman" w:hAnsi="Times New Roman" w:cs="Times New Roman"/>
          <w:sz w:val="24"/>
          <w:szCs w:val="24"/>
        </w:rPr>
        <w:t>mis käsitleb Euroopa Liidu Õiguskaitsekoostöö Ametit (Europol) ning millega asendatakse ja tunnistatakse kehtetuks nõukogu otsused 2009/371/JSK, 2009/934/JSK, 2009/935/JSK, 2009/936/JSK ja 2009/968/JSK</w:t>
      </w:r>
      <w:r w:rsidRPr="7E7328EA" w:rsidR="3BA34FC1">
        <w:rPr>
          <w:rFonts w:ascii="Times New Roman" w:hAnsi="Times New Roman" w:cs="Times New Roman"/>
          <w:sz w:val="24"/>
          <w:szCs w:val="24"/>
        </w:rPr>
        <w:t xml:space="preserve"> (</w:t>
      </w:r>
      <w:r w:rsidRPr="7E7328EA" w:rsidR="3BA34FC1">
        <w:rPr>
          <w:rFonts w:ascii="Times New Roman" w:hAnsi="Times New Roman" w:cs="Times New Roman"/>
          <w:sz w:val="24"/>
          <w:szCs w:val="24"/>
        </w:rPr>
        <w:t>ELT L 135, 24.</w:t>
      </w:r>
      <w:r w:rsidRPr="7E7328EA" w:rsidR="3BA34FC1">
        <w:rPr>
          <w:rFonts w:ascii="Times New Roman" w:hAnsi="Times New Roman" w:cs="Times New Roman"/>
          <w:sz w:val="24"/>
          <w:szCs w:val="24"/>
        </w:rPr>
        <w:t>0</w:t>
      </w:r>
      <w:r w:rsidRPr="7E7328EA" w:rsidR="3BA34FC1">
        <w:rPr>
          <w:rFonts w:ascii="Times New Roman" w:hAnsi="Times New Roman" w:cs="Times New Roman"/>
          <w:sz w:val="24"/>
          <w:szCs w:val="24"/>
        </w:rPr>
        <w:t>5.2016, lk 53</w:t>
      </w:r>
      <w:r w:rsidRPr="7E7328EA" w:rsidR="3BA34FC1">
        <w:rPr>
          <w:rFonts w:ascii="Times New Roman" w:hAnsi="Times New Roman" w:cs="Times New Roman"/>
          <w:sz w:val="24"/>
          <w:szCs w:val="24"/>
        </w:rPr>
        <w:t>–</w:t>
      </w:r>
      <w:r w:rsidRPr="7E7328EA" w:rsidR="3BA34FC1">
        <w:rPr>
          <w:rFonts w:ascii="Times New Roman" w:hAnsi="Times New Roman" w:cs="Times New Roman"/>
          <w:sz w:val="24"/>
          <w:szCs w:val="24"/>
        </w:rPr>
        <w:t>114</w:t>
      </w:r>
      <w:r w:rsidRPr="7E7328EA" w:rsidR="3BA34FC1">
        <w:rPr>
          <w:rFonts w:ascii="Times New Roman" w:hAnsi="Times New Roman" w:cs="Times New Roman"/>
          <w:sz w:val="24"/>
          <w:szCs w:val="24"/>
        </w:rPr>
        <w:t>)</w:t>
      </w:r>
      <w:commentRangeStart w:id="78"/>
      <w:commentRangeEnd w:id="1943291395"/>
      <w:r>
        <w:rPr>
          <w:rStyle w:val="CommentReference"/>
        </w:rPr>
        <w:commentReference w:id="1943291395"/>
      </w:r>
      <w:ins w:author="Inge Mehide - JUSTDIGI" w:date="2025-07-30T15:05:00Z" w:id="890981726">
        <w:r w:rsidRPr="7E7328EA" w:rsidR="29B8C4AB">
          <w:rPr>
            <w:rFonts w:ascii="Times New Roman" w:hAnsi="Times New Roman" w:cs="Times New Roman"/>
            <w:sz w:val="24"/>
            <w:szCs w:val="24"/>
          </w:rPr>
          <w:t>,</w:t>
        </w:r>
      </w:ins>
      <w:commentRangeEnd w:id="78"/>
      <w:r>
        <w:rPr>
          <w:rStyle w:val="CommentReference"/>
        </w:rPr>
        <w:commentReference w:id="78"/>
      </w:r>
      <w:r w:rsidRPr="7E7328EA" w:rsidR="3BA34FC1">
        <w:rPr>
          <w:rFonts w:ascii="Times New Roman" w:hAnsi="Times New Roman" w:cs="Times New Roman"/>
          <w:sz w:val="24"/>
          <w:szCs w:val="24"/>
        </w:rPr>
        <w:t xml:space="preserve"> lisas II;</w:t>
      </w:r>
    </w:p>
    <w:p w:rsidRPr="0081341A" w:rsidR="0081341A" w:rsidP="0081341A" w:rsidRDefault="004341AC" w14:paraId="13EC137D" w14:textId="5B0E32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81341A">
        <w:rPr>
          <w:rFonts w:ascii="Times New Roman" w:hAnsi="Times New Roman" w:cs="Times New Roman"/>
          <w:sz w:val="24"/>
          <w:szCs w:val="24"/>
        </w:rPr>
        <w:t>)</w:t>
      </w:r>
      <w:r>
        <w:rPr>
          <w:rFonts w:ascii="Times New Roman" w:hAnsi="Times New Roman" w:cs="Times New Roman"/>
          <w:sz w:val="24"/>
          <w:szCs w:val="24"/>
        </w:rPr>
        <w:t> </w:t>
      </w:r>
      <w:commentRangeStart w:id="81"/>
      <w:del w:author="Inge Mehide - JUSTDIGI" w:date="2025-07-30T16:01:00Z" w16du:dateUtc="2025-07-30T13:01:00Z" w:id="82">
        <w:r w:rsidRPr="0081341A" w:rsidDel="00076167" w:rsidR="0081341A">
          <w:rPr>
            <w:rFonts w:ascii="Times New Roman" w:hAnsi="Times New Roman" w:cs="Times New Roman"/>
            <w:sz w:val="24"/>
            <w:szCs w:val="24"/>
          </w:rPr>
          <w:delText>andmed</w:delText>
        </w:r>
        <w:commentRangeEnd w:id="81"/>
        <w:r w:rsidDel="00076167" w:rsidR="00917AA9">
          <w:rPr>
            <w:rStyle w:val="Kommentaariviide"/>
          </w:rPr>
          <w:commentReference w:id="81"/>
        </w:r>
      </w:del>
      <w:ins w:author="Inge Mehide - JUSTDIGI" w:date="2025-07-30T16:01:00Z" w16du:dateUtc="2025-07-30T13:01:00Z" w:id="83">
        <w:r w:rsidR="00076167">
          <w:rPr>
            <w:rFonts w:ascii="Times New Roman" w:hAnsi="Times New Roman" w:cs="Times New Roman"/>
            <w:sz w:val="24"/>
            <w:szCs w:val="24"/>
          </w:rPr>
          <w:t>teave</w:t>
        </w:r>
      </w:ins>
      <w:r w:rsidRPr="0081341A" w:rsidR="0081341A">
        <w:rPr>
          <w:rFonts w:ascii="Times New Roman" w:hAnsi="Times New Roman" w:cs="Times New Roman"/>
          <w:sz w:val="24"/>
          <w:szCs w:val="24"/>
        </w:rPr>
        <w:t>, kas taotlus on kiireloomuline, ja kui on, selle põhjendus;</w:t>
      </w:r>
    </w:p>
    <w:p w:rsidRPr="0081341A" w:rsidR="0081341A" w:rsidP="0081341A" w:rsidRDefault="004341AC" w14:paraId="62B44C12" w14:textId="4EF3D9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81341A">
        <w:rPr>
          <w:rFonts w:ascii="Times New Roman" w:hAnsi="Times New Roman" w:cs="Times New Roman"/>
          <w:sz w:val="24"/>
          <w:szCs w:val="24"/>
        </w:rPr>
        <w:t>)</w:t>
      </w:r>
      <w:r>
        <w:rPr>
          <w:rFonts w:ascii="Times New Roman" w:hAnsi="Times New Roman" w:cs="Times New Roman"/>
          <w:sz w:val="24"/>
          <w:szCs w:val="24"/>
        </w:rPr>
        <w:t> </w:t>
      </w:r>
      <w:commentRangeStart w:id="84"/>
      <w:ins w:author="Inge Mehide - JUSTDIGI" w:date="2025-07-31T11:16:00Z" w16du:dateUtc="2025-07-31T08:16:00Z" w:id="85">
        <w:r w:rsidR="0072076D">
          <w:rPr>
            <w:rFonts w:ascii="Times New Roman" w:hAnsi="Times New Roman" w:cs="Times New Roman"/>
            <w:sz w:val="24"/>
            <w:szCs w:val="24"/>
          </w:rPr>
          <w:t>andmed</w:t>
        </w:r>
      </w:ins>
      <w:ins w:author="Inge Mehide - JUSTDIGI" w:date="2025-07-30T16:01:00Z" w16du:dateUtc="2025-07-30T13:01:00Z" w:id="86">
        <w:r w:rsidR="007F6CF0">
          <w:rPr>
            <w:rFonts w:ascii="Times New Roman" w:hAnsi="Times New Roman" w:cs="Times New Roman"/>
            <w:sz w:val="24"/>
            <w:szCs w:val="24"/>
          </w:rPr>
          <w:t xml:space="preserve"> </w:t>
        </w:r>
      </w:ins>
      <w:ins w:author="Inge Mehide - JUSTDIGI" w:date="2025-07-31T11:20:00Z" w16du:dateUtc="2025-07-31T08:20:00Z" w:id="87">
        <w:commentRangeEnd w:id="84"/>
        <w:r w:rsidR="00F979AA">
          <w:rPr>
            <w:rStyle w:val="Kommentaariviide"/>
          </w:rPr>
          <w:commentReference w:id="84"/>
        </w:r>
      </w:ins>
      <w:commentRangeStart w:id="88"/>
      <w:r w:rsidRPr="0081341A" w:rsidR="0081341A">
        <w:rPr>
          <w:rFonts w:ascii="Times New Roman" w:hAnsi="Times New Roman" w:cs="Times New Roman"/>
          <w:sz w:val="24"/>
          <w:szCs w:val="24"/>
        </w:rPr>
        <w:t xml:space="preserve">taotluse puuduste </w:t>
      </w:r>
      <w:del w:author="Inge Mehide - JUSTDIGI" w:date="2025-07-30T16:01:00Z" w16du:dateUtc="2025-07-30T13:01:00Z" w:id="89">
        <w:r w:rsidRPr="0081341A" w:rsidDel="007F6CF0" w:rsidR="0081341A">
          <w:rPr>
            <w:rFonts w:ascii="Times New Roman" w:hAnsi="Times New Roman" w:cs="Times New Roman"/>
            <w:sz w:val="24"/>
            <w:szCs w:val="24"/>
          </w:rPr>
          <w:delText>andmed</w:delText>
        </w:r>
      </w:del>
      <w:commentRangeEnd w:id="88"/>
      <w:r w:rsidR="009E725C">
        <w:rPr>
          <w:rStyle w:val="Kommentaariviide"/>
        </w:rPr>
        <w:commentReference w:id="88"/>
      </w:r>
      <w:ins w:author="Inge Mehide - JUSTDIGI" w:date="2025-07-30T16:01:00Z" w16du:dateUtc="2025-07-30T13:01:00Z" w:id="90">
        <w:r w:rsidR="007F6CF0">
          <w:rPr>
            <w:rFonts w:ascii="Times New Roman" w:hAnsi="Times New Roman" w:cs="Times New Roman"/>
            <w:sz w:val="24"/>
            <w:szCs w:val="24"/>
          </w:rPr>
          <w:t>kohta</w:t>
        </w:r>
      </w:ins>
      <w:r w:rsidRPr="0081341A" w:rsidR="0081341A">
        <w:rPr>
          <w:rFonts w:ascii="Times New Roman" w:hAnsi="Times New Roman" w:cs="Times New Roman"/>
          <w:sz w:val="24"/>
          <w:szCs w:val="24"/>
        </w:rPr>
        <w:t>, kui taotluses on puudusi;</w:t>
      </w:r>
    </w:p>
    <w:p w:rsidRPr="0081341A" w:rsidR="0081341A" w:rsidP="0081341A" w:rsidRDefault="004341AC" w14:paraId="39D72814" w14:textId="302EFD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81341A">
        <w:rPr>
          <w:rFonts w:ascii="Times New Roman" w:hAnsi="Times New Roman" w:cs="Times New Roman"/>
          <w:sz w:val="24"/>
          <w:szCs w:val="24"/>
        </w:rPr>
        <w:t>)</w:t>
      </w:r>
      <w:r>
        <w:rPr>
          <w:rFonts w:ascii="Times New Roman" w:hAnsi="Times New Roman" w:cs="Times New Roman"/>
          <w:sz w:val="24"/>
          <w:szCs w:val="24"/>
        </w:rPr>
        <w:t> </w:t>
      </w:r>
      <w:commentRangeStart w:id="91"/>
      <w:ins w:author="Inge Mehide - JUSTDIGI" w:date="2025-07-31T11:18:00Z" w16du:dateUtc="2025-07-31T08:18:00Z" w:id="92">
        <w:r w:rsidR="00F11C6E">
          <w:rPr>
            <w:rFonts w:ascii="Times New Roman" w:hAnsi="Times New Roman" w:cs="Times New Roman"/>
            <w:sz w:val="24"/>
            <w:szCs w:val="24"/>
          </w:rPr>
          <w:t>andmed</w:t>
        </w:r>
      </w:ins>
      <w:ins w:author="Inge Mehide - JUSTDIGI" w:date="2025-07-30T16:01:00Z" w16du:dateUtc="2025-07-30T13:01:00Z" w:id="93">
        <w:r w:rsidR="00173476">
          <w:rPr>
            <w:rFonts w:ascii="Times New Roman" w:hAnsi="Times New Roman" w:cs="Times New Roman"/>
            <w:sz w:val="24"/>
            <w:szCs w:val="24"/>
          </w:rPr>
          <w:t xml:space="preserve"> </w:t>
        </w:r>
      </w:ins>
      <w:ins w:author="Inge Mehide - JUSTDIGI" w:date="2025-07-31T11:19:00Z" w16du:dateUtc="2025-07-31T08:19:00Z" w:id="94">
        <w:commentRangeEnd w:id="91"/>
        <w:r w:rsidR="007508B9">
          <w:rPr>
            <w:rStyle w:val="Kommentaariviide"/>
          </w:rPr>
          <w:commentReference w:id="91"/>
        </w:r>
      </w:ins>
      <w:r w:rsidRPr="0081341A" w:rsidR="0081341A">
        <w:rPr>
          <w:rFonts w:ascii="Times New Roman" w:hAnsi="Times New Roman" w:cs="Times New Roman"/>
          <w:sz w:val="24"/>
          <w:szCs w:val="24"/>
        </w:rPr>
        <w:t xml:space="preserve">taotluse selgituste ja täpsustuste </w:t>
      </w:r>
      <w:del w:author="Inge Mehide - JUSTDIGI" w:date="2025-07-30T16:01:00Z" w16du:dateUtc="2025-07-30T13:01:00Z" w:id="95">
        <w:r w:rsidRPr="0081341A" w:rsidDel="00173476" w:rsidR="0081341A">
          <w:rPr>
            <w:rFonts w:ascii="Times New Roman" w:hAnsi="Times New Roman" w:cs="Times New Roman"/>
            <w:sz w:val="24"/>
            <w:szCs w:val="24"/>
          </w:rPr>
          <w:delText>andmed</w:delText>
        </w:r>
      </w:del>
      <w:ins w:author="Inge Mehide - JUSTDIGI" w:date="2025-07-30T16:01:00Z" w16du:dateUtc="2025-07-30T13:01:00Z" w:id="96">
        <w:r w:rsidR="00173476">
          <w:rPr>
            <w:rFonts w:ascii="Times New Roman" w:hAnsi="Times New Roman" w:cs="Times New Roman"/>
            <w:sz w:val="24"/>
            <w:szCs w:val="24"/>
          </w:rPr>
          <w:t>kohta</w:t>
        </w:r>
      </w:ins>
      <w:r w:rsidRPr="0081341A" w:rsidR="0081341A">
        <w:rPr>
          <w:rFonts w:ascii="Times New Roman" w:hAnsi="Times New Roman" w:cs="Times New Roman"/>
          <w:sz w:val="24"/>
          <w:szCs w:val="24"/>
        </w:rPr>
        <w:t xml:space="preserve">, kui </w:t>
      </w:r>
      <w:del w:author="Inge Mehide - JUSTDIGI" w:date="2025-07-31T11:22:00Z" w16du:dateUtc="2025-07-31T08:22:00Z" w:id="97">
        <w:r w:rsidRPr="0081341A" w:rsidDel="007125DD" w:rsidR="0081341A">
          <w:rPr>
            <w:rFonts w:ascii="Times New Roman" w:hAnsi="Times New Roman" w:cs="Times New Roman"/>
            <w:sz w:val="24"/>
            <w:szCs w:val="24"/>
          </w:rPr>
          <w:delText xml:space="preserve">neid </w:delText>
        </w:r>
      </w:del>
      <w:del w:author="Inge Mehide - JUSTDIGI" w:date="2025-07-30T16:02:00Z" w16du:dateUtc="2025-07-30T13:02:00Z" w:id="98">
        <w:r w:rsidRPr="0081341A" w:rsidDel="00173476" w:rsidR="0081341A">
          <w:rPr>
            <w:rFonts w:ascii="Times New Roman" w:hAnsi="Times New Roman" w:cs="Times New Roman"/>
            <w:sz w:val="24"/>
            <w:szCs w:val="24"/>
          </w:rPr>
          <w:delText>taotluse koht</w:delText>
        </w:r>
        <w:r w:rsidRPr="0081341A" w:rsidDel="00A53174" w:rsidR="0081341A">
          <w:rPr>
            <w:rFonts w:ascii="Times New Roman" w:hAnsi="Times New Roman" w:cs="Times New Roman"/>
            <w:sz w:val="24"/>
            <w:szCs w:val="24"/>
          </w:rPr>
          <w:delText xml:space="preserve">a </w:delText>
        </w:r>
      </w:del>
      <w:r w:rsidRPr="0081341A" w:rsidR="0081341A">
        <w:rPr>
          <w:rFonts w:ascii="Times New Roman" w:hAnsi="Times New Roman" w:cs="Times New Roman"/>
          <w:sz w:val="24"/>
          <w:szCs w:val="24"/>
        </w:rPr>
        <w:t>palutakse</w:t>
      </w:r>
      <w:ins w:author="Inge Mehide - JUSTDIGI" w:date="2025-07-31T11:22:00Z" w16du:dateUtc="2025-07-31T08:22:00Z" w:id="99">
        <w:r w:rsidR="00537C3E">
          <w:rPr>
            <w:rFonts w:ascii="Times New Roman" w:hAnsi="Times New Roman" w:cs="Times New Roman"/>
            <w:sz w:val="24"/>
            <w:szCs w:val="24"/>
          </w:rPr>
          <w:t xml:space="preserve"> selgitusi ja täpsustusi</w:t>
        </w:r>
      </w:ins>
      <w:r w:rsidRPr="0081341A" w:rsidR="0081341A">
        <w:rPr>
          <w:rFonts w:ascii="Times New Roman" w:hAnsi="Times New Roman" w:cs="Times New Roman"/>
          <w:sz w:val="24"/>
          <w:szCs w:val="24"/>
        </w:rPr>
        <w:t>;</w:t>
      </w:r>
    </w:p>
    <w:p w:rsidRPr="0081341A" w:rsidR="0081341A" w:rsidP="0081341A" w:rsidRDefault="004341AC" w14:paraId="0E29636E" w14:textId="0DAAE9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81341A">
        <w:rPr>
          <w:rFonts w:ascii="Times New Roman" w:hAnsi="Times New Roman" w:cs="Times New Roman"/>
          <w:sz w:val="24"/>
          <w:szCs w:val="24"/>
        </w:rPr>
        <w:t>)</w:t>
      </w:r>
      <w:r>
        <w:rPr>
          <w:rFonts w:ascii="Times New Roman" w:hAnsi="Times New Roman" w:cs="Times New Roman"/>
          <w:sz w:val="24"/>
          <w:szCs w:val="24"/>
        </w:rPr>
        <w:t> </w:t>
      </w:r>
      <w:ins w:author="Inge Mehide - JUSTDIGI" w:date="2025-07-31T11:34:00Z" w16du:dateUtc="2025-07-31T08:34:00Z" w:id="100">
        <w:r w:rsidR="00700093">
          <w:rPr>
            <w:rFonts w:ascii="Times New Roman" w:hAnsi="Times New Roman" w:cs="Times New Roman"/>
            <w:sz w:val="24"/>
            <w:szCs w:val="24"/>
          </w:rPr>
          <w:t>andmed</w:t>
        </w:r>
      </w:ins>
      <w:ins w:author="Inge Mehide - JUSTDIGI" w:date="2025-07-30T16:03:00Z" w16du:dateUtc="2025-07-30T13:03:00Z" w:id="101">
        <w:r w:rsidR="00DB1062">
          <w:rPr>
            <w:rFonts w:ascii="Times New Roman" w:hAnsi="Times New Roman" w:cs="Times New Roman"/>
            <w:sz w:val="24"/>
            <w:szCs w:val="24"/>
          </w:rPr>
          <w:t xml:space="preserve"> </w:t>
        </w:r>
      </w:ins>
      <w:r w:rsidRPr="0081341A" w:rsidR="0081341A">
        <w:rPr>
          <w:rFonts w:ascii="Times New Roman" w:hAnsi="Times New Roman" w:cs="Times New Roman"/>
          <w:sz w:val="24"/>
          <w:szCs w:val="24"/>
        </w:rPr>
        <w:t xml:space="preserve">taotluse vastuse </w:t>
      </w:r>
      <w:del w:author="Inge Mehide - JUSTDIGI" w:date="2025-07-30T16:03:00Z" w16du:dateUtc="2025-07-30T13:03:00Z" w:id="102">
        <w:r w:rsidRPr="0081341A" w:rsidDel="00DB1062" w:rsidR="0081341A">
          <w:rPr>
            <w:rFonts w:ascii="Times New Roman" w:hAnsi="Times New Roman" w:cs="Times New Roman"/>
            <w:sz w:val="24"/>
            <w:szCs w:val="24"/>
          </w:rPr>
          <w:delText>andmed</w:delText>
        </w:r>
      </w:del>
      <w:ins w:author="Inge Mehide - JUSTDIGI" w:date="2025-07-30T16:03:00Z" w16du:dateUtc="2025-07-30T13:03:00Z" w:id="103">
        <w:r w:rsidR="00DB1062">
          <w:rPr>
            <w:rFonts w:ascii="Times New Roman" w:hAnsi="Times New Roman" w:cs="Times New Roman"/>
            <w:sz w:val="24"/>
            <w:szCs w:val="24"/>
          </w:rPr>
          <w:t>kohta</w:t>
        </w:r>
      </w:ins>
      <w:r w:rsidRPr="0081341A" w:rsidR="0081341A">
        <w:rPr>
          <w:rFonts w:ascii="Times New Roman" w:hAnsi="Times New Roman" w:cs="Times New Roman"/>
          <w:sz w:val="24"/>
          <w:szCs w:val="24"/>
        </w:rPr>
        <w:t>;</w:t>
      </w:r>
    </w:p>
    <w:p w:rsidRPr="0081341A" w:rsidR="0081341A" w:rsidP="0081341A" w:rsidRDefault="004341AC" w14:paraId="64D83678" w14:textId="313B98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81341A">
        <w:rPr>
          <w:rFonts w:ascii="Times New Roman" w:hAnsi="Times New Roman" w:cs="Times New Roman"/>
          <w:sz w:val="24"/>
          <w:szCs w:val="24"/>
        </w:rPr>
        <w:t>)</w:t>
      </w:r>
      <w:r>
        <w:rPr>
          <w:rFonts w:ascii="Times New Roman" w:hAnsi="Times New Roman" w:cs="Times New Roman"/>
          <w:sz w:val="24"/>
          <w:szCs w:val="24"/>
        </w:rPr>
        <w:t> </w:t>
      </w:r>
      <w:commentRangeStart w:id="104"/>
      <w:del w:author="Inge Mehide - JUSTDIGI" w:date="2025-07-30T16:03:00Z" w16du:dateUtc="2025-07-30T13:03:00Z" w:id="105">
        <w:r w:rsidRPr="0081341A" w:rsidDel="00DB1062" w:rsidR="0081341A">
          <w:rPr>
            <w:rFonts w:ascii="Times New Roman" w:hAnsi="Times New Roman" w:cs="Times New Roman"/>
            <w:sz w:val="24"/>
            <w:szCs w:val="24"/>
          </w:rPr>
          <w:delText>andmed</w:delText>
        </w:r>
      </w:del>
      <w:ins w:author="Inge Mehide - JUSTDIGI" w:date="2025-07-30T16:03:00Z" w16du:dateUtc="2025-07-30T13:03:00Z" w:id="106">
        <w:r w:rsidR="00DB1062">
          <w:rPr>
            <w:rFonts w:ascii="Times New Roman" w:hAnsi="Times New Roman" w:cs="Times New Roman"/>
            <w:sz w:val="24"/>
            <w:szCs w:val="24"/>
          </w:rPr>
          <w:t>teave</w:t>
        </w:r>
      </w:ins>
      <w:r w:rsidRPr="0081341A" w:rsidR="0081341A">
        <w:rPr>
          <w:rFonts w:ascii="Times New Roman" w:hAnsi="Times New Roman" w:cs="Times New Roman"/>
          <w:sz w:val="24"/>
          <w:szCs w:val="24"/>
        </w:rPr>
        <w:t xml:space="preserve">, kas taotlusele on vastatud tähtajal, </w:t>
      </w:r>
      <w:commentRangeEnd w:id="104"/>
      <w:r w:rsidR="00533C06">
        <w:rPr>
          <w:rStyle w:val="Kommentaariviide"/>
        </w:rPr>
        <w:commentReference w:id="104"/>
      </w:r>
      <w:r w:rsidRPr="0081341A" w:rsidR="0081341A">
        <w:rPr>
          <w:rFonts w:ascii="Times New Roman" w:hAnsi="Times New Roman" w:cs="Times New Roman"/>
          <w:sz w:val="24"/>
          <w:szCs w:val="24"/>
        </w:rPr>
        <w:t>ja kui ei ole, viivituse asjaolud;</w:t>
      </w:r>
    </w:p>
    <w:p w:rsidRPr="0081341A" w:rsidR="0081341A" w:rsidP="0081341A" w:rsidRDefault="004341AC" w14:paraId="55AE8CAF" w14:textId="7E7B4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81341A" w:rsidR="0081341A">
        <w:rPr>
          <w:rFonts w:ascii="Times New Roman" w:hAnsi="Times New Roman" w:cs="Times New Roman"/>
          <w:sz w:val="24"/>
          <w:szCs w:val="24"/>
        </w:rPr>
        <w:t xml:space="preserve">) teabeedastusest keeldumise </w:t>
      </w:r>
      <w:ins w:author="Inge Mehide - JUSTDIGI" w:date="2025-07-30T16:04:00Z" w16du:dateUtc="2025-07-30T13:04:00Z" w:id="107">
        <w:r w:rsidR="00EA72EA">
          <w:rPr>
            <w:rFonts w:ascii="Times New Roman" w:hAnsi="Times New Roman" w:cs="Times New Roman"/>
            <w:sz w:val="24"/>
            <w:szCs w:val="24"/>
          </w:rPr>
          <w:t xml:space="preserve">korral </w:t>
        </w:r>
      </w:ins>
      <w:r w:rsidRPr="0081341A" w:rsidR="0081341A">
        <w:rPr>
          <w:rFonts w:ascii="Times New Roman" w:hAnsi="Times New Roman" w:cs="Times New Roman"/>
          <w:sz w:val="24"/>
          <w:szCs w:val="24"/>
        </w:rPr>
        <w:t>andmed</w:t>
      </w:r>
      <w:ins w:author="Inge Mehide - JUSTDIGI" w:date="2025-07-30T16:04:00Z" w16du:dateUtc="2025-07-30T13:04:00Z" w:id="108">
        <w:r w:rsidR="003E7231">
          <w:rPr>
            <w:rFonts w:ascii="Times New Roman" w:hAnsi="Times New Roman" w:cs="Times New Roman"/>
            <w:sz w:val="24"/>
            <w:szCs w:val="24"/>
          </w:rPr>
          <w:t xml:space="preserve"> </w:t>
        </w:r>
      </w:ins>
      <w:ins w:author="Inge Mehide - JUSTDIGI" w:date="2025-07-30T16:08:00Z" w16du:dateUtc="2025-07-30T13:08:00Z" w:id="109">
        <w:r w:rsidR="009E68B5">
          <w:rPr>
            <w:rFonts w:ascii="Times New Roman" w:hAnsi="Times New Roman" w:cs="Times New Roman"/>
            <w:sz w:val="24"/>
            <w:szCs w:val="24"/>
          </w:rPr>
          <w:t>keeldumise</w:t>
        </w:r>
      </w:ins>
      <w:ins w:author="Inge Mehide - JUSTDIGI" w:date="2025-07-30T16:04:00Z" w16du:dateUtc="2025-07-30T13:04:00Z" w:id="110">
        <w:r w:rsidR="003E7231">
          <w:rPr>
            <w:rFonts w:ascii="Times New Roman" w:hAnsi="Times New Roman" w:cs="Times New Roman"/>
            <w:sz w:val="24"/>
            <w:szCs w:val="24"/>
          </w:rPr>
          <w:t xml:space="preserve"> kohta</w:t>
        </w:r>
      </w:ins>
      <w:del w:author="Inge Mehide - JUSTDIGI" w:date="2025-07-30T16:04:00Z" w16du:dateUtc="2025-07-30T13:04:00Z" w:id="111">
        <w:r w:rsidRPr="0081341A" w:rsidDel="003E7231" w:rsidR="0081341A">
          <w:rPr>
            <w:rFonts w:ascii="Times New Roman" w:hAnsi="Times New Roman" w:cs="Times New Roman"/>
            <w:sz w:val="24"/>
            <w:szCs w:val="24"/>
          </w:rPr>
          <w:delText>, kui teabeedastusest keeldutakse</w:delText>
        </w:r>
      </w:del>
      <w:r w:rsidRPr="0081341A" w:rsidR="0081341A">
        <w:rPr>
          <w:rFonts w:ascii="Times New Roman" w:hAnsi="Times New Roman" w:cs="Times New Roman"/>
          <w:sz w:val="24"/>
          <w:szCs w:val="24"/>
        </w:rPr>
        <w:t>;</w:t>
      </w:r>
    </w:p>
    <w:p w:rsidRPr="0081341A" w:rsidR="0081341A" w:rsidP="0081341A" w:rsidRDefault="004341AC" w14:paraId="2457EF6A" w14:textId="67A6BF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Pr="0081341A">
        <w:rPr>
          <w:rFonts w:ascii="Times New Roman" w:hAnsi="Times New Roman" w:cs="Times New Roman"/>
          <w:sz w:val="24"/>
          <w:szCs w:val="24"/>
        </w:rPr>
        <w:t>)</w:t>
      </w:r>
      <w:r>
        <w:rPr>
          <w:rFonts w:ascii="Times New Roman" w:hAnsi="Times New Roman" w:cs="Times New Roman"/>
          <w:sz w:val="24"/>
          <w:szCs w:val="24"/>
        </w:rPr>
        <w:t> </w:t>
      </w:r>
      <w:r w:rsidRPr="0081341A" w:rsidR="0081341A">
        <w:rPr>
          <w:rFonts w:ascii="Times New Roman" w:hAnsi="Times New Roman" w:cs="Times New Roman"/>
          <w:sz w:val="24"/>
          <w:szCs w:val="24"/>
        </w:rPr>
        <w:t>taotluse vastuse koopia edastamise andmed;</w:t>
      </w:r>
    </w:p>
    <w:p w:rsidRPr="0081341A" w:rsidR="0081341A" w:rsidP="0081341A" w:rsidRDefault="004341AC" w14:paraId="5C88872E" w14:textId="00A600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Pr="0081341A">
        <w:rPr>
          <w:rFonts w:ascii="Times New Roman" w:hAnsi="Times New Roman" w:cs="Times New Roman"/>
          <w:sz w:val="24"/>
          <w:szCs w:val="24"/>
        </w:rPr>
        <w:t>)</w:t>
      </w:r>
      <w:r>
        <w:rPr>
          <w:rFonts w:ascii="Times New Roman" w:hAnsi="Times New Roman" w:cs="Times New Roman"/>
          <w:sz w:val="24"/>
          <w:szCs w:val="24"/>
        </w:rPr>
        <w:t> </w:t>
      </w:r>
      <w:commentRangeStart w:id="112"/>
      <w:r w:rsidRPr="0081341A" w:rsidR="0081341A">
        <w:rPr>
          <w:rFonts w:ascii="Times New Roman" w:hAnsi="Times New Roman" w:cs="Times New Roman"/>
          <w:sz w:val="24"/>
          <w:szCs w:val="24"/>
        </w:rPr>
        <w:t>ühtse kontaktpunkti ja uurimisasutuse vahel</w:t>
      </w:r>
      <w:del w:author="Inge Mehide - JUSTDIGI" w:date="2025-07-31T12:03:00Z" w16du:dateUtc="2025-07-31T09:03:00Z" w:id="113">
        <w:r w:rsidRPr="0081341A" w:rsidDel="00F16B14" w:rsidR="0081341A">
          <w:rPr>
            <w:rFonts w:ascii="Times New Roman" w:hAnsi="Times New Roman" w:cs="Times New Roman"/>
            <w:sz w:val="24"/>
            <w:szCs w:val="24"/>
          </w:rPr>
          <w:delText>ine</w:delText>
        </w:r>
      </w:del>
      <w:r w:rsidRPr="0081341A" w:rsidR="0081341A">
        <w:rPr>
          <w:rFonts w:ascii="Times New Roman" w:hAnsi="Times New Roman" w:cs="Times New Roman"/>
          <w:sz w:val="24"/>
          <w:szCs w:val="24"/>
        </w:rPr>
        <w:t xml:space="preserve"> </w:t>
      </w:r>
      <w:del w:author="Inge Mehide - JUSTDIGI" w:date="2025-07-31T12:03:00Z" w16du:dateUtc="2025-07-31T09:03:00Z" w:id="114">
        <w:r w:rsidRPr="0081341A" w:rsidDel="00F16B14" w:rsidR="0081341A">
          <w:rPr>
            <w:rFonts w:ascii="Times New Roman" w:hAnsi="Times New Roman" w:cs="Times New Roman"/>
            <w:sz w:val="24"/>
            <w:szCs w:val="24"/>
          </w:rPr>
          <w:delText xml:space="preserve">teabevahetus </w:delText>
        </w:r>
      </w:del>
      <w:r w:rsidRPr="0081341A" w:rsidR="0081341A">
        <w:rPr>
          <w:rFonts w:ascii="Times New Roman" w:hAnsi="Times New Roman" w:cs="Times New Roman"/>
          <w:sz w:val="24"/>
          <w:szCs w:val="24"/>
        </w:rPr>
        <w:t>taotluse kohta</w:t>
      </w:r>
      <w:commentRangeEnd w:id="112"/>
      <w:r w:rsidR="00062F4D">
        <w:rPr>
          <w:rStyle w:val="Kommentaariviide"/>
        </w:rPr>
        <w:commentReference w:id="112"/>
      </w:r>
      <w:ins w:author="Inge Mehide - JUSTDIGI" w:date="2025-07-31T12:03:00Z" w16du:dateUtc="2025-07-31T09:03:00Z" w:id="115">
        <w:r w:rsidR="00F16B14">
          <w:rPr>
            <w:rFonts w:ascii="Times New Roman" w:hAnsi="Times New Roman" w:cs="Times New Roman"/>
            <w:sz w:val="24"/>
            <w:szCs w:val="24"/>
          </w:rPr>
          <w:t xml:space="preserve"> vahetatud teave</w:t>
        </w:r>
      </w:ins>
      <w:r w:rsidRPr="0081341A" w:rsidR="0081341A">
        <w:rPr>
          <w:rFonts w:ascii="Times New Roman" w:hAnsi="Times New Roman" w:cs="Times New Roman"/>
          <w:sz w:val="24"/>
          <w:szCs w:val="24"/>
        </w:rPr>
        <w:t>.</w:t>
      </w:r>
    </w:p>
    <w:p w:rsidRPr="0081341A" w:rsidR="0081341A" w:rsidP="0081341A" w:rsidRDefault="0081341A" w14:paraId="7CB6C919" w14:textId="77777777">
      <w:pPr>
        <w:spacing w:after="0" w:line="240" w:lineRule="auto"/>
        <w:jc w:val="both"/>
        <w:rPr>
          <w:rFonts w:ascii="Times New Roman" w:hAnsi="Times New Roman" w:cs="Times New Roman"/>
          <w:sz w:val="24"/>
          <w:szCs w:val="24"/>
        </w:rPr>
      </w:pPr>
    </w:p>
    <w:p w:rsidRPr="0081341A" w:rsidR="0081341A" w:rsidP="0081341A" w:rsidRDefault="0081341A" w14:paraId="0B4DB8AD" w14:textId="77777777">
      <w:pPr>
        <w:spacing w:after="0" w:line="240" w:lineRule="auto"/>
        <w:jc w:val="both"/>
        <w:rPr>
          <w:rFonts w:ascii="Times New Roman" w:hAnsi="Times New Roman" w:cs="Times New Roman"/>
          <w:sz w:val="24"/>
          <w:szCs w:val="24"/>
        </w:rPr>
      </w:pPr>
      <w:r w:rsidRPr="0081341A">
        <w:rPr>
          <w:rFonts w:ascii="Times New Roman" w:hAnsi="Times New Roman" w:cs="Times New Roman"/>
          <w:sz w:val="24"/>
          <w:szCs w:val="24"/>
        </w:rPr>
        <w:t>(2) </w:t>
      </w:r>
      <w:bookmarkStart w:name="_Hlk201059815" w:id="116"/>
      <w:r w:rsidRPr="0081341A">
        <w:rPr>
          <w:rFonts w:ascii="Times New Roman" w:hAnsi="Times New Roman" w:cs="Times New Roman"/>
          <w:sz w:val="24"/>
          <w:szCs w:val="24"/>
        </w:rPr>
        <w:t xml:space="preserve">Kriminaalmenetluse seadustiku 19. peatüki 8. jao 10. jaotise 3. </w:t>
      </w:r>
      <w:proofErr w:type="spellStart"/>
      <w:r w:rsidRPr="0081341A">
        <w:rPr>
          <w:rFonts w:ascii="Times New Roman" w:hAnsi="Times New Roman" w:cs="Times New Roman"/>
          <w:sz w:val="24"/>
          <w:szCs w:val="24"/>
        </w:rPr>
        <w:t>alljaotise</w:t>
      </w:r>
      <w:proofErr w:type="spellEnd"/>
      <w:r w:rsidRPr="0081341A">
        <w:rPr>
          <w:rFonts w:ascii="Times New Roman" w:hAnsi="Times New Roman" w:cs="Times New Roman"/>
          <w:sz w:val="24"/>
          <w:szCs w:val="24"/>
        </w:rPr>
        <w:t xml:space="preserve"> alusel</w:t>
      </w:r>
      <w:bookmarkEnd w:id="116"/>
      <w:r w:rsidRPr="0081341A">
        <w:rPr>
          <w:rFonts w:ascii="Times New Roman" w:hAnsi="Times New Roman" w:cs="Times New Roman"/>
          <w:sz w:val="24"/>
          <w:szCs w:val="24"/>
        </w:rPr>
        <w:t xml:space="preserve"> ühtse kontaktpunkti või uurimisasutuse teabetaotluse esitamise kohta on töövoosüsteemis järgmised andmed:</w:t>
      </w:r>
    </w:p>
    <w:p w:rsidR="0081341A" w:rsidP="0081341A" w:rsidRDefault="0081341A" w14:paraId="3FB26A3D" w14:textId="134673C7">
      <w:pPr>
        <w:spacing w:after="0" w:line="240" w:lineRule="auto"/>
        <w:jc w:val="both"/>
        <w:rPr>
          <w:rFonts w:ascii="Times New Roman" w:hAnsi="Times New Roman" w:cs="Times New Roman"/>
          <w:sz w:val="24"/>
          <w:szCs w:val="24"/>
        </w:rPr>
      </w:pPr>
      <w:r w:rsidRPr="0081341A">
        <w:rPr>
          <w:rFonts w:ascii="Times New Roman" w:hAnsi="Times New Roman" w:cs="Times New Roman"/>
          <w:sz w:val="24"/>
          <w:szCs w:val="24"/>
        </w:rPr>
        <w:t>1)</w:t>
      </w:r>
      <w:r w:rsidR="004341AC">
        <w:rPr>
          <w:rFonts w:ascii="Times New Roman" w:hAnsi="Times New Roman" w:cs="Times New Roman"/>
          <w:sz w:val="24"/>
          <w:szCs w:val="24"/>
        </w:rPr>
        <w:t> </w:t>
      </w:r>
      <w:r w:rsidRPr="0081341A">
        <w:rPr>
          <w:rFonts w:ascii="Times New Roman" w:hAnsi="Times New Roman" w:cs="Times New Roman"/>
          <w:sz w:val="24"/>
          <w:szCs w:val="24"/>
        </w:rPr>
        <w:t>taotluse andmed;</w:t>
      </w:r>
    </w:p>
    <w:p w:rsidRPr="0081341A" w:rsidR="00923AFF" w:rsidP="00923AFF" w:rsidRDefault="00923AFF" w14:paraId="132CF8DE" w14:textId="510CC263">
      <w:pPr>
        <w:spacing w:after="0" w:line="240" w:lineRule="auto"/>
        <w:jc w:val="both"/>
        <w:rPr>
          <w:rFonts w:ascii="Times New Roman" w:hAnsi="Times New Roman" w:cs="Times New Roman"/>
          <w:sz w:val="24"/>
          <w:szCs w:val="24"/>
        </w:rPr>
      </w:pPr>
      <w:r w:rsidRPr="7E7328EA" w:rsidR="3BA34FC1">
        <w:rPr>
          <w:rFonts w:ascii="Times New Roman" w:hAnsi="Times New Roman" w:cs="Times New Roman"/>
          <w:sz w:val="24"/>
          <w:szCs w:val="24"/>
        </w:rPr>
        <w:t>2)</w:t>
      </w:r>
      <w:r w:rsidRPr="7E7328EA" w:rsidR="1CAA3AC9">
        <w:rPr>
          <w:rFonts w:ascii="Times New Roman" w:hAnsi="Times New Roman" w:cs="Times New Roman"/>
          <w:sz w:val="24"/>
          <w:szCs w:val="24"/>
        </w:rPr>
        <w:t> </w:t>
      </w:r>
      <w:r w:rsidRPr="7E7328EA" w:rsidR="3BA34FC1">
        <w:rPr>
          <w:rFonts w:ascii="Times New Roman" w:hAnsi="Times New Roman" w:cs="Times New Roman"/>
          <w:sz w:val="24"/>
          <w:szCs w:val="24"/>
        </w:rPr>
        <w:t xml:space="preserve">isikuandmed, mis on loetletud </w:t>
      </w:r>
      <w:commentRangeStart w:id="1344875429"/>
      <w:r w:rsidRPr="7E7328EA" w:rsidR="3BA34FC1">
        <w:rPr>
          <w:rFonts w:ascii="Times New Roman" w:hAnsi="Times New Roman" w:cs="Times New Roman"/>
          <w:sz w:val="24"/>
          <w:szCs w:val="24"/>
        </w:rPr>
        <w:t xml:space="preserve">Euroopa Parlamendi ja nõukogu </w:t>
      </w:r>
      <w:r w:rsidRPr="7E7328EA" w:rsidR="3BA34FC1">
        <w:rPr>
          <w:rFonts w:ascii="Times New Roman" w:hAnsi="Times New Roman" w:cs="Times New Roman"/>
          <w:sz w:val="24"/>
          <w:szCs w:val="24"/>
        </w:rPr>
        <w:t>määruse (EL) 2016/794</w:t>
      </w:r>
      <w:r w:rsidRPr="7E7328EA" w:rsidR="3BA34FC1">
        <w:rPr>
          <w:rFonts w:ascii="Times New Roman" w:hAnsi="Times New Roman" w:cs="Times New Roman"/>
          <w:sz w:val="24"/>
          <w:szCs w:val="24"/>
        </w:rPr>
        <w:t xml:space="preserve">, </w:t>
      </w:r>
      <w:r w:rsidRPr="7E7328EA" w:rsidR="3BA34FC1">
        <w:rPr>
          <w:rFonts w:ascii="Times New Roman" w:hAnsi="Times New Roman" w:cs="Times New Roman"/>
          <w:sz w:val="24"/>
          <w:szCs w:val="24"/>
        </w:rPr>
        <w:t xml:space="preserve">mis käsitleb Euroopa Liidu Õiguskaitsekoostöö Ametit (Europol) ning millega asendatakse ja </w:t>
      </w:r>
      <w:r w:rsidRPr="7E7328EA" w:rsidR="3BA34FC1">
        <w:rPr>
          <w:rFonts w:ascii="Times New Roman" w:hAnsi="Times New Roman" w:cs="Times New Roman"/>
          <w:sz w:val="24"/>
          <w:szCs w:val="24"/>
        </w:rPr>
        <w:t>tunnistatakse kehtetuks nõukogu otsused 2009/371/JSK, 2009/934/JSK, 2009/935/JSK, 2009/936/JSK ja 2009/968/JSK</w:t>
      </w:r>
      <w:r w:rsidRPr="7E7328EA" w:rsidR="3BA34FC1">
        <w:rPr>
          <w:rFonts w:ascii="Times New Roman" w:hAnsi="Times New Roman" w:cs="Times New Roman"/>
          <w:sz w:val="24"/>
          <w:szCs w:val="24"/>
        </w:rPr>
        <w:t xml:space="preserve"> (</w:t>
      </w:r>
      <w:r w:rsidRPr="7E7328EA" w:rsidR="3BA34FC1">
        <w:rPr>
          <w:rFonts w:ascii="Times New Roman" w:hAnsi="Times New Roman" w:cs="Times New Roman"/>
          <w:sz w:val="24"/>
          <w:szCs w:val="24"/>
        </w:rPr>
        <w:t>ELT L 135, 24.</w:t>
      </w:r>
      <w:r w:rsidRPr="7E7328EA" w:rsidR="3BA34FC1">
        <w:rPr>
          <w:rFonts w:ascii="Times New Roman" w:hAnsi="Times New Roman" w:cs="Times New Roman"/>
          <w:sz w:val="24"/>
          <w:szCs w:val="24"/>
        </w:rPr>
        <w:t>0</w:t>
      </w:r>
      <w:r w:rsidRPr="7E7328EA" w:rsidR="3BA34FC1">
        <w:rPr>
          <w:rFonts w:ascii="Times New Roman" w:hAnsi="Times New Roman" w:cs="Times New Roman"/>
          <w:sz w:val="24"/>
          <w:szCs w:val="24"/>
        </w:rPr>
        <w:t>5.2016, lk 53</w:t>
      </w:r>
      <w:r w:rsidRPr="7E7328EA" w:rsidR="3BA34FC1">
        <w:rPr>
          <w:rFonts w:ascii="Times New Roman" w:hAnsi="Times New Roman" w:cs="Times New Roman"/>
          <w:sz w:val="24"/>
          <w:szCs w:val="24"/>
        </w:rPr>
        <w:t>–</w:t>
      </w:r>
      <w:r w:rsidRPr="7E7328EA" w:rsidR="3BA34FC1">
        <w:rPr>
          <w:rFonts w:ascii="Times New Roman" w:hAnsi="Times New Roman" w:cs="Times New Roman"/>
          <w:sz w:val="24"/>
          <w:szCs w:val="24"/>
        </w:rPr>
        <w:t>114</w:t>
      </w:r>
      <w:r w:rsidRPr="7E7328EA" w:rsidR="3BA34FC1">
        <w:rPr>
          <w:rFonts w:ascii="Times New Roman" w:hAnsi="Times New Roman" w:cs="Times New Roman"/>
          <w:sz w:val="24"/>
          <w:szCs w:val="24"/>
        </w:rPr>
        <w:t>)</w:t>
      </w:r>
      <w:commentRangeStart w:id="117"/>
      <w:commentRangeEnd w:id="1344875429"/>
      <w:r>
        <w:rPr>
          <w:rStyle w:val="CommentReference"/>
        </w:rPr>
        <w:commentReference w:id="1344875429"/>
      </w:r>
      <w:ins w:author="Inge Mehide - JUSTDIGI" w:date="2025-07-30T15:43:00Z" w:id="28920795">
        <w:r w:rsidRPr="7E7328EA" w:rsidR="52360114">
          <w:rPr>
            <w:rFonts w:ascii="Times New Roman" w:hAnsi="Times New Roman" w:cs="Times New Roman"/>
            <w:sz w:val="24"/>
            <w:szCs w:val="24"/>
          </w:rPr>
          <w:t>,</w:t>
        </w:r>
      </w:ins>
      <w:commentRangeEnd w:id="117"/>
      <w:r>
        <w:rPr>
          <w:rStyle w:val="CommentReference"/>
        </w:rPr>
        <w:commentReference w:id="117"/>
      </w:r>
      <w:r w:rsidRPr="7E7328EA" w:rsidR="3BA34FC1">
        <w:rPr>
          <w:rFonts w:ascii="Times New Roman" w:hAnsi="Times New Roman" w:cs="Times New Roman"/>
          <w:sz w:val="24"/>
          <w:szCs w:val="24"/>
        </w:rPr>
        <w:t xml:space="preserve"> lisas II;</w:t>
      </w:r>
    </w:p>
    <w:p w:rsidRPr="0081341A" w:rsidR="0081341A" w:rsidP="0081341A" w:rsidRDefault="004341AC" w14:paraId="3AA27223" w14:textId="31A04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81341A" w:rsidR="0081341A">
        <w:rPr>
          <w:rFonts w:ascii="Times New Roman" w:hAnsi="Times New Roman" w:cs="Times New Roman"/>
          <w:sz w:val="24"/>
          <w:szCs w:val="24"/>
        </w:rPr>
        <w:t>)</w:t>
      </w:r>
      <w:r>
        <w:rPr>
          <w:rFonts w:ascii="Times New Roman" w:hAnsi="Times New Roman" w:cs="Times New Roman"/>
          <w:sz w:val="24"/>
          <w:szCs w:val="24"/>
        </w:rPr>
        <w:t> </w:t>
      </w:r>
      <w:r w:rsidRPr="0081341A" w:rsidR="0081341A">
        <w:rPr>
          <w:rFonts w:ascii="Times New Roman" w:hAnsi="Times New Roman" w:cs="Times New Roman"/>
          <w:sz w:val="24"/>
          <w:szCs w:val="24"/>
        </w:rPr>
        <w:t>taotluse koopia edastamise andmed;</w:t>
      </w:r>
    </w:p>
    <w:p w:rsidRPr="0081341A" w:rsidR="0081341A" w:rsidP="0081341A" w:rsidRDefault="004341AC" w14:paraId="0501899A" w14:textId="69DCC7C9">
      <w:pPr>
        <w:spacing w:after="0" w:line="240" w:lineRule="auto"/>
        <w:jc w:val="both"/>
        <w:rPr>
          <w:rFonts w:ascii="Times New Roman" w:hAnsi="Times New Roman" w:cs="Times New Roman"/>
          <w:sz w:val="24"/>
          <w:szCs w:val="24"/>
        </w:rPr>
      </w:pPr>
      <w:commentRangeStart w:id="120"/>
      <w:r>
        <w:rPr>
          <w:rFonts w:ascii="Times New Roman" w:hAnsi="Times New Roman" w:cs="Times New Roman"/>
          <w:sz w:val="24"/>
          <w:szCs w:val="24"/>
        </w:rPr>
        <w:t>4</w:t>
      </w:r>
      <w:r w:rsidRPr="0081341A" w:rsidR="0081341A">
        <w:rPr>
          <w:rFonts w:ascii="Times New Roman" w:hAnsi="Times New Roman" w:cs="Times New Roman"/>
          <w:sz w:val="24"/>
          <w:szCs w:val="24"/>
        </w:rPr>
        <w:t>)</w:t>
      </w:r>
      <w:r>
        <w:rPr>
          <w:rFonts w:ascii="Times New Roman" w:hAnsi="Times New Roman" w:cs="Times New Roman"/>
          <w:sz w:val="24"/>
          <w:szCs w:val="24"/>
        </w:rPr>
        <w:t> </w:t>
      </w:r>
      <w:del w:author="Inge Mehide - JUSTDIGI" w:date="2025-07-30T16:09:00Z" w16du:dateUtc="2025-07-30T13:09:00Z" w:id="121">
        <w:r w:rsidRPr="0081341A" w:rsidDel="001659F0" w:rsidR="0081341A">
          <w:rPr>
            <w:rFonts w:ascii="Times New Roman" w:hAnsi="Times New Roman" w:cs="Times New Roman"/>
            <w:sz w:val="24"/>
            <w:szCs w:val="24"/>
          </w:rPr>
          <w:delText>andmed</w:delText>
        </w:r>
      </w:del>
      <w:ins w:author="Inge Mehide - JUSTDIGI" w:date="2025-07-30T16:09:00Z" w16du:dateUtc="2025-07-30T13:09:00Z" w:id="122">
        <w:r w:rsidR="001659F0">
          <w:rPr>
            <w:rFonts w:ascii="Times New Roman" w:hAnsi="Times New Roman" w:cs="Times New Roman"/>
            <w:sz w:val="24"/>
            <w:szCs w:val="24"/>
          </w:rPr>
          <w:t>teave</w:t>
        </w:r>
      </w:ins>
      <w:r w:rsidRPr="0081341A" w:rsidR="0081341A">
        <w:rPr>
          <w:rFonts w:ascii="Times New Roman" w:hAnsi="Times New Roman" w:cs="Times New Roman"/>
          <w:sz w:val="24"/>
          <w:szCs w:val="24"/>
        </w:rPr>
        <w:t>, kas taotlus on kiireloomuline, ja kui on, selle põhjendus;</w:t>
      </w:r>
    </w:p>
    <w:p w:rsidRPr="000A6419" w:rsidR="000A6419" w:rsidP="000A6419" w:rsidRDefault="004341AC" w14:paraId="4E9F35F5" w14:textId="2C5F85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0A6419" w:rsidR="000A6419">
        <w:rPr>
          <w:rFonts w:ascii="Times New Roman" w:hAnsi="Times New Roman" w:cs="Times New Roman"/>
          <w:sz w:val="24"/>
          <w:szCs w:val="24"/>
        </w:rPr>
        <w:t>)</w:t>
      </w:r>
      <w:r>
        <w:rPr>
          <w:rFonts w:ascii="Times New Roman" w:hAnsi="Times New Roman" w:cs="Times New Roman"/>
          <w:sz w:val="24"/>
          <w:szCs w:val="24"/>
        </w:rPr>
        <w:t> </w:t>
      </w:r>
      <w:ins w:author="Inge Mehide - JUSTDIGI" w:date="2025-07-31T12:07:00Z" w16du:dateUtc="2025-07-31T09:07:00Z" w:id="123">
        <w:r w:rsidR="00142ADE">
          <w:rPr>
            <w:rFonts w:ascii="Times New Roman" w:hAnsi="Times New Roman" w:cs="Times New Roman"/>
            <w:sz w:val="24"/>
            <w:szCs w:val="24"/>
          </w:rPr>
          <w:t>andmed</w:t>
        </w:r>
      </w:ins>
      <w:ins w:author="Inge Mehide - JUSTDIGI" w:date="2025-07-30T16:09:00Z" w16du:dateUtc="2025-07-30T13:09:00Z" w:id="124">
        <w:r w:rsidR="009D7348">
          <w:rPr>
            <w:rFonts w:ascii="Times New Roman" w:hAnsi="Times New Roman" w:cs="Times New Roman"/>
            <w:sz w:val="24"/>
            <w:szCs w:val="24"/>
          </w:rPr>
          <w:t xml:space="preserve"> </w:t>
        </w:r>
      </w:ins>
      <w:r w:rsidRPr="000A6419" w:rsidR="000A6419">
        <w:rPr>
          <w:rFonts w:ascii="Times New Roman" w:hAnsi="Times New Roman" w:cs="Times New Roman"/>
          <w:sz w:val="24"/>
          <w:szCs w:val="24"/>
        </w:rPr>
        <w:t xml:space="preserve">taotluse puuduste </w:t>
      </w:r>
      <w:del w:author="Inge Mehide - JUSTDIGI" w:date="2025-07-30T16:09:00Z" w16du:dateUtc="2025-07-30T13:09:00Z" w:id="125">
        <w:r w:rsidRPr="000A6419" w:rsidDel="009D7348" w:rsidR="000A6419">
          <w:rPr>
            <w:rFonts w:ascii="Times New Roman" w:hAnsi="Times New Roman" w:cs="Times New Roman"/>
            <w:sz w:val="24"/>
            <w:szCs w:val="24"/>
          </w:rPr>
          <w:delText>andmed</w:delText>
        </w:r>
      </w:del>
      <w:ins w:author="Inge Mehide - JUSTDIGI" w:date="2025-07-30T16:09:00Z" w16du:dateUtc="2025-07-30T13:09:00Z" w:id="126">
        <w:r w:rsidR="009D7348">
          <w:rPr>
            <w:rFonts w:ascii="Times New Roman" w:hAnsi="Times New Roman" w:cs="Times New Roman"/>
            <w:sz w:val="24"/>
            <w:szCs w:val="24"/>
          </w:rPr>
          <w:t>kohta</w:t>
        </w:r>
      </w:ins>
      <w:r w:rsidRPr="000A6419" w:rsidR="000A6419">
        <w:rPr>
          <w:rFonts w:ascii="Times New Roman" w:hAnsi="Times New Roman" w:cs="Times New Roman"/>
          <w:sz w:val="24"/>
          <w:szCs w:val="24"/>
        </w:rPr>
        <w:t>, kui taotluses on puudusi;</w:t>
      </w:r>
    </w:p>
    <w:p w:rsidRPr="000A6419" w:rsidR="000A6419" w:rsidP="000A6419" w:rsidRDefault="004341AC" w14:paraId="4CE5E34D" w14:textId="77B6E1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0A6419" w:rsidR="000A6419">
        <w:rPr>
          <w:rFonts w:ascii="Times New Roman" w:hAnsi="Times New Roman" w:cs="Times New Roman"/>
          <w:sz w:val="24"/>
          <w:szCs w:val="24"/>
        </w:rPr>
        <w:t>)</w:t>
      </w:r>
      <w:r>
        <w:rPr>
          <w:rFonts w:ascii="Times New Roman" w:hAnsi="Times New Roman" w:cs="Times New Roman"/>
          <w:sz w:val="24"/>
          <w:szCs w:val="24"/>
        </w:rPr>
        <w:t> </w:t>
      </w:r>
      <w:ins w:author="Inge Mehide - JUSTDIGI" w:date="2025-07-31T12:08:00Z" w16du:dateUtc="2025-07-31T09:08:00Z" w:id="127">
        <w:r w:rsidR="008F1B52">
          <w:rPr>
            <w:rFonts w:ascii="Times New Roman" w:hAnsi="Times New Roman" w:cs="Times New Roman"/>
            <w:sz w:val="24"/>
            <w:szCs w:val="24"/>
          </w:rPr>
          <w:t>andmed</w:t>
        </w:r>
      </w:ins>
      <w:ins w:author="Inge Mehide - JUSTDIGI" w:date="2025-07-30T16:10:00Z" w16du:dateUtc="2025-07-30T13:10:00Z" w:id="128">
        <w:r w:rsidR="009B15FE">
          <w:rPr>
            <w:rFonts w:ascii="Times New Roman" w:hAnsi="Times New Roman" w:cs="Times New Roman"/>
            <w:sz w:val="24"/>
            <w:szCs w:val="24"/>
          </w:rPr>
          <w:t xml:space="preserve"> </w:t>
        </w:r>
      </w:ins>
      <w:r w:rsidRPr="000A6419" w:rsidR="000A6419">
        <w:rPr>
          <w:rFonts w:ascii="Times New Roman" w:hAnsi="Times New Roman" w:cs="Times New Roman"/>
          <w:sz w:val="24"/>
          <w:szCs w:val="24"/>
        </w:rPr>
        <w:t xml:space="preserve">taotluse selgituste ja täpsustuste </w:t>
      </w:r>
      <w:del w:author="Inge Mehide - JUSTDIGI" w:date="2025-07-30T16:10:00Z" w16du:dateUtc="2025-07-30T13:10:00Z" w:id="129">
        <w:r w:rsidRPr="000A6419" w:rsidDel="009B15FE" w:rsidR="000A6419">
          <w:rPr>
            <w:rFonts w:ascii="Times New Roman" w:hAnsi="Times New Roman" w:cs="Times New Roman"/>
            <w:sz w:val="24"/>
            <w:szCs w:val="24"/>
          </w:rPr>
          <w:delText>andmed</w:delText>
        </w:r>
      </w:del>
      <w:ins w:author="Inge Mehide - JUSTDIGI" w:date="2025-07-30T16:10:00Z" w16du:dateUtc="2025-07-30T13:10:00Z" w:id="130">
        <w:r w:rsidR="009B15FE">
          <w:rPr>
            <w:rFonts w:ascii="Times New Roman" w:hAnsi="Times New Roman" w:cs="Times New Roman"/>
            <w:sz w:val="24"/>
            <w:szCs w:val="24"/>
          </w:rPr>
          <w:t>kohta</w:t>
        </w:r>
      </w:ins>
      <w:r w:rsidRPr="000A6419" w:rsidR="000A6419">
        <w:rPr>
          <w:rFonts w:ascii="Times New Roman" w:hAnsi="Times New Roman" w:cs="Times New Roman"/>
          <w:sz w:val="24"/>
          <w:szCs w:val="24"/>
        </w:rPr>
        <w:t xml:space="preserve">, kui </w:t>
      </w:r>
      <w:del w:author="Inge Mehide - JUSTDIGI" w:date="2025-07-31T12:08:00Z" w16du:dateUtc="2025-07-31T09:08:00Z" w:id="131">
        <w:r w:rsidRPr="000A6419" w:rsidDel="004726E9" w:rsidR="000A6419">
          <w:rPr>
            <w:rFonts w:ascii="Times New Roman" w:hAnsi="Times New Roman" w:cs="Times New Roman"/>
            <w:sz w:val="24"/>
            <w:szCs w:val="24"/>
          </w:rPr>
          <w:delText xml:space="preserve">neid </w:delText>
        </w:r>
      </w:del>
      <w:del w:author="Inge Mehide - JUSTDIGI" w:date="2025-07-30T16:10:00Z" w16du:dateUtc="2025-07-30T13:10:00Z" w:id="132">
        <w:r w:rsidRPr="000A6419" w:rsidDel="009B15FE" w:rsidR="000A6419">
          <w:rPr>
            <w:rFonts w:ascii="Times New Roman" w:hAnsi="Times New Roman" w:cs="Times New Roman"/>
            <w:sz w:val="24"/>
            <w:szCs w:val="24"/>
          </w:rPr>
          <w:delText xml:space="preserve">taotluse kohta </w:delText>
        </w:r>
      </w:del>
      <w:r w:rsidRPr="000A6419" w:rsidR="000A6419">
        <w:rPr>
          <w:rFonts w:ascii="Times New Roman" w:hAnsi="Times New Roman" w:cs="Times New Roman"/>
          <w:sz w:val="24"/>
          <w:szCs w:val="24"/>
        </w:rPr>
        <w:t>palutakse</w:t>
      </w:r>
      <w:ins w:author="Inge Mehide - JUSTDIGI" w:date="2025-07-31T12:08:00Z" w16du:dateUtc="2025-07-31T09:08:00Z" w:id="133">
        <w:r w:rsidR="004726E9">
          <w:rPr>
            <w:rFonts w:ascii="Times New Roman" w:hAnsi="Times New Roman" w:cs="Times New Roman"/>
            <w:sz w:val="24"/>
            <w:szCs w:val="24"/>
          </w:rPr>
          <w:t xml:space="preserve"> selgitusi ja täpsustusi</w:t>
        </w:r>
      </w:ins>
      <w:r w:rsidRPr="000A6419" w:rsidR="000A6419">
        <w:rPr>
          <w:rFonts w:ascii="Times New Roman" w:hAnsi="Times New Roman" w:cs="Times New Roman"/>
          <w:sz w:val="24"/>
          <w:szCs w:val="24"/>
        </w:rPr>
        <w:t>;</w:t>
      </w:r>
    </w:p>
    <w:p w:rsidRPr="000A6419" w:rsidR="000A6419" w:rsidP="000A6419" w:rsidRDefault="004341AC" w14:paraId="2A4DDF02" w14:textId="1CE1B6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0A6419" w:rsidR="000A6419">
        <w:rPr>
          <w:rFonts w:ascii="Times New Roman" w:hAnsi="Times New Roman" w:cs="Times New Roman"/>
          <w:sz w:val="24"/>
          <w:szCs w:val="24"/>
        </w:rPr>
        <w:t>)</w:t>
      </w:r>
      <w:r>
        <w:rPr>
          <w:rFonts w:ascii="Times New Roman" w:hAnsi="Times New Roman" w:cs="Times New Roman"/>
          <w:sz w:val="24"/>
          <w:szCs w:val="24"/>
        </w:rPr>
        <w:t> </w:t>
      </w:r>
      <w:r w:rsidRPr="000A6419" w:rsidR="000A6419">
        <w:rPr>
          <w:rFonts w:ascii="Times New Roman" w:hAnsi="Times New Roman" w:cs="Times New Roman"/>
          <w:sz w:val="24"/>
          <w:szCs w:val="24"/>
        </w:rPr>
        <w:t>ühtse kontaktpunkti ja uurimisasutuse vahel</w:t>
      </w:r>
      <w:del w:author="Inge Mehide - JUSTDIGI" w:date="2025-07-31T12:09:00Z" w16du:dateUtc="2025-07-31T09:09:00Z" w:id="134">
        <w:r w:rsidRPr="000A6419" w:rsidDel="00F1621E" w:rsidR="000A6419">
          <w:rPr>
            <w:rFonts w:ascii="Times New Roman" w:hAnsi="Times New Roman" w:cs="Times New Roman"/>
            <w:sz w:val="24"/>
            <w:szCs w:val="24"/>
          </w:rPr>
          <w:delText>ine</w:delText>
        </w:r>
      </w:del>
      <w:r w:rsidRPr="000A6419" w:rsidR="000A6419">
        <w:rPr>
          <w:rFonts w:ascii="Times New Roman" w:hAnsi="Times New Roman" w:cs="Times New Roman"/>
          <w:sz w:val="24"/>
          <w:szCs w:val="24"/>
        </w:rPr>
        <w:t xml:space="preserve"> </w:t>
      </w:r>
      <w:del w:author="Inge Mehide - JUSTDIGI" w:date="2025-07-31T12:09:00Z" w16du:dateUtc="2025-07-31T09:09:00Z" w:id="135">
        <w:r w:rsidRPr="000A6419" w:rsidDel="00F1621E" w:rsidR="000A6419">
          <w:rPr>
            <w:rFonts w:ascii="Times New Roman" w:hAnsi="Times New Roman" w:cs="Times New Roman"/>
            <w:sz w:val="24"/>
            <w:szCs w:val="24"/>
          </w:rPr>
          <w:delText xml:space="preserve">teabevahetus </w:delText>
        </w:r>
      </w:del>
      <w:r w:rsidRPr="000A6419" w:rsidR="000A6419">
        <w:rPr>
          <w:rFonts w:ascii="Times New Roman" w:hAnsi="Times New Roman" w:cs="Times New Roman"/>
          <w:sz w:val="24"/>
          <w:szCs w:val="24"/>
        </w:rPr>
        <w:t>taotluse kohta</w:t>
      </w:r>
      <w:ins w:author="Inge Mehide - JUSTDIGI" w:date="2025-07-31T12:09:00Z" w16du:dateUtc="2025-07-31T09:09:00Z" w:id="136">
        <w:r w:rsidR="00F1621E">
          <w:rPr>
            <w:rFonts w:ascii="Times New Roman" w:hAnsi="Times New Roman" w:cs="Times New Roman"/>
            <w:sz w:val="24"/>
            <w:szCs w:val="24"/>
          </w:rPr>
          <w:t xml:space="preserve"> vahetatud teave</w:t>
        </w:r>
      </w:ins>
      <w:ins w:author="Inge Mehide - JUSTDIGI" w:date="2025-07-31T12:10:00Z" w16du:dateUtc="2025-07-31T09:10:00Z" w:id="137">
        <w:commentRangeEnd w:id="120"/>
        <w:r w:rsidR="003D1F43">
          <w:rPr>
            <w:rStyle w:val="Kommentaariviide"/>
          </w:rPr>
          <w:commentReference w:id="120"/>
        </w:r>
      </w:ins>
      <w:r w:rsidRPr="000A6419" w:rsidR="000A6419">
        <w:rPr>
          <w:rFonts w:ascii="Times New Roman" w:hAnsi="Times New Roman" w:cs="Times New Roman"/>
          <w:sz w:val="24"/>
          <w:szCs w:val="24"/>
        </w:rPr>
        <w:t>.</w:t>
      </w:r>
    </w:p>
    <w:p w:rsidRPr="0081341A" w:rsidR="0081341A" w:rsidP="0081341A" w:rsidRDefault="0081341A" w14:paraId="0D33C617" w14:textId="77777777">
      <w:pPr>
        <w:spacing w:after="0" w:line="240" w:lineRule="auto"/>
        <w:jc w:val="both"/>
        <w:rPr>
          <w:rFonts w:ascii="Times New Roman" w:hAnsi="Times New Roman" w:cs="Times New Roman"/>
          <w:sz w:val="24"/>
          <w:szCs w:val="24"/>
        </w:rPr>
      </w:pPr>
    </w:p>
    <w:p w:rsidRPr="0081341A" w:rsidR="0081341A" w:rsidP="0081341A" w:rsidRDefault="0081341A" w14:paraId="16432B70" w14:textId="77777777">
      <w:pPr>
        <w:spacing w:after="0" w:line="240" w:lineRule="auto"/>
        <w:jc w:val="both"/>
        <w:rPr>
          <w:rFonts w:ascii="Times New Roman" w:hAnsi="Times New Roman" w:cs="Times New Roman"/>
          <w:sz w:val="24"/>
          <w:szCs w:val="24"/>
        </w:rPr>
      </w:pPr>
      <w:r w:rsidRPr="0081341A">
        <w:rPr>
          <w:rFonts w:ascii="Times New Roman" w:hAnsi="Times New Roman" w:cs="Times New Roman"/>
          <w:sz w:val="24"/>
          <w:szCs w:val="24"/>
        </w:rPr>
        <w:t xml:space="preserve">(3) Kriminaalmenetluse seadustiku 19. peatüki 8. jao 10. jaotise 4. </w:t>
      </w:r>
      <w:proofErr w:type="spellStart"/>
      <w:r w:rsidRPr="0081341A">
        <w:rPr>
          <w:rFonts w:ascii="Times New Roman" w:hAnsi="Times New Roman" w:cs="Times New Roman"/>
          <w:sz w:val="24"/>
          <w:szCs w:val="24"/>
        </w:rPr>
        <w:t>alljaotise</w:t>
      </w:r>
      <w:proofErr w:type="spellEnd"/>
      <w:r w:rsidRPr="0081341A">
        <w:rPr>
          <w:rFonts w:ascii="Times New Roman" w:hAnsi="Times New Roman" w:cs="Times New Roman"/>
          <w:sz w:val="24"/>
          <w:szCs w:val="24"/>
        </w:rPr>
        <w:t xml:space="preserve"> alusel ühtse kontaktpunkti või uurimisasutuse omaalgatusliku teabeedastuse kohta on töövoosüsteemis järgmised andmed:</w:t>
      </w:r>
    </w:p>
    <w:p w:rsidR="0081341A" w:rsidP="0081341A" w:rsidRDefault="0081341A" w14:paraId="29E61B51" w14:textId="70114C75">
      <w:pPr>
        <w:spacing w:after="0" w:line="240" w:lineRule="auto"/>
        <w:jc w:val="both"/>
        <w:rPr>
          <w:rFonts w:ascii="Times New Roman" w:hAnsi="Times New Roman" w:cs="Times New Roman"/>
          <w:sz w:val="24"/>
          <w:szCs w:val="24"/>
        </w:rPr>
      </w:pPr>
      <w:r w:rsidRPr="0081341A">
        <w:rPr>
          <w:rFonts w:ascii="Times New Roman" w:hAnsi="Times New Roman" w:cs="Times New Roman"/>
          <w:sz w:val="24"/>
          <w:szCs w:val="24"/>
        </w:rPr>
        <w:t>1)</w:t>
      </w:r>
      <w:r w:rsidR="004341AC">
        <w:rPr>
          <w:rFonts w:ascii="Times New Roman" w:hAnsi="Times New Roman" w:cs="Times New Roman"/>
          <w:sz w:val="24"/>
          <w:szCs w:val="24"/>
        </w:rPr>
        <w:t> </w:t>
      </w:r>
      <w:r w:rsidRPr="0081341A">
        <w:rPr>
          <w:rFonts w:ascii="Times New Roman" w:hAnsi="Times New Roman" w:cs="Times New Roman"/>
          <w:sz w:val="24"/>
          <w:szCs w:val="24"/>
        </w:rPr>
        <w:t>edastatud teabe andmed;</w:t>
      </w:r>
    </w:p>
    <w:p w:rsidRPr="0081341A" w:rsidR="00923AFF" w:rsidP="0081341A" w:rsidRDefault="00923AFF" w14:paraId="594388C2" w14:textId="646075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4341AC">
        <w:rPr>
          <w:rFonts w:ascii="Times New Roman" w:hAnsi="Times New Roman" w:cs="Times New Roman"/>
          <w:sz w:val="24"/>
          <w:szCs w:val="24"/>
        </w:rPr>
        <w:t> </w:t>
      </w:r>
      <w:r>
        <w:rPr>
          <w:rFonts w:ascii="Times New Roman" w:hAnsi="Times New Roman" w:cs="Times New Roman"/>
          <w:sz w:val="24"/>
          <w:szCs w:val="24"/>
        </w:rPr>
        <w:t xml:space="preserve">isikuandmed, mis on loetletud </w:t>
      </w:r>
      <w:r>
        <w:rPr>
          <w:rFonts w:ascii="Times New Roman" w:hAnsi="Times New Roman" w:cs="Times New Roman"/>
          <w:bCs/>
          <w:sz w:val="24"/>
          <w:szCs w:val="24"/>
        </w:rPr>
        <w:t xml:space="preserve">Euroopa Parlamendi ja nõukogu </w:t>
      </w:r>
      <w:r w:rsidRPr="004A1C6F">
        <w:rPr>
          <w:rFonts w:ascii="Times New Roman" w:hAnsi="Times New Roman" w:cs="Times New Roman"/>
          <w:bCs/>
          <w:sz w:val="24"/>
          <w:szCs w:val="24"/>
        </w:rPr>
        <w:t>määruse (EL) 2016/794</w:t>
      </w:r>
      <w:r>
        <w:rPr>
          <w:rFonts w:ascii="Times New Roman" w:hAnsi="Times New Roman" w:cs="Times New Roman"/>
          <w:bCs/>
          <w:sz w:val="24"/>
          <w:szCs w:val="24"/>
        </w:rPr>
        <w:t xml:space="preserve">, </w:t>
      </w:r>
      <w:r w:rsidRPr="004132A4">
        <w:rPr>
          <w:rFonts w:ascii="Times New Roman" w:hAnsi="Times New Roman" w:cs="Times New Roman"/>
          <w:bCs/>
          <w:sz w:val="24"/>
          <w:szCs w:val="24"/>
        </w:rPr>
        <w:t>mis käsitleb Euroopa Liidu Õiguskaitsekoostöö Ametit (Europol) ning millega asendatakse ja tunnistatakse kehtetuks nõukogu otsused 2009/371/JSK, 2009/934/JSK, 2009/935/JSK, 2009/936/JSK ja 2009/968/JSK</w:t>
      </w:r>
      <w:r>
        <w:rPr>
          <w:rFonts w:ascii="Times New Roman" w:hAnsi="Times New Roman" w:cs="Times New Roman"/>
          <w:bCs/>
          <w:sz w:val="24"/>
          <w:szCs w:val="24"/>
        </w:rPr>
        <w:t xml:space="preserve"> (</w:t>
      </w:r>
      <w:r w:rsidRPr="0087734F">
        <w:rPr>
          <w:rFonts w:ascii="Times New Roman" w:hAnsi="Times New Roman" w:cs="Times New Roman"/>
          <w:bCs/>
          <w:sz w:val="24"/>
          <w:szCs w:val="24"/>
        </w:rPr>
        <w:t>ELT L 135, 24.</w:t>
      </w:r>
      <w:r>
        <w:rPr>
          <w:rFonts w:ascii="Times New Roman" w:hAnsi="Times New Roman" w:cs="Times New Roman"/>
          <w:bCs/>
          <w:sz w:val="24"/>
          <w:szCs w:val="24"/>
        </w:rPr>
        <w:t>0</w:t>
      </w:r>
      <w:r w:rsidRPr="0087734F">
        <w:rPr>
          <w:rFonts w:ascii="Times New Roman" w:hAnsi="Times New Roman" w:cs="Times New Roman"/>
          <w:bCs/>
          <w:sz w:val="24"/>
          <w:szCs w:val="24"/>
        </w:rPr>
        <w:t>5.2016, lk 53</w:t>
      </w:r>
      <w:r>
        <w:rPr>
          <w:rFonts w:ascii="Times New Roman" w:hAnsi="Times New Roman" w:cs="Times New Roman"/>
          <w:bCs/>
          <w:sz w:val="24"/>
          <w:szCs w:val="24"/>
        </w:rPr>
        <w:t>–</w:t>
      </w:r>
      <w:r w:rsidRPr="0087734F">
        <w:rPr>
          <w:rFonts w:ascii="Times New Roman" w:hAnsi="Times New Roman" w:cs="Times New Roman"/>
          <w:bCs/>
          <w:sz w:val="24"/>
          <w:szCs w:val="24"/>
        </w:rPr>
        <w:t>114</w:t>
      </w:r>
      <w:r>
        <w:rPr>
          <w:rFonts w:ascii="Times New Roman" w:hAnsi="Times New Roman" w:cs="Times New Roman"/>
          <w:bCs/>
          <w:sz w:val="24"/>
          <w:szCs w:val="24"/>
        </w:rPr>
        <w:t>)</w:t>
      </w:r>
      <w:commentRangeStart w:id="138"/>
      <w:ins w:author="Inge Mehide - JUSTDIGI" w:date="2025-07-30T16:12:00Z" w16du:dateUtc="2025-07-30T13:12:00Z" w:id="139">
        <w:r w:rsidR="0009243D">
          <w:rPr>
            <w:rFonts w:ascii="Times New Roman" w:hAnsi="Times New Roman" w:cs="Times New Roman"/>
            <w:bCs/>
            <w:sz w:val="24"/>
            <w:szCs w:val="24"/>
          </w:rPr>
          <w:t>,</w:t>
        </w:r>
        <w:commentRangeEnd w:id="138"/>
        <w:r w:rsidR="0009243D">
          <w:rPr>
            <w:rStyle w:val="Kommentaariviide"/>
          </w:rPr>
          <w:commentReference w:id="138"/>
        </w:r>
      </w:ins>
      <w:r>
        <w:rPr>
          <w:rFonts w:ascii="Times New Roman" w:hAnsi="Times New Roman" w:cs="Times New Roman"/>
          <w:bCs/>
          <w:sz w:val="24"/>
          <w:szCs w:val="24"/>
        </w:rPr>
        <w:t xml:space="preserve"> lisas II;</w:t>
      </w:r>
    </w:p>
    <w:p w:rsidRPr="0081341A" w:rsidR="0081341A" w:rsidP="0081341A" w:rsidRDefault="00923AFF" w14:paraId="7BB2ABAB" w14:textId="7A96ED2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81341A" w:rsidR="0081341A">
        <w:rPr>
          <w:rFonts w:ascii="Times New Roman" w:hAnsi="Times New Roman" w:cs="Times New Roman"/>
          <w:sz w:val="24"/>
          <w:szCs w:val="24"/>
        </w:rPr>
        <w:t>)</w:t>
      </w:r>
      <w:r w:rsidR="004341AC">
        <w:rPr>
          <w:rFonts w:ascii="Times New Roman" w:hAnsi="Times New Roman" w:cs="Times New Roman"/>
          <w:sz w:val="24"/>
          <w:szCs w:val="24"/>
        </w:rPr>
        <w:t> </w:t>
      </w:r>
      <w:r w:rsidRPr="0081341A" w:rsidR="0081341A">
        <w:rPr>
          <w:rFonts w:ascii="Times New Roman" w:hAnsi="Times New Roman" w:cs="Times New Roman"/>
          <w:sz w:val="24"/>
          <w:szCs w:val="24"/>
        </w:rPr>
        <w:t>teabe koopia edastamise andmed.</w:t>
      </w:r>
    </w:p>
    <w:p w:rsidRPr="0081341A" w:rsidR="0081341A" w:rsidP="0081341A" w:rsidRDefault="0081341A" w14:paraId="1070B6A3" w14:textId="77777777">
      <w:pPr>
        <w:spacing w:after="0" w:line="240" w:lineRule="auto"/>
        <w:jc w:val="both"/>
        <w:rPr>
          <w:rFonts w:ascii="Times New Roman" w:hAnsi="Times New Roman" w:cs="Times New Roman"/>
          <w:sz w:val="24"/>
          <w:szCs w:val="24"/>
        </w:rPr>
      </w:pPr>
    </w:p>
    <w:p w:rsidRPr="0081341A" w:rsidR="0081341A" w:rsidP="0081341A" w:rsidRDefault="0081341A" w14:paraId="4F1B33E6" w14:textId="58DEFD0C">
      <w:pPr>
        <w:spacing w:after="0" w:line="240" w:lineRule="auto"/>
        <w:jc w:val="both"/>
        <w:rPr>
          <w:rFonts w:ascii="Times New Roman" w:hAnsi="Times New Roman" w:cs="Times New Roman"/>
          <w:sz w:val="24"/>
          <w:szCs w:val="24"/>
        </w:rPr>
      </w:pPr>
      <w:r w:rsidRPr="0081341A">
        <w:rPr>
          <w:rFonts w:ascii="Times New Roman" w:hAnsi="Times New Roman" w:cs="Times New Roman"/>
          <w:sz w:val="24"/>
          <w:szCs w:val="24"/>
        </w:rPr>
        <w:t xml:space="preserve">(4) Kriminaalmenetluse seadustiku 19. peatüki 8. jao 10. jaotise 5. </w:t>
      </w:r>
      <w:proofErr w:type="spellStart"/>
      <w:r w:rsidRPr="0081341A">
        <w:rPr>
          <w:rFonts w:ascii="Times New Roman" w:hAnsi="Times New Roman" w:cs="Times New Roman"/>
          <w:sz w:val="24"/>
          <w:szCs w:val="24"/>
        </w:rPr>
        <w:t>alljaotise</w:t>
      </w:r>
      <w:proofErr w:type="spellEnd"/>
      <w:r w:rsidRPr="0081341A">
        <w:rPr>
          <w:rFonts w:ascii="Times New Roman" w:hAnsi="Times New Roman" w:cs="Times New Roman"/>
          <w:sz w:val="24"/>
          <w:szCs w:val="24"/>
        </w:rPr>
        <w:t xml:space="preserve"> alusel Europolile teabe</w:t>
      </w:r>
      <w:ins w:author="Inge Mehide - JUSTDIGI" w:date="2025-07-31T12:14:00Z" w16du:dateUtc="2025-07-31T09:14:00Z" w:id="140">
        <w:r w:rsidR="00191BB1">
          <w:rPr>
            <w:rFonts w:ascii="Times New Roman" w:hAnsi="Times New Roman" w:cs="Times New Roman"/>
            <w:sz w:val="24"/>
            <w:szCs w:val="24"/>
          </w:rPr>
          <w:t xml:space="preserve"> </w:t>
        </w:r>
      </w:ins>
      <w:r w:rsidRPr="0081341A">
        <w:rPr>
          <w:rFonts w:ascii="Times New Roman" w:hAnsi="Times New Roman" w:cs="Times New Roman"/>
          <w:sz w:val="24"/>
          <w:szCs w:val="24"/>
        </w:rPr>
        <w:t>edast</w:t>
      </w:r>
      <w:ins w:author="Inge Mehide - JUSTDIGI" w:date="2025-07-31T12:14:00Z" w16du:dateUtc="2025-07-31T09:14:00Z" w:id="141">
        <w:r w:rsidR="00191BB1">
          <w:rPr>
            <w:rFonts w:ascii="Times New Roman" w:hAnsi="Times New Roman" w:cs="Times New Roman"/>
            <w:sz w:val="24"/>
            <w:szCs w:val="24"/>
          </w:rPr>
          <w:t>am</w:t>
        </w:r>
      </w:ins>
      <w:del w:author="Inge Mehide - JUSTDIGI" w:date="2025-07-31T12:14:00Z" w16du:dateUtc="2025-07-31T09:14:00Z" w:id="142">
        <w:r w:rsidRPr="0081341A" w:rsidDel="00191BB1">
          <w:rPr>
            <w:rFonts w:ascii="Times New Roman" w:hAnsi="Times New Roman" w:cs="Times New Roman"/>
            <w:sz w:val="24"/>
            <w:szCs w:val="24"/>
          </w:rPr>
          <w:delText>u</w:delText>
        </w:r>
      </w:del>
      <w:ins w:author="Inge Mehide - JUSTDIGI" w:date="2025-07-31T12:14:00Z" w16du:dateUtc="2025-07-31T09:14:00Z" w:id="143">
        <w:r w:rsidR="00191BB1">
          <w:rPr>
            <w:rFonts w:ascii="Times New Roman" w:hAnsi="Times New Roman" w:cs="Times New Roman"/>
            <w:sz w:val="24"/>
            <w:szCs w:val="24"/>
          </w:rPr>
          <w:t>i</w:t>
        </w:r>
      </w:ins>
      <w:r w:rsidRPr="0081341A">
        <w:rPr>
          <w:rFonts w:ascii="Times New Roman" w:hAnsi="Times New Roman" w:cs="Times New Roman"/>
          <w:sz w:val="24"/>
          <w:szCs w:val="24"/>
        </w:rPr>
        <w:t>se kohta on töövoosüsteemis järgmised andmed:</w:t>
      </w:r>
    </w:p>
    <w:p w:rsidR="0081341A" w:rsidP="0081341A" w:rsidRDefault="0081341A" w14:paraId="61A2F098" w14:textId="4E821C83">
      <w:pPr>
        <w:spacing w:after="0" w:line="240" w:lineRule="auto"/>
        <w:jc w:val="both"/>
        <w:rPr>
          <w:rFonts w:ascii="Times New Roman" w:hAnsi="Times New Roman" w:cs="Times New Roman"/>
          <w:sz w:val="24"/>
          <w:szCs w:val="24"/>
        </w:rPr>
      </w:pPr>
      <w:r w:rsidRPr="0081341A">
        <w:rPr>
          <w:rFonts w:ascii="Times New Roman" w:hAnsi="Times New Roman" w:cs="Times New Roman"/>
          <w:sz w:val="24"/>
          <w:szCs w:val="24"/>
        </w:rPr>
        <w:t>1)</w:t>
      </w:r>
      <w:r w:rsidR="004341AC">
        <w:rPr>
          <w:rFonts w:ascii="Times New Roman" w:hAnsi="Times New Roman" w:cs="Times New Roman"/>
          <w:sz w:val="24"/>
          <w:szCs w:val="24"/>
        </w:rPr>
        <w:t> </w:t>
      </w:r>
      <w:r w:rsidRPr="0081341A">
        <w:rPr>
          <w:rFonts w:ascii="Times New Roman" w:hAnsi="Times New Roman" w:cs="Times New Roman"/>
          <w:sz w:val="24"/>
          <w:szCs w:val="24"/>
        </w:rPr>
        <w:t>edastatud teabe andmed;</w:t>
      </w:r>
    </w:p>
    <w:p w:rsidRPr="0081341A" w:rsidR="00923AFF" w:rsidP="0081341A" w:rsidRDefault="00923AFF" w14:paraId="743397F9" w14:textId="1CFB8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4341AC">
        <w:rPr>
          <w:rFonts w:ascii="Times New Roman" w:hAnsi="Times New Roman" w:cs="Times New Roman"/>
          <w:sz w:val="24"/>
          <w:szCs w:val="24"/>
        </w:rPr>
        <w:t> </w:t>
      </w:r>
      <w:r>
        <w:rPr>
          <w:rFonts w:ascii="Times New Roman" w:hAnsi="Times New Roman" w:cs="Times New Roman"/>
          <w:sz w:val="24"/>
          <w:szCs w:val="24"/>
        </w:rPr>
        <w:t xml:space="preserve">isikuandmed, mis on loetletud </w:t>
      </w:r>
      <w:r>
        <w:rPr>
          <w:rFonts w:ascii="Times New Roman" w:hAnsi="Times New Roman" w:cs="Times New Roman"/>
          <w:bCs/>
          <w:sz w:val="24"/>
          <w:szCs w:val="24"/>
        </w:rPr>
        <w:t xml:space="preserve">Euroopa Parlamendi ja nõukogu </w:t>
      </w:r>
      <w:r w:rsidRPr="004A1C6F">
        <w:rPr>
          <w:rFonts w:ascii="Times New Roman" w:hAnsi="Times New Roman" w:cs="Times New Roman"/>
          <w:bCs/>
          <w:sz w:val="24"/>
          <w:szCs w:val="24"/>
        </w:rPr>
        <w:t>määruse (EL) 2016/794</w:t>
      </w:r>
      <w:r>
        <w:rPr>
          <w:rFonts w:ascii="Times New Roman" w:hAnsi="Times New Roman" w:cs="Times New Roman"/>
          <w:bCs/>
          <w:sz w:val="24"/>
          <w:szCs w:val="24"/>
        </w:rPr>
        <w:t xml:space="preserve">, </w:t>
      </w:r>
      <w:r w:rsidRPr="004132A4">
        <w:rPr>
          <w:rFonts w:ascii="Times New Roman" w:hAnsi="Times New Roman" w:cs="Times New Roman"/>
          <w:bCs/>
          <w:sz w:val="24"/>
          <w:szCs w:val="24"/>
        </w:rPr>
        <w:t>mis käsitleb Euroopa Liidu Õiguskaitsekoostöö Ametit (Europol) ning millega asendatakse ja tunnistatakse kehtetuks nõukogu otsused 2009/371/JSK, 2009/934/JSK, 2009/935/JSK, 2009/936/JSK ja 2009/968/JSK</w:t>
      </w:r>
      <w:r>
        <w:rPr>
          <w:rFonts w:ascii="Times New Roman" w:hAnsi="Times New Roman" w:cs="Times New Roman"/>
          <w:bCs/>
          <w:sz w:val="24"/>
          <w:szCs w:val="24"/>
        </w:rPr>
        <w:t xml:space="preserve"> (</w:t>
      </w:r>
      <w:r w:rsidRPr="0087734F">
        <w:rPr>
          <w:rFonts w:ascii="Times New Roman" w:hAnsi="Times New Roman" w:cs="Times New Roman"/>
          <w:bCs/>
          <w:sz w:val="24"/>
          <w:szCs w:val="24"/>
        </w:rPr>
        <w:t>ELT L 135, 24.</w:t>
      </w:r>
      <w:r>
        <w:rPr>
          <w:rFonts w:ascii="Times New Roman" w:hAnsi="Times New Roman" w:cs="Times New Roman"/>
          <w:bCs/>
          <w:sz w:val="24"/>
          <w:szCs w:val="24"/>
        </w:rPr>
        <w:t>0</w:t>
      </w:r>
      <w:r w:rsidRPr="0087734F">
        <w:rPr>
          <w:rFonts w:ascii="Times New Roman" w:hAnsi="Times New Roman" w:cs="Times New Roman"/>
          <w:bCs/>
          <w:sz w:val="24"/>
          <w:szCs w:val="24"/>
        </w:rPr>
        <w:t>5.2016, lk 53</w:t>
      </w:r>
      <w:r>
        <w:rPr>
          <w:rFonts w:ascii="Times New Roman" w:hAnsi="Times New Roman" w:cs="Times New Roman"/>
          <w:bCs/>
          <w:sz w:val="24"/>
          <w:szCs w:val="24"/>
        </w:rPr>
        <w:t>–</w:t>
      </w:r>
      <w:r w:rsidRPr="0087734F">
        <w:rPr>
          <w:rFonts w:ascii="Times New Roman" w:hAnsi="Times New Roman" w:cs="Times New Roman"/>
          <w:bCs/>
          <w:sz w:val="24"/>
          <w:szCs w:val="24"/>
        </w:rPr>
        <w:t>114</w:t>
      </w:r>
      <w:r>
        <w:rPr>
          <w:rFonts w:ascii="Times New Roman" w:hAnsi="Times New Roman" w:cs="Times New Roman"/>
          <w:bCs/>
          <w:sz w:val="24"/>
          <w:szCs w:val="24"/>
        </w:rPr>
        <w:t>)</w:t>
      </w:r>
      <w:commentRangeStart w:id="144"/>
      <w:ins w:author="Inge Mehide - JUSTDIGI" w:date="2025-07-30T16:15:00Z" w16du:dateUtc="2025-07-30T13:15:00Z" w:id="145">
        <w:r w:rsidR="008870DD">
          <w:rPr>
            <w:rFonts w:ascii="Times New Roman" w:hAnsi="Times New Roman" w:cs="Times New Roman"/>
            <w:bCs/>
            <w:sz w:val="24"/>
            <w:szCs w:val="24"/>
          </w:rPr>
          <w:t>,</w:t>
        </w:r>
        <w:commentRangeEnd w:id="144"/>
        <w:r w:rsidR="008870DD">
          <w:rPr>
            <w:rStyle w:val="Kommentaariviide"/>
          </w:rPr>
          <w:commentReference w:id="144"/>
        </w:r>
      </w:ins>
      <w:r>
        <w:rPr>
          <w:rFonts w:ascii="Times New Roman" w:hAnsi="Times New Roman" w:cs="Times New Roman"/>
          <w:bCs/>
          <w:sz w:val="24"/>
          <w:szCs w:val="24"/>
        </w:rPr>
        <w:t xml:space="preserve"> lisas II;</w:t>
      </w:r>
    </w:p>
    <w:p w:rsidRPr="0081341A" w:rsidR="0081341A" w:rsidP="0081341A" w:rsidRDefault="00923AFF" w14:paraId="42F4E297" w14:textId="467EE7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81341A" w:rsidR="0081341A">
        <w:rPr>
          <w:rFonts w:ascii="Times New Roman" w:hAnsi="Times New Roman" w:cs="Times New Roman"/>
          <w:sz w:val="24"/>
          <w:szCs w:val="24"/>
        </w:rPr>
        <w:t>)</w:t>
      </w:r>
      <w:r w:rsidR="004341AC">
        <w:rPr>
          <w:rFonts w:ascii="Times New Roman" w:hAnsi="Times New Roman" w:cs="Times New Roman"/>
          <w:sz w:val="24"/>
          <w:szCs w:val="24"/>
        </w:rPr>
        <w:t> </w:t>
      </w:r>
      <w:r w:rsidRPr="0081341A" w:rsidR="0081341A">
        <w:rPr>
          <w:rFonts w:ascii="Times New Roman" w:hAnsi="Times New Roman" w:cs="Times New Roman"/>
          <w:sz w:val="24"/>
          <w:szCs w:val="24"/>
        </w:rPr>
        <w:t>teabe koopia edastamise andmed;</w:t>
      </w:r>
    </w:p>
    <w:p w:rsidRPr="0081341A" w:rsidR="0081341A" w:rsidP="0081341A" w:rsidRDefault="00923AFF" w14:paraId="47A59FDC" w14:textId="3D74E2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81341A" w:rsidR="0081341A">
        <w:rPr>
          <w:rFonts w:ascii="Times New Roman" w:hAnsi="Times New Roman" w:cs="Times New Roman"/>
          <w:sz w:val="24"/>
          <w:szCs w:val="24"/>
        </w:rPr>
        <w:t>)</w:t>
      </w:r>
      <w:r w:rsidR="004341AC">
        <w:rPr>
          <w:rFonts w:ascii="Times New Roman" w:hAnsi="Times New Roman" w:cs="Times New Roman"/>
          <w:sz w:val="24"/>
          <w:szCs w:val="24"/>
        </w:rPr>
        <w:t> </w:t>
      </w:r>
      <w:r w:rsidRPr="0081341A" w:rsidR="0081341A">
        <w:rPr>
          <w:rFonts w:ascii="Times New Roman" w:hAnsi="Times New Roman" w:cs="Times New Roman"/>
          <w:sz w:val="24"/>
          <w:szCs w:val="24"/>
        </w:rPr>
        <w:t>ühtse kontaktpunkti ja uurimisasutuse vahel</w:t>
      </w:r>
      <w:del w:author="Inge Mehide - JUSTDIGI" w:date="2025-07-31T12:12:00Z" w16du:dateUtc="2025-07-31T09:12:00Z" w:id="146">
        <w:r w:rsidRPr="0081341A" w:rsidDel="00C47075" w:rsidR="0081341A">
          <w:rPr>
            <w:rFonts w:ascii="Times New Roman" w:hAnsi="Times New Roman" w:cs="Times New Roman"/>
            <w:sz w:val="24"/>
            <w:szCs w:val="24"/>
          </w:rPr>
          <w:delText>ine</w:delText>
        </w:r>
      </w:del>
      <w:del w:author="Inge Mehide - JUSTDIGI" w:date="2025-07-31T12:13:00Z" w16du:dateUtc="2025-07-31T09:13:00Z" w:id="147">
        <w:r w:rsidRPr="0081341A" w:rsidDel="00201243" w:rsidR="0081341A">
          <w:rPr>
            <w:rFonts w:ascii="Times New Roman" w:hAnsi="Times New Roman" w:cs="Times New Roman"/>
            <w:sz w:val="24"/>
            <w:szCs w:val="24"/>
          </w:rPr>
          <w:delText xml:space="preserve"> teabevahetus</w:delText>
        </w:r>
      </w:del>
      <w:r w:rsidRPr="0081341A" w:rsidDel="00045FDF" w:rsidR="0081341A">
        <w:rPr>
          <w:rFonts w:ascii="Times New Roman" w:hAnsi="Times New Roman" w:cs="Times New Roman"/>
          <w:sz w:val="24"/>
          <w:szCs w:val="24"/>
        </w:rPr>
        <w:t xml:space="preserve"> </w:t>
      </w:r>
      <w:r w:rsidRPr="0081341A" w:rsidR="0081341A">
        <w:rPr>
          <w:rFonts w:ascii="Times New Roman" w:hAnsi="Times New Roman" w:cs="Times New Roman"/>
          <w:sz w:val="24"/>
          <w:szCs w:val="24"/>
        </w:rPr>
        <w:t>teabeedastuse kohta</w:t>
      </w:r>
      <w:ins w:author="Inge Mehide - JUSTDIGI" w:date="2025-07-31T12:13:00Z" w16du:dateUtc="2025-07-31T09:13:00Z" w:id="148">
        <w:r w:rsidR="00201243">
          <w:rPr>
            <w:rFonts w:ascii="Times New Roman" w:hAnsi="Times New Roman" w:cs="Times New Roman"/>
            <w:sz w:val="24"/>
            <w:szCs w:val="24"/>
          </w:rPr>
          <w:t xml:space="preserve"> vahetatud teave</w:t>
        </w:r>
      </w:ins>
      <w:r w:rsidRPr="0081341A" w:rsidR="0081341A">
        <w:rPr>
          <w:rFonts w:ascii="Times New Roman" w:hAnsi="Times New Roman" w:cs="Times New Roman"/>
          <w:sz w:val="24"/>
          <w:szCs w:val="24"/>
        </w:rPr>
        <w:t>.</w:t>
      </w:r>
    </w:p>
    <w:bookmarkEnd w:id="76"/>
    <w:bookmarkEnd w:id="77"/>
    <w:p w:rsidR="002747F7" w:rsidP="001E4AD1" w:rsidRDefault="002747F7" w14:paraId="4FF3D8E1" w14:textId="77777777">
      <w:pPr>
        <w:spacing w:after="0" w:line="240" w:lineRule="auto"/>
        <w:jc w:val="both"/>
        <w:rPr>
          <w:rFonts w:ascii="Times New Roman" w:hAnsi="Times New Roman" w:cs="Times New Roman"/>
          <w:bCs/>
          <w:sz w:val="24"/>
          <w:szCs w:val="24"/>
        </w:rPr>
      </w:pPr>
    </w:p>
    <w:p w:rsidRPr="00637667" w:rsidR="002D3F3F" w:rsidP="59A076E7" w:rsidRDefault="002D3F3F" w14:paraId="1B01F531" w14:textId="30B02D71" w14:noSpellErr="1">
      <w:pPr>
        <w:keepNext w:val="1"/>
        <w:spacing w:after="0" w:line="240" w:lineRule="auto"/>
        <w:jc w:val="both"/>
        <w:rPr>
          <w:rFonts w:ascii="Times New Roman" w:hAnsi="Times New Roman" w:cs="Times New Roman"/>
          <w:b w:val="1"/>
          <w:bCs w:val="1"/>
          <w:sz w:val="24"/>
          <w:szCs w:val="24"/>
        </w:rPr>
      </w:pPr>
      <w:bookmarkStart w:name="_Hlk196149122" w:id="149"/>
      <w:r w:rsidRPr="59A076E7" w:rsidR="002D3F3F">
        <w:rPr>
          <w:rFonts w:ascii="Times New Roman" w:hAnsi="Times New Roman" w:cs="Times New Roman"/>
          <w:b w:val="1"/>
          <w:bCs w:val="1"/>
          <w:sz w:val="24"/>
          <w:szCs w:val="24"/>
        </w:rPr>
        <w:t>§ 25</w:t>
      </w:r>
      <w:r w:rsidRPr="59A076E7" w:rsidR="002D3F3F">
        <w:rPr>
          <w:rFonts w:ascii="Times New Roman" w:hAnsi="Times New Roman" w:cs="Times New Roman"/>
          <w:b w:val="1"/>
          <w:bCs w:val="1"/>
          <w:sz w:val="24"/>
          <w:szCs w:val="24"/>
          <w:vertAlign w:val="superscript"/>
        </w:rPr>
        <w:t>1</w:t>
      </w:r>
      <w:r w:rsidRPr="59A076E7" w:rsidR="002D3F3F">
        <w:rPr>
          <w:rFonts w:ascii="Times New Roman" w:hAnsi="Times New Roman" w:cs="Times New Roman"/>
          <w:b w:val="1"/>
          <w:bCs w:val="1"/>
          <w:sz w:val="24"/>
          <w:szCs w:val="24"/>
          <w:vertAlign w:val="superscript"/>
        </w:rPr>
        <w:t>1</w:t>
      </w:r>
      <w:r w:rsidRPr="59A076E7" w:rsidR="002D3F3F">
        <w:rPr>
          <w:rFonts w:ascii="Times New Roman" w:hAnsi="Times New Roman" w:cs="Times New Roman"/>
          <w:b w:val="1"/>
          <w:bCs w:val="1"/>
          <w:sz w:val="24"/>
          <w:szCs w:val="24"/>
        </w:rPr>
        <w:t>. Töövoosüsteemi andme</w:t>
      </w:r>
      <w:r w:rsidRPr="59A076E7" w:rsidR="002D3F3F">
        <w:rPr>
          <w:rFonts w:ascii="Times New Roman" w:hAnsi="Times New Roman" w:cs="Times New Roman"/>
          <w:b w:val="1"/>
          <w:bCs w:val="1"/>
          <w:sz w:val="24"/>
          <w:szCs w:val="24"/>
        </w:rPr>
        <w:t xml:space="preserve">te </w:t>
      </w:r>
      <w:r w:rsidRPr="59A076E7" w:rsidR="003533C0">
        <w:rPr>
          <w:rFonts w:ascii="Times New Roman" w:hAnsi="Times New Roman" w:cs="Times New Roman"/>
          <w:b w:val="1"/>
          <w:bCs w:val="1"/>
          <w:sz w:val="24"/>
          <w:szCs w:val="24"/>
        </w:rPr>
        <w:t>säilitamine</w:t>
      </w:r>
    </w:p>
    <w:bookmarkEnd w:id="149"/>
    <w:p w:rsidRPr="004A1C6F" w:rsidR="002D3F3F" w:rsidP="59A076E7" w:rsidRDefault="002D3F3F" w14:paraId="3146177C" w14:textId="77777777" w14:noSpellErr="1">
      <w:pPr>
        <w:spacing w:after="0" w:line="240" w:lineRule="auto"/>
        <w:jc w:val="both"/>
        <w:rPr>
          <w:rFonts w:ascii="Times New Roman" w:hAnsi="Times New Roman" w:cs="Times New Roman"/>
          <w:sz w:val="24"/>
          <w:szCs w:val="24"/>
        </w:rPr>
      </w:pPr>
    </w:p>
    <w:p w:rsidR="004C4E55" w:rsidP="59A076E7" w:rsidRDefault="00045BEB" w14:paraId="3BBDC96E" w14:textId="0C3BD5A6" w14:noSpellErr="1">
      <w:pPr>
        <w:spacing w:after="0" w:line="240" w:lineRule="auto"/>
        <w:jc w:val="both"/>
        <w:rPr>
          <w:rFonts w:ascii="Times New Roman" w:hAnsi="Times New Roman" w:cs="Times New Roman"/>
          <w:sz w:val="24"/>
          <w:szCs w:val="24"/>
        </w:rPr>
      </w:pPr>
      <w:r w:rsidRPr="59A076E7" w:rsidR="00045BEB">
        <w:rPr>
          <w:rFonts w:ascii="Times New Roman" w:hAnsi="Times New Roman" w:cs="Times New Roman"/>
          <w:sz w:val="24"/>
          <w:szCs w:val="24"/>
        </w:rPr>
        <w:t>(</w:t>
      </w:r>
      <w:r w:rsidRPr="59A076E7" w:rsidR="003533C0">
        <w:rPr>
          <w:rFonts w:ascii="Times New Roman" w:hAnsi="Times New Roman" w:cs="Times New Roman"/>
          <w:sz w:val="24"/>
          <w:szCs w:val="24"/>
        </w:rPr>
        <w:t>1</w:t>
      </w:r>
      <w:r w:rsidRPr="59A076E7" w:rsidR="00045BEB">
        <w:rPr>
          <w:rFonts w:ascii="Times New Roman" w:hAnsi="Times New Roman" w:cs="Times New Roman"/>
          <w:sz w:val="24"/>
          <w:szCs w:val="24"/>
        </w:rPr>
        <w:t>)</w:t>
      </w:r>
      <w:bookmarkStart w:name="_Hlk182569820" w:id="150"/>
      <w:r w:rsidRPr="59A076E7" w:rsidR="0051405E">
        <w:rPr>
          <w:rFonts w:ascii="Times New Roman" w:hAnsi="Times New Roman" w:cs="Times New Roman"/>
          <w:sz w:val="24"/>
          <w:szCs w:val="24"/>
        </w:rPr>
        <w:t> </w:t>
      </w:r>
      <w:r w:rsidRPr="59A076E7" w:rsidR="00AD600B">
        <w:rPr>
          <w:rFonts w:ascii="Times New Roman" w:hAnsi="Times New Roman" w:cs="Times New Roman"/>
          <w:sz w:val="24"/>
          <w:szCs w:val="24"/>
        </w:rPr>
        <w:t>Töövoo</w:t>
      </w:r>
      <w:r w:rsidRPr="59A076E7" w:rsidR="00045BEB">
        <w:rPr>
          <w:rFonts w:ascii="Times New Roman" w:hAnsi="Times New Roman" w:cs="Times New Roman"/>
          <w:sz w:val="24"/>
          <w:szCs w:val="24"/>
        </w:rPr>
        <w:t>süsteem</w:t>
      </w:r>
      <w:r w:rsidRPr="59A076E7" w:rsidR="001001F9">
        <w:rPr>
          <w:rFonts w:ascii="Times New Roman" w:hAnsi="Times New Roman" w:cs="Times New Roman"/>
          <w:sz w:val="24"/>
          <w:szCs w:val="24"/>
        </w:rPr>
        <w:t>is</w:t>
      </w:r>
      <w:r w:rsidRPr="59A076E7" w:rsidR="00045BEB">
        <w:rPr>
          <w:rFonts w:ascii="Times New Roman" w:hAnsi="Times New Roman" w:cs="Times New Roman"/>
          <w:sz w:val="24"/>
          <w:szCs w:val="24"/>
        </w:rPr>
        <w:t xml:space="preserve"> </w:t>
      </w:r>
      <w:r w:rsidRPr="59A076E7" w:rsidR="001001F9">
        <w:rPr>
          <w:rFonts w:ascii="Times New Roman" w:hAnsi="Times New Roman" w:cs="Times New Roman"/>
          <w:sz w:val="24"/>
          <w:szCs w:val="24"/>
        </w:rPr>
        <w:t xml:space="preserve">säilitatakse </w:t>
      </w:r>
      <w:r w:rsidRPr="59A076E7" w:rsidR="00951DB0">
        <w:rPr>
          <w:rFonts w:ascii="Times New Roman" w:hAnsi="Times New Roman" w:cs="Times New Roman"/>
          <w:sz w:val="24"/>
          <w:szCs w:val="24"/>
        </w:rPr>
        <w:t xml:space="preserve">teabevahetuse </w:t>
      </w:r>
      <w:r w:rsidRPr="59A076E7" w:rsidR="00045BEB">
        <w:rPr>
          <w:rFonts w:ascii="Times New Roman" w:hAnsi="Times New Roman" w:cs="Times New Roman"/>
          <w:sz w:val="24"/>
          <w:szCs w:val="24"/>
        </w:rPr>
        <w:t>isikuandmeid</w:t>
      </w:r>
      <w:r w:rsidRPr="59A076E7" w:rsidR="008D33C8">
        <w:rPr>
          <w:rFonts w:ascii="Times New Roman" w:hAnsi="Times New Roman" w:cs="Times New Roman"/>
          <w:sz w:val="24"/>
          <w:szCs w:val="24"/>
        </w:rPr>
        <w:t xml:space="preserve"> </w:t>
      </w:r>
      <w:r w:rsidRPr="59A076E7" w:rsidR="008D33C8">
        <w:rPr>
          <w:rFonts w:ascii="Times New Roman" w:hAnsi="Times New Roman" w:cs="Times New Roman"/>
          <w:sz w:val="24"/>
          <w:szCs w:val="24"/>
        </w:rPr>
        <w:t>kuni</w:t>
      </w:r>
      <w:r w:rsidRPr="59A076E7" w:rsidR="008D33C8">
        <w:rPr>
          <w:rFonts w:ascii="Times New Roman" w:hAnsi="Times New Roman" w:cs="Times New Roman"/>
          <w:sz w:val="24"/>
          <w:szCs w:val="24"/>
        </w:rPr>
        <w:t xml:space="preserve"> kaks aastat teabevahetuse lõppemisest</w:t>
      </w:r>
      <w:r w:rsidRPr="59A076E7" w:rsidR="004C4E55">
        <w:rPr>
          <w:rFonts w:ascii="Times New Roman" w:hAnsi="Times New Roman" w:cs="Times New Roman"/>
          <w:sz w:val="24"/>
          <w:szCs w:val="24"/>
        </w:rPr>
        <w:t xml:space="preserve"> arvates</w:t>
      </w:r>
      <w:r w:rsidRPr="59A076E7" w:rsidR="008D33C8">
        <w:rPr>
          <w:rFonts w:ascii="Times New Roman" w:hAnsi="Times New Roman" w:cs="Times New Roman"/>
          <w:sz w:val="24"/>
          <w:szCs w:val="24"/>
        </w:rPr>
        <w:t>.</w:t>
      </w:r>
    </w:p>
    <w:p w:rsidR="004C4E55" w:rsidP="59A076E7" w:rsidRDefault="004C4E55" w14:paraId="2AD2BA2A" w14:textId="77777777" w14:noSpellErr="1">
      <w:pPr>
        <w:spacing w:after="0" w:line="240" w:lineRule="auto"/>
        <w:jc w:val="both"/>
        <w:rPr>
          <w:rFonts w:ascii="Times New Roman" w:hAnsi="Times New Roman" w:cs="Times New Roman"/>
          <w:sz w:val="24"/>
          <w:szCs w:val="24"/>
        </w:rPr>
      </w:pPr>
    </w:p>
    <w:p w:rsidR="008D33C8" w:rsidP="59A076E7" w:rsidRDefault="004C4E55" w14:paraId="26DC7BAB" w14:textId="0627B17E" w14:noSpellErr="1">
      <w:pPr>
        <w:spacing w:after="0" w:line="240" w:lineRule="auto"/>
        <w:jc w:val="both"/>
        <w:rPr>
          <w:rFonts w:ascii="Times New Roman" w:hAnsi="Times New Roman" w:cs="Times New Roman"/>
          <w:sz w:val="24"/>
          <w:szCs w:val="24"/>
        </w:rPr>
      </w:pPr>
      <w:r w:rsidRPr="59A076E7" w:rsidR="004C4E55">
        <w:rPr>
          <w:rFonts w:ascii="Times New Roman" w:hAnsi="Times New Roman" w:cs="Times New Roman"/>
          <w:sz w:val="24"/>
          <w:szCs w:val="24"/>
        </w:rPr>
        <w:t>(</w:t>
      </w:r>
      <w:r w:rsidRPr="59A076E7" w:rsidR="00B45C2C">
        <w:rPr>
          <w:rFonts w:ascii="Times New Roman" w:hAnsi="Times New Roman" w:cs="Times New Roman"/>
          <w:sz w:val="24"/>
          <w:szCs w:val="24"/>
        </w:rPr>
        <w:t>2</w:t>
      </w:r>
      <w:r w:rsidRPr="59A076E7" w:rsidR="004C4E55">
        <w:rPr>
          <w:rFonts w:ascii="Times New Roman" w:hAnsi="Times New Roman" w:cs="Times New Roman"/>
          <w:sz w:val="24"/>
          <w:szCs w:val="24"/>
        </w:rPr>
        <w:t>)</w:t>
      </w:r>
      <w:r w:rsidRPr="59A076E7" w:rsidR="0051405E">
        <w:rPr>
          <w:rFonts w:ascii="Times New Roman" w:hAnsi="Times New Roman" w:cs="Times New Roman"/>
          <w:sz w:val="24"/>
          <w:szCs w:val="24"/>
        </w:rPr>
        <w:t> </w:t>
      </w:r>
      <w:r w:rsidRPr="59A076E7" w:rsidR="004C4E55">
        <w:rPr>
          <w:rFonts w:ascii="Times New Roman" w:hAnsi="Times New Roman" w:cs="Times New Roman"/>
          <w:sz w:val="24"/>
          <w:szCs w:val="24"/>
        </w:rPr>
        <w:t xml:space="preserve">Töövoosüsteemis võib säilitada </w:t>
      </w:r>
      <w:r w:rsidRPr="59A076E7" w:rsidR="00951DB0">
        <w:rPr>
          <w:rFonts w:ascii="Times New Roman" w:hAnsi="Times New Roman" w:cs="Times New Roman"/>
          <w:sz w:val="24"/>
          <w:szCs w:val="24"/>
        </w:rPr>
        <w:t xml:space="preserve">teabevahetuse </w:t>
      </w:r>
      <w:r w:rsidRPr="59A076E7" w:rsidR="004C4E55">
        <w:rPr>
          <w:rFonts w:ascii="Times New Roman" w:hAnsi="Times New Roman" w:cs="Times New Roman"/>
          <w:sz w:val="24"/>
          <w:szCs w:val="24"/>
        </w:rPr>
        <w:t>i</w:t>
      </w:r>
      <w:r w:rsidRPr="59A076E7" w:rsidR="008D33C8">
        <w:rPr>
          <w:rFonts w:ascii="Times New Roman" w:hAnsi="Times New Roman" w:cs="Times New Roman"/>
          <w:sz w:val="24"/>
          <w:szCs w:val="24"/>
        </w:rPr>
        <w:t>sikuandme</w:t>
      </w:r>
      <w:r w:rsidRPr="59A076E7" w:rsidR="004C4E55">
        <w:rPr>
          <w:rFonts w:ascii="Times New Roman" w:hAnsi="Times New Roman" w:cs="Times New Roman"/>
          <w:sz w:val="24"/>
          <w:szCs w:val="24"/>
        </w:rPr>
        <w:t>id</w:t>
      </w:r>
      <w:r w:rsidRPr="59A076E7" w:rsidR="008D33C8">
        <w:rPr>
          <w:rFonts w:ascii="Times New Roman" w:hAnsi="Times New Roman" w:cs="Times New Roman"/>
          <w:sz w:val="24"/>
          <w:szCs w:val="24"/>
        </w:rPr>
        <w:t xml:space="preserve"> </w:t>
      </w:r>
      <w:r w:rsidRPr="59A076E7" w:rsidR="00A76F0F">
        <w:rPr>
          <w:rFonts w:ascii="Times New Roman" w:hAnsi="Times New Roman" w:cs="Times New Roman"/>
          <w:sz w:val="24"/>
          <w:szCs w:val="24"/>
        </w:rPr>
        <w:t xml:space="preserve">üle </w:t>
      </w:r>
      <w:r w:rsidRPr="59A076E7" w:rsidR="008D33C8">
        <w:rPr>
          <w:rFonts w:ascii="Times New Roman" w:hAnsi="Times New Roman" w:cs="Times New Roman"/>
          <w:sz w:val="24"/>
          <w:szCs w:val="24"/>
        </w:rPr>
        <w:t xml:space="preserve">kahe aasta teabevahetuse lõppemisest </w:t>
      </w:r>
      <w:r w:rsidRPr="59A076E7" w:rsidR="004C4E55">
        <w:rPr>
          <w:rFonts w:ascii="Times New Roman" w:hAnsi="Times New Roman" w:cs="Times New Roman"/>
          <w:sz w:val="24"/>
          <w:szCs w:val="24"/>
        </w:rPr>
        <w:t>a</w:t>
      </w:r>
      <w:r w:rsidRPr="59A076E7" w:rsidR="004C4E55">
        <w:rPr>
          <w:rFonts w:ascii="Times New Roman" w:hAnsi="Times New Roman" w:cs="Times New Roman"/>
          <w:sz w:val="24"/>
          <w:szCs w:val="24"/>
        </w:rPr>
        <w:t>rvates</w:t>
      </w:r>
      <w:r w:rsidRPr="59A076E7" w:rsidR="008D33C8">
        <w:rPr>
          <w:rFonts w:ascii="Times New Roman" w:hAnsi="Times New Roman" w:cs="Times New Roman"/>
          <w:sz w:val="24"/>
          <w:szCs w:val="24"/>
        </w:rPr>
        <w:t>, ku</w:t>
      </w:r>
      <w:r w:rsidRPr="59A076E7" w:rsidR="008A0B9D">
        <w:rPr>
          <w:rFonts w:ascii="Times New Roman" w:hAnsi="Times New Roman" w:cs="Times New Roman"/>
          <w:sz w:val="24"/>
          <w:szCs w:val="24"/>
        </w:rPr>
        <w:t>n</w:t>
      </w:r>
      <w:r w:rsidRPr="59A076E7" w:rsidR="008D33C8">
        <w:rPr>
          <w:rFonts w:ascii="Times New Roman" w:hAnsi="Times New Roman" w:cs="Times New Roman"/>
          <w:sz w:val="24"/>
          <w:szCs w:val="24"/>
        </w:rPr>
        <w:t xml:space="preserve">i </w:t>
      </w:r>
      <w:r w:rsidRPr="59A076E7" w:rsidR="004C4E55">
        <w:rPr>
          <w:rFonts w:ascii="Times New Roman" w:hAnsi="Times New Roman" w:cs="Times New Roman"/>
          <w:sz w:val="24"/>
          <w:szCs w:val="24"/>
        </w:rPr>
        <w:t>infosüsteemis POLIS</w:t>
      </w:r>
      <w:r w:rsidRPr="59A076E7" w:rsidR="008D33C8">
        <w:rPr>
          <w:rFonts w:ascii="Times New Roman" w:hAnsi="Times New Roman" w:cs="Times New Roman"/>
          <w:sz w:val="24"/>
          <w:szCs w:val="24"/>
        </w:rPr>
        <w:t>, Schengeni infosüsteemi riiklikus registris või Interpoli andmebaasides on andmesubjekti kohta kehtiv tagaotsimisteade või muu hoiatusteade</w:t>
      </w:r>
      <w:r w:rsidRPr="59A076E7" w:rsidR="008D33C8">
        <w:rPr>
          <w:rFonts w:ascii="Times New Roman" w:hAnsi="Times New Roman" w:cs="Times New Roman"/>
          <w:sz w:val="24"/>
          <w:szCs w:val="24"/>
        </w:rPr>
        <w:t>.</w:t>
      </w:r>
    </w:p>
    <w:bookmarkEnd w:id="150"/>
    <w:p w:rsidRPr="004A1C6F" w:rsidR="00045BEB" w:rsidP="59A076E7" w:rsidRDefault="00045BEB" w14:paraId="34575039" w14:textId="77777777" w14:noSpellErr="1">
      <w:pPr>
        <w:spacing w:after="0" w:line="240" w:lineRule="auto"/>
        <w:jc w:val="both"/>
        <w:rPr>
          <w:rFonts w:ascii="Times New Roman" w:hAnsi="Times New Roman" w:cs="Times New Roman"/>
          <w:sz w:val="24"/>
          <w:szCs w:val="24"/>
        </w:rPr>
      </w:pPr>
    </w:p>
    <w:p w:rsidRPr="00774BDD" w:rsidR="00625889" w:rsidP="59A076E7" w:rsidRDefault="00045BEB" w14:paraId="4BF4705C" w14:textId="2BDE2F83" w14:noSpellErr="1">
      <w:pPr>
        <w:spacing w:after="0" w:line="240" w:lineRule="auto"/>
        <w:jc w:val="both"/>
        <w:rPr>
          <w:rFonts w:ascii="Times New Roman" w:hAnsi="Times New Roman" w:cs="Times New Roman"/>
          <w:sz w:val="24"/>
          <w:szCs w:val="24"/>
        </w:rPr>
      </w:pPr>
      <w:r w:rsidRPr="59A076E7" w:rsidR="00045BEB">
        <w:rPr>
          <w:rFonts w:ascii="Times New Roman" w:hAnsi="Times New Roman" w:cs="Times New Roman"/>
          <w:sz w:val="24"/>
          <w:szCs w:val="24"/>
        </w:rPr>
        <w:t>(</w:t>
      </w:r>
      <w:r w:rsidRPr="59A076E7" w:rsidR="00B45C2C">
        <w:rPr>
          <w:rFonts w:ascii="Times New Roman" w:hAnsi="Times New Roman" w:cs="Times New Roman"/>
          <w:sz w:val="24"/>
          <w:szCs w:val="24"/>
        </w:rPr>
        <w:t>3</w:t>
      </w:r>
      <w:r w:rsidRPr="59A076E7" w:rsidR="00045BEB">
        <w:rPr>
          <w:rFonts w:ascii="Times New Roman" w:hAnsi="Times New Roman" w:cs="Times New Roman"/>
          <w:sz w:val="24"/>
          <w:szCs w:val="24"/>
        </w:rPr>
        <w:t>)</w:t>
      </w:r>
      <w:bookmarkStart w:name="_Hlk198133004" w:id="151"/>
      <w:r w:rsidRPr="59A076E7" w:rsidR="0051405E">
        <w:rPr>
          <w:rFonts w:ascii="Times New Roman" w:hAnsi="Times New Roman" w:cs="Times New Roman"/>
          <w:sz w:val="24"/>
          <w:szCs w:val="24"/>
        </w:rPr>
        <w:t> </w:t>
      </w:r>
      <w:r w:rsidRPr="59A076E7" w:rsidR="00045BEB">
        <w:rPr>
          <w:rFonts w:ascii="Times New Roman" w:hAnsi="Times New Roman" w:cs="Times New Roman"/>
          <w:sz w:val="24"/>
          <w:szCs w:val="24"/>
        </w:rPr>
        <w:t xml:space="preserve">Ühtne kontaktpunkt </w:t>
      </w:r>
      <w:r w:rsidRPr="59A076E7" w:rsidR="00625889">
        <w:rPr>
          <w:rFonts w:ascii="Times New Roman" w:hAnsi="Times New Roman" w:cs="Times New Roman"/>
          <w:sz w:val="24"/>
          <w:szCs w:val="24"/>
        </w:rPr>
        <w:t xml:space="preserve">hindab töövoosüsteemis </w:t>
      </w:r>
      <w:r w:rsidRPr="59A076E7" w:rsidR="00951DB0">
        <w:rPr>
          <w:rFonts w:ascii="Times New Roman" w:hAnsi="Times New Roman" w:cs="Times New Roman"/>
          <w:sz w:val="24"/>
          <w:szCs w:val="24"/>
        </w:rPr>
        <w:t xml:space="preserve">teabevahetuse </w:t>
      </w:r>
      <w:r w:rsidRPr="59A076E7" w:rsidR="00625889">
        <w:rPr>
          <w:rFonts w:ascii="Times New Roman" w:hAnsi="Times New Roman" w:cs="Times New Roman"/>
          <w:sz w:val="24"/>
          <w:szCs w:val="24"/>
        </w:rPr>
        <w:t>isikuandmete töötlemise</w:t>
      </w:r>
      <w:r w:rsidRPr="59A076E7" w:rsidR="00A76F0F">
        <w:rPr>
          <w:rFonts w:ascii="Times New Roman" w:hAnsi="Times New Roman" w:cs="Times New Roman"/>
          <w:sz w:val="24"/>
          <w:szCs w:val="24"/>
        </w:rPr>
        <w:t xml:space="preserve"> </w:t>
      </w:r>
      <w:r w:rsidRPr="59A076E7" w:rsidR="00625889">
        <w:rPr>
          <w:rFonts w:ascii="Times New Roman" w:hAnsi="Times New Roman" w:cs="Times New Roman"/>
          <w:sz w:val="24"/>
          <w:szCs w:val="24"/>
        </w:rPr>
        <w:t xml:space="preserve">jätkamise vajalikkust ja proportsionaalsust esimest korda </w:t>
      </w:r>
      <w:del w:author="Inge Mehide - JUSTDIGI" w:date="2025-07-30T16:39:00Z" w:id="485600610">
        <w:r w:rsidRPr="59A076E7" w:rsidDel="00045BEB">
          <w:rPr>
            <w:rFonts w:ascii="Times New Roman" w:hAnsi="Times New Roman" w:cs="Times New Roman"/>
            <w:sz w:val="24"/>
            <w:szCs w:val="24"/>
          </w:rPr>
          <w:delText xml:space="preserve">hiljemalt </w:delText>
        </w:r>
      </w:del>
      <w:r w:rsidRPr="59A076E7" w:rsidR="00625889">
        <w:rPr>
          <w:rFonts w:ascii="Times New Roman" w:hAnsi="Times New Roman" w:cs="Times New Roman"/>
          <w:sz w:val="24"/>
          <w:szCs w:val="24"/>
        </w:rPr>
        <w:t>kuu</w:t>
      </w:r>
      <w:ins w:author="Inge Mehide - JUSTDIGI" w:date="2025-07-30T16:39:00Z" w:id="907128157">
        <w:r w:rsidRPr="59A076E7" w:rsidR="002F7938">
          <w:rPr>
            <w:rFonts w:ascii="Times New Roman" w:hAnsi="Times New Roman" w:cs="Times New Roman"/>
            <w:sz w:val="24"/>
            <w:szCs w:val="24"/>
          </w:rPr>
          <w:t>e</w:t>
        </w:r>
      </w:ins>
      <w:del w:author="Inge Mehide - JUSTDIGI" w:date="2025-07-30T16:39:00Z" w:id="1897307061">
        <w:r w:rsidRPr="59A076E7" w:rsidDel="00045BEB">
          <w:rPr>
            <w:rFonts w:ascii="Times New Roman" w:hAnsi="Times New Roman" w:cs="Times New Roman"/>
            <w:sz w:val="24"/>
            <w:szCs w:val="24"/>
          </w:rPr>
          <w:delText>s</w:delText>
        </w:r>
      </w:del>
      <w:r w:rsidRPr="59A076E7" w:rsidR="00625889">
        <w:rPr>
          <w:rFonts w:ascii="Times New Roman" w:hAnsi="Times New Roman" w:cs="Times New Roman"/>
          <w:sz w:val="24"/>
          <w:szCs w:val="24"/>
        </w:rPr>
        <w:t xml:space="preserve"> kuu</w:t>
      </w:r>
      <w:del w:author="Inge Mehide - JUSTDIGI" w:date="2025-07-30T16:39:00Z" w:id="604138343">
        <w:r w:rsidRPr="59A076E7" w:rsidDel="00045BEB">
          <w:rPr>
            <w:rFonts w:ascii="Times New Roman" w:hAnsi="Times New Roman" w:cs="Times New Roman"/>
            <w:sz w:val="24"/>
            <w:szCs w:val="24"/>
          </w:rPr>
          <w:delText>d</w:delText>
        </w:r>
      </w:del>
      <w:r w:rsidRPr="59A076E7" w:rsidR="00625889">
        <w:rPr>
          <w:rFonts w:ascii="Times New Roman" w:hAnsi="Times New Roman" w:cs="Times New Roman"/>
          <w:sz w:val="24"/>
          <w:szCs w:val="24"/>
        </w:rPr>
        <w:t xml:space="preserve"> </w:t>
      </w:r>
      <w:ins w:author="Inge Mehide - JUSTDIGI" w:date="2025-07-30T16:39:00Z" w:id="978261914">
        <w:r w:rsidRPr="59A076E7" w:rsidR="002F7938">
          <w:rPr>
            <w:rFonts w:ascii="Times New Roman" w:hAnsi="Times New Roman" w:cs="Times New Roman"/>
            <w:sz w:val="24"/>
            <w:szCs w:val="24"/>
          </w:rPr>
          <w:t xml:space="preserve">jooksul </w:t>
        </w:r>
      </w:ins>
      <w:r w:rsidRPr="59A076E7" w:rsidR="00625889">
        <w:rPr>
          <w:rFonts w:ascii="Times New Roman" w:hAnsi="Times New Roman" w:cs="Times New Roman"/>
          <w:sz w:val="24"/>
          <w:szCs w:val="24"/>
        </w:rPr>
        <w:t>teabevahetuse lõpp</w:t>
      </w:r>
      <w:r w:rsidRPr="59A076E7" w:rsidR="007C02BE">
        <w:rPr>
          <w:rFonts w:ascii="Times New Roman" w:hAnsi="Times New Roman" w:cs="Times New Roman"/>
          <w:sz w:val="24"/>
          <w:szCs w:val="24"/>
        </w:rPr>
        <w:t>emisest arvates</w:t>
      </w:r>
      <w:r w:rsidRPr="59A076E7" w:rsidR="00625889">
        <w:rPr>
          <w:rFonts w:ascii="Times New Roman" w:hAnsi="Times New Roman" w:cs="Times New Roman"/>
          <w:sz w:val="24"/>
          <w:szCs w:val="24"/>
        </w:rPr>
        <w:t xml:space="preserve"> ning seejärel korrapäraselt </w:t>
      </w:r>
      <w:r w:rsidRPr="59A076E7" w:rsidR="005F2551">
        <w:rPr>
          <w:rFonts w:ascii="Times New Roman" w:hAnsi="Times New Roman" w:cs="Times New Roman"/>
          <w:sz w:val="24"/>
          <w:szCs w:val="24"/>
        </w:rPr>
        <w:t>vähemalt iga kuue kuu tagant</w:t>
      </w:r>
      <w:bookmarkEnd w:id="151"/>
      <w:r w:rsidRPr="59A076E7" w:rsidR="00625889">
        <w:rPr>
          <w:rFonts w:ascii="Times New Roman" w:hAnsi="Times New Roman" w:cs="Times New Roman"/>
          <w:sz w:val="24"/>
          <w:szCs w:val="24"/>
        </w:rPr>
        <w:t>.</w:t>
      </w:r>
      <w:r w:rsidRPr="59A076E7" w:rsidR="00EC17C0">
        <w:rPr>
          <w:rFonts w:ascii="Times New Roman" w:hAnsi="Times New Roman" w:cs="Times New Roman"/>
          <w:sz w:val="24"/>
          <w:szCs w:val="24"/>
        </w:rPr>
        <w:t>“;</w:t>
      </w:r>
    </w:p>
    <w:p w:rsidRPr="001A0393" w:rsidR="00045BEB" w:rsidP="59A076E7" w:rsidRDefault="00045BEB" w14:paraId="5EAA6187" w14:textId="77777777" w14:noSpellErr="1">
      <w:pPr>
        <w:spacing w:after="0" w:line="240" w:lineRule="auto"/>
        <w:jc w:val="both"/>
        <w:rPr>
          <w:rFonts w:ascii="Times New Roman" w:hAnsi="Times New Roman" w:cs="Times New Roman"/>
          <w:sz w:val="24"/>
          <w:szCs w:val="24"/>
        </w:rPr>
      </w:pPr>
    </w:p>
    <w:p w:rsidRPr="004A1C6F" w:rsidR="00B13FE0" w:rsidP="59A076E7" w:rsidRDefault="00B13FE0" w14:paraId="37460973" w14:textId="099E2EE6" w14:noSpellErr="1">
      <w:pPr>
        <w:spacing w:after="0" w:line="240" w:lineRule="auto"/>
        <w:jc w:val="both"/>
        <w:rPr>
          <w:rFonts w:ascii="Times New Roman" w:hAnsi="Times New Roman" w:cs="Times New Roman"/>
          <w:sz w:val="24"/>
          <w:szCs w:val="24"/>
        </w:rPr>
      </w:pPr>
      <w:r w:rsidRPr="59A076E7" w:rsidDel="008B2AB1" w:rsidR="00B13FE0">
        <w:rPr>
          <w:rFonts w:ascii="Times New Roman" w:hAnsi="Times New Roman" w:cs="Times New Roman"/>
          <w:b w:val="1"/>
          <w:bCs w:val="1"/>
          <w:sz w:val="24"/>
          <w:szCs w:val="24"/>
        </w:rPr>
        <w:t>3</w:t>
      </w:r>
      <w:r w:rsidRPr="59A076E7" w:rsidR="00B13FE0">
        <w:rPr>
          <w:rFonts w:ascii="Times New Roman" w:hAnsi="Times New Roman" w:cs="Times New Roman"/>
          <w:b w:val="1"/>
          <w:bCs w:val="1"/>
          <w:sz w:val="24"/>
          <w:szCs w:val="24"/>
        </w:rPr>
        <w:t>)</w:t>
      </w:r>
      <w:r w:rsidRPr="59A076E7" w:rsidR="00B01FBB">
        <w:rPr>
          <w:rFonts w:ascii="Times New Roman" w:hAnsi="Times New Roman" w:cs="Times New Roman"/>
          <w:sz w:val="24"/>
          <w:szCs w:val="24"/>
        </w:rPr>
        <w:t> </w:t>
      </w:r>
      <w:r w:rsidRPr="59A076E7" w:rsidR="00B13FE0">
        <w:rPr>
          <w:rFonts w:ascii="Times New Roman" w:hAnsi="Times New Roman" w:cs="Times New Roman"/>
          <w:sz w:val="24"/>
          <w:szCs w:val="24"/>
        </w:rPr>
        <w:t>seadus</w:t>
      </w:r>
      <w:r w:rsidRPr="59A076E7" w:rsidR="00B04BB6">
        <w:rPr>
          <w:rFonts w:ascii="Times New Roman" w:hAnsi="Times New Roman" w:cs="Times New Roman"/>
          <w:sz w:val="24"/>
          <w:szCs w:val="24"/>
        </w:rPr>
        <w:t>e</w:t>
      </w:r>
      <w:r w:rsidRPr="59A076E7" w:rsidR="00B13FE0">
        <w:rPr>
          <w:rFonts w:ascii="Times New Roman" w:hAnsi="Times New Roman" w:cs="Times New Roman"/>
          <w:sz w:val="24"/>
          <w:szCs w:val="24"/>
        </w:rPr>
        <w:t xml:space="preserve"> normitehnilis</w:t>
      </w:r>
      <w:r w:rsidRPr="59A076E7" w:rsidR="00B04BB6">
        <w:rPr>
          <w:rFonts w:ascii="Times New Roman" w:hAnsi="Times New Roman" w:cs="Times New Roman"/>
          <w:sz w:val="24"/>
          <w:szCs w:val="24"/>
        </w:rPr>
        <w:t>t</w:t>
      </w:r>
      <w:r w:rsidRPr="59A076E7" w:rsidR="00B13FE0">
        <w:rPr>
          <w:rFonts w:ascii="Times New Roman" w:hAnsi="Times New Roman" w:cs="Times New Roman"/>
          <w:sz w:val="24"/>
          <w:szCs w:val="24"/>
        </w:rPr>
        <w:t xml:space="preserve"> </w:t>
      </w:r>
      <w:r w:rsidRPr="59A076E7" w:rsidR="00205A00">
        <w:rPr>
          <w:rFonts w:ascii="Times New Roman" w:hAnsi="Times New Roman" w:cs="Times New Roman"/>
          <w:sz w:val="24"/>
          <w:szCs w:val="24"/>
        </w:rPr>
        <w:t>märkus</w:t>
      </w:r>
      <w:r w:rsidRPr="59A076E7" w:rsidR="00B04BB6">
        <w:rPr>
          <w:rFonts w:ascii="Times New Roman" w:hAnsi="Times New Roman" w:cs="Times New Roman"/>
          <w:sz w:val="24"/>
          <w:szCs w:val="24"/>
        </w:rPr>
        <w:t>t</w:t>
      </w:r>
      <w:r w:rsidRPr="59A076E7" w:rsidR="00205A00">
        <w:rPr>
          <w:rFonts w:ascii="Times New Roman" w:hAnsi="Times New Roman" w:cs="Times New Roman"/>
          <w:sz w:val="24"/>
          <w:szCs w:val="24"/>
        </w:rPr>
        <w:t xml:space="preserve"> </w:t>
      </w:r>
      <w:r w:rsidRPr="59A076E7" w:rsidR="00B04BB6">
        <w:rPr>
          <w:rFonts w:ascii="Times New Roman" w:hAnsi="Times New Roman" w:cs="Times New Roman"/>
          <w:sz w:val="24"/>
          <w:szCs w:val="24"/>
        </w:rPr>
        <w:t>täiendatakse tekstiosaga</w:t>
      </w:r>
      <w:r w:rsidRPr="59A076E7" w:rsidR="005F3504">
        <w:rPr>
          <w:rFonts w:ascii="Times New Roman" w:hAnsi="Times New Roman" w:cs="Times New Roman"/>
          <w:sz w:val="24"/>
          <w:szCs w:val="24"/>
        </w:rPr>
        <w:t xml:space="preserve"> </w:t>
      </w:r>
      <w:r w:rsidRPr="59A076E7" w:rsidR="00B13FE0">
        <w:rPr>
          <w:rFonts w:ascii="Times New Roman" w:hAnsi="Times New Roman" w:cs="Times New Roman"/>
          <w:sz w:val="24"/>
          <w:szCs w:val="24"/>
        </w:rPr>
        <w:t>„Euroopa Parlamendi ja nõukogu direktiiv (EL) 2023/977, mis käsitleb liikmesriikide õiguskaitseasutuste vahelist teabevahetust ja millega tunnistatakse kehtetuks nõukogu raamotsus</w:t>
      </w:r>
      <w:r w:rsidRPr="59A076E7" w:rsidR="00205A00">
        <w:rPr>
          <w:rFonts w:ascii="Times New Roman" w:hAnsi="Times New Roman" w:cs="Times New Roman"/>
          <w:sz w:val="24"/>
          <w:szCs w:val="24"/>
        </w:rPr>
        <w:t xml:space="preserve"> </w:t>
      </w:r>
      <w:r w:rsidRPr="59A076E7" w:rsidR="00B13FE0">
        <w:rPr>
          <w:rFonts w:ascii="Times New Roman" w:hAnsi="Times New Roman" w:cs="Times New Roman"/>
          <w:sz w:val="24"/>
          <w:szCs w:val="24"/>
        </w:rPr>
        <w:t xml:space="preserve">2006/960/JSK (ELT L </w:t>
      </w:r>
      <w:r w:rsidRPr="59A076E7" w:rsidR="00B13FE0">
        <w:rPr>
          <w:rFonts w:ascii="Times New Roman" w:hAnsi="Times New Roman" w:cs="Times New Roman"/>
          <w:sz w:val="24"/>
          <w:szCs w:val="24"/>
          <w:shd w:val="clear" w:color="auto" w:fill="FFFFFF"/>
        </w:rPr>
        <w:t>134, 22.</w:t>
      </w:r>
      <w:r w:rsidRPr="59A076E7" w:rsidR="00205A00">
        <w:rPr>
          <w:rFonts w:ascii="Times New Roman" w:hAnsi="Times New Roman" w:cs="Times New Roman"/>
          <w:sz w:val="24"/>
          <w:szCs w:val="24"/>
          <w:shd w:val="clear" w:color="auto" w:fill="FFFFFF"/>
        </w:rPr>
        <w:t>0</w:t>
      </w:r>
      <w:r w:rsidRPr="59A076E7" w:rsidR="00B13FE0">
        <w:rPr>
          <w:rFonts w:ascii="Times New Roman" w:hAnsi="Times New Roman" w:cs="Times New Roman"/>
          <w:sz w:val="24"/>
          <w:szCs w:val="24"/>
          <w:shd w:val="clear" w:color="auto" w:fill="FFFFFF"/>
        </w:rPr>
        <w:t>5.2023, lk 1–24</w:t>
      </w:r>
      <w:r w:rsidRPr="59A076E7" w:rsidR="009B6A18">
        <w:rPr>
          <w:rFonts w:ascii="Times New Roman" w:hAnsi="Times New Roman" w:cs="Times New Roman"/>
          <w:sz w:val="24"/>
          <w:szCs w:val="24"/>
          <w:shd w:val="clear" w:color="auto" w:fill="FFFFFF"/>
        </w:rPr>
        <w:t>)</w:t>
      </w:r>
      <w:r w:rsidRPr="59A076E7" w:rsidR="00B13FE0">
        <w:rPr>
          <w:rFonts w:ascii="Times New Roman" w:hAnsi="Times New Roman" w:cs="Times New Roman"/>
          <w:sz w:val="24"/>
          <w:szCs w:val="24"/>
          <w:shd w:val="clear" w:color="auto" w:fill="FFFFFF"/>
        </w:rPr>
        <w:t>.</w:t>
      </w:r>
      <w:r w:rsidRPr="59A076E7" w:rsidR="00B13FE0">
        <w:rPr>
          <w:rFonts w:ascii="Times New Roman" w:hAnsi="Times New Roman" w:cs="Times New Roman"/>
          <w:sz w:val="24"/>
          <w:szCs w:val="24"/>
        </w:rPr>
        <w:t>“.</w:t>
      </w:r>
    </w:p>
    <w:p w:rsidRPr="00C40F9F" w:rsidR="00D94C75" w:rsidP="001E4AD1" w:rsidRDefault="00D94C75" w14:paraId="61664A47" w14:textId="77777777">
      <w:pPr>
        <w:pStyle w:val="Normaallaadveeb"/>
        <w:spacing w:before="0" w:after="0" w:afterAutospacing="0"/>
        <w:jc w:val="both"/>
      </w:pPr>
    </w:p>
    <w:p w:rsidRPr="004A1C6F" w:rsidR="00B74281" w:rsidP="001E4AD1" w:rsidRDefault="00B74281" w14:paraId="25802359" w14:textId="3FD8D2B7">
      <w:pPr>
        <w:pStyle w:val="Normaallaadveeb"/>
        <w:spacing w:before="0" w:after="0" w:afterAutospacing="0"/>
        <w:jc w:val="both"/>
      </w:pPr>
    </w:p>
    <w:p w:rsidRPr="007A19E3" w:rsidR="00B74281" w:rsidP="001E4AD1" w:rsidRDefault="00B74281" w14:paraId="7C1897F5" w14:textId="77777777">
      <w:pPr>
        <w:pStyle w:val="Normaallaadveeb"/>
        <w:spacing w:before="0" w:after="0" w:afterAutospacing="0"/>
        <w:jc w:val="both"/>
      </w:pPr>
    </w:p>
    <w:p w:rsidRPr="007A19E3" w:rsidR="00851892" w:rsidP="001E4AD1" w:rsidRDefault="003D660A" w14:paraId="20E45918" w14:textId="345A7856">
      <w:pPr>
        <w:autoSpaceDE w:val="0"/>
        <w:autoSpaceDN w:val="0"/>
        <w:adjustRightInd w:val="0"/>
        <w:spacing w:after="0" w:line="240" w:lineRule="auto"/>
        <w:jc w:val="both"/>
        <w:rPr>
          <w:rFonts w:ascii="Times New Roman" w:hAnsi="Times New Roman" w:cs="Times New Roman"/>
          <w:sz w:val="24"/>
          <w:szCs w:val="24"/>
        </w:rPr>
      </w:pPr>
      <w:r w:rsidRPr="007A19E3">
        <w:rPr>
          <w:rFonts w:ascii="Times New Roman" w:hAnsi="Times New Roman" w:cs="Times New Roman"/>
          <w:sz w:val="24"/>
          <w:szCs w:val="24"/>
        </w:rPr>
        <w:t xml:space="preserve">Lauri </w:t>
      </w:r>
      <w:proofErr w:type="spellStart"/>
      <w:r w:rsidRPr="007A19E3">
        <w:rPr>
          <w:rFonts w:ascii="Times New Roman" w:hAnsi="Times New Roman" w:cs="Times New Roman"/>
          <w:sz w:val="24"/>
          <w:szCs w:val="24"/>
        </w:rPr>
        <w:t>Hussar</w:t>
      </w:r>
      <w:proofErr w:type="spellEnd"/>
    </w:p>
    <w:p w:rsidR="00851892" w:rsidP="001E4AD1" w:rsidRDefault="00851892" w14:paraId="733AB0DA" w14:textId="77777777">
      <w:pPr>
        <w:autoSpaceDE w:val="0"/>
        <w:autoSpaceDN w:val="0"/>
        <w:adjustRightInd w:val="0"/>
        <w:spacing w:after="0" w:line="240" w:lineRule="auto"/>
        <w:jc w:val="both"/>
        <w:rPr>
          <w:rFonts w:ascii="Times New Roman" w:hAnsi="Times New Roman" w:cs="Times New Roman"/>
          <w:sz w:val="24"/>
          <w:szCs w:val="24"/>
        </w:rPr>
      </w:pPr>
      <w:r w:rsidRPr="007A19E3">
        <w:rPr>
          <w:rFonts w:ascii="Times New Roman" w:hAnsi="Times New Roman" w:cs="Times New Roman"/>
          <w:sz w:val="24"/>
          <w:szCs w:val="24"/>
        </w:rPr>
        <w:t>Riigikogu esimees</w:t>
      </w:r>
    </w:p>
    <w:p w:rsidRPr="007A19E3" w:rsidR="00907333" w:rsidP="001E4AD1" w:rsidRDefault="00907333" w14:paraId="01C0B50A" w14:textId="77777777">
      <w:pPr>
        <w:autoSpaceDE w:val="0"/>
        <w:autoSpaceDN w:val="0"/>
        <w:adjustRightInd w:val="0"/>
        <w:spacing w:after="0" w:line="240" w:lineRule="auto"/>
        <w:jc w:val="both"/>
        <w:rPr>
          <w:rFonts w:ascii="Times New Roman" w:hAnsi="Times New Roman" w:cs="Times New Roman"/>
          <w:sz w:val="24"/>
          <w:szCs w:val="24"/>
        </w:rPr>
      </w:pPr>
    </w:p>
    <w:p w:rsidRPr="007A19E3" w:rsidR="00851892" w:rsidP="001E4AD1" w:rsidRDefault="00851892" w14:paraId="5DA97A5B" w14:textId="4FD93B45">
      <w:pPr>
        <w:autoSpaceDE w:val="0"/>
        <w:autoSpaceDN w:val="0"/>
        <w:adjustRightInd w:val="0"/>
        <w:spacing w:after="0" w:line="240" w:lineRule="auto"/>
        <w:jc w:val="both"/>
        <w:rPr>
          <w:rFonts w:ascii="Times New Roman" w:hAnsi="Times New Roman" w:cs="Times New Roman"/>
          <w:sz w:val="24"/>
          <w:szCs w:val="24"/>
        </w:rPr>
      </w:pPr>
      <w:r w:rsidRPr="007A19E3">
        <w:rPr>
          <w:rFonts w:ascii="Times New Roman" w:hAnsi="Times New Roman" w:cs="Times New Roman"/>
          <w:sz w:val="24"/>
          <w:szCs w:val="24"/>
        </w:rPr>
        <w:t xml:space="preserve">Tallinn, </w:t>
      </w:r>
      <w:r w:rsidRPr="00907333" w:rsidR="00907333">
        <w:rPr>
          <w:rFonts w:ascii="Times New Roman" w:hAnsi="Times New Roman" w:cs="Times New Roman"/>
          <w:sz w:val="24"/>
          <w:szCs w:val="24"/>
        </w:rPr>
        <w:t xml:space="preserve">………………… </w:t>
      </w:r>
      <w:r w:rsidRPr="007A19E3">
        <w:rPr>
          <w:rFonts w:ascii="Times New Roman" w:hAnsi="Times New Roman" w:cs="Times New Roman"/>
          <w:sz w:val="24"/>
          <w:szCs w:val="24"/>
        </w:rPr>
        <w:t>20</w:t>
      </w:r>
      <w:r w:rsidRPr="007A19E3" w:rsidR="003D660A">
        <w:rPr>
          <w:rFonts w:ascii="Times New Roman" w:hAnsi="Times New Roman" w:cs="Times New Roman"/>
          <w:sz w:val="24"/>
          <w:szCs w:val="24"/>
        </w:rPr>
        <w:t>2</w:t>
      </w:r>
      <w:r w:rsidR="001E498A">
        <w:rPr>
          <w:rFonts w:ascii="Times New Roman" w:hAnsi="Times New Roman" w:cs="Times New Roman"/>
          <w:sz w:val="24"/>
          <w:szCs w:val="24"/>
        </w:rPr>
        <w:t>5</w:t>
      </w:r>
    </w:p>
    <w:p w:rsidRPr="007A19E3" w:rsidR="00851892" w:rsidP="001E4AD1" w:rsidRDefault="00851892" w14:paraId="49C7CBD3" w14:textId="77777777">
      <w:pPr>
        <w:autoSpaceDE w:val="0"/>
        <w:autoSpaceDN w:val="0"/>
        <w:adjustRightInd w:val="0"/>
        <w:spacing w:after="0" w:line="240" w:lineRule="auto"/>
        <w:jc w:val="both"/>
        <w:rPr>
          <w:rFonts w:ascii="Times New Roman" w:hAnsi="Times New Roman" w:cs="Times New Roman"/>
          <w:sz w:val="24"/>
          <w:szCs w:val="24"/>
        </w:rPr>
      </w:pPr>
      <w:r w:rsidRPr="007A19E3">
        <w:rPr>
          <w:rFonts w:ascii="Times New Roman" w:hAnsi="Times New Roman" w:cs="Times New Roman"/>
          <w:sz w:val="24"/>
          <w:szCs w:val="24"/>
        </w:rPr>
        <w:t>__________________________________________________________________________</w:t>
      </w:r>
    </w:p>
    <w:p w:rsidRPr="007A19E3" w:rsidR="00851892" w:rsidP="001E4AD1" w:rsidRDefault="00851892" w14:paraId="6570511B" w14:textId="5BC3AF7D">
      <w:pPr>
        <w:autoSpaceDE w:val="0"/>
        <w:autoSpaceDN w:val="0"/>
        <w:adjustRightInd w:val="0"/>
        <w:spacing w:after="0" w:line="240" w:lineRule="auto"/>
        <w:jc w:val="both"/>
        <w:rPr>
          <w:rFonts w:ascii="Times New Roman" w:hAnsi="Times New Roman" w:cs="Times New Roman"/>
        </w:rPr>
      </w:pPr>
      <w:r w:rsidRPr="007A19E3">
        <w:rPr>
          <w:rFonts w:ascii="Times New Roman" w:hAnsi="Times New Roman" w:cs="Times New Roman"/>
          <w:sz w:val="24"/>
          <w:szCs w:val="24"/>
        </w:rPr>
        <w:t xml:space="preserve">Algatab Vabariigi Valitsus </w:t>
      </w:r>
      <w:r w:rsidRPr="00907333" w:rsidR="00907333">
        <w:rPr>
          <w:rFonts w:ascii="Times New Roman" w:hAnsi="Times New Roman" w:cs="Times New Roman"/>
          <w:sz w:val="24"/>
          <w:szCs w:val="24"/>
        </w:rPr>
        <w:t>………………… 202</w:t>
      </w:r>
      <w:r w:rsidR="00951915">
        <w:rPr>
          <w:rFonts w:ascii="Times New Roman" w:hAnsi="Times New Roman" w:cs="Times New Roman"/>
          <w:sz w:val="24"/>
          <w:szCs w:val="24"/>
        </w:rPr>
        <w:t>5</w:t>
      </w:r>
    </w:p>
    <w:sectPr w:rsidRPr="007A19E3" w:rsidR="00851892" w:rsidSect="00C90E97">
      <w:footerReference w:type="default" r:id="rId15"/>
      <w:pgSz w:w="11906" w:h="16838" w:orient="portrait"/>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IM" w:author="Inge Mehide - JUSTDIGI" w:date="2025-07-30T11:18:00Z" w:id="22">
    <w:p w:rsidR="00675C72" w:rsidP="00675C72" w:rsidRDefault="00675C72" w14:paraId="3EA1FADF" w14:textId="77777777">
      <w:pPr>
        <w:pStyle w:val="Kommentaaritekst"/>
      </w:pPr>
      <w:r>
        <w:rPr>
          <w:rStyle w:val="Kommentaariviide"/>
        </w:rPr>
        <w:annotationRef/>
      </w:r>
      <w:r>
        <w:t xml:space="preserve">Siin peaks samuti kasutama sõna </w:t>
      </w:r>
      <w:r>
        <w:rPr>
          <w:i/>
          <w:iCs/>
        </w:rPr>
        <w:t>oleks</w:t>
      </w:r>
      <w:r>
        <w:t xml:space="preserve">, sest teabeedastusest keeldumise korral teabevahetust ju ei toimu. </w:t>
      </w:r>
    </w:p>
  </w:comment>
  <w:comment w:initials="IM" w:author="Inge Mehide - JUSTDIGI" w:date="2025-07-30T11:41:00Z" w:id="28">
    <w:p w:rsidR="00C511FF" w:rsidP="00C511FF" w:rsidRDefault="00355D30" w14:paraId="4AE69784" w14:textId="77777777">
      <w:pPr>
        <w:pStyle w:val="Kommentaaritekst"/>
      </w:pPr>
      <w:r>
        <w:rPr>
          <w:rStyle w:val="Kommentaariviide"/>
        </w:rPr>
        <w:annotationRef/>
      </w:r>
      <w:r w:rsidR="00C511FF">
        <w:t xml:space="preserve">Oht on suur (või suurenenud), mitte kõrge ega kõrgendatud. Kuna kehtivasse seadustikku pole </w:t>
      </w:r>
      <w:r w:rsidR="00C511FF">
        <w:rPr>
          <w:i/>
          <w:iCs/>
        </w:rPr>
        <w:t>kõrgendatud oht</w:t>
      </w:r>
      <w:r w:rsidR="00C511FF">
        <w:t xml:space="preserve"> õnneks veel jõudnud, küll aga leiab sealt korrektse sõnastuse </w:t>
      </w:r>
      <w:r w:rsidR="00C511FF">
        <w:rPr>
          <w:i/>
          <w:iCs/>
        </w:rPr>
        <w:t>suur oht</w:t>
      </w:r>
      <w:r w:rsidR="00C511FF">
        <w:t xml:space="preserve"> (täpsemalt </w:t>
      </w:r>
      <w:r w:rsidR="00C511FF">
        <w:rPr>
          <w:i/>
          <w:iCs/>
          <w:color w:val="202020"/>
          <w:highlight w:val="white"/>
        </w:rPr>
        <w:t>vahetu ja suur oht avalikule julgeolekule</w:t>
      </w:r>
      <w:r w:rsidR="00C511FF">
        <w:rPr>
          <w:color w:val="202020"/>
          <w:highlight w:val="white"/>
        </w:rPr>
        <w:t>),</w:t>
      </w:r>
      <w:r w:rsidR="00C511FF">
        <w:t xml:space="preserve"> saab ka eelnõus ÕSi soovituse kohaselt sõnastada. Kui sõna </w:t>
      </w:r>
      <w:r w:rsidR="00C511FF">
        <w:rPr>
          <w:i/>
          <w:iCs/>
        </w:rPr>
        <w:t xml:space="preserve">suur </w:t>
      </w:r>
      <w:r w:rsidR="00C511FF">
        <w:t xml:space="preserve">ei ole soovitud mõttega, siis võiks kasutada sõna </w:t>
      </w:r>
      <w:r w:rsidR="00C511FF">
        <w:rPr>
          <w:i/>
          <w:iCs/>
        </w:rPr>
        <w:t>suurenenud</w:t>
      </w:r>
      <w:r w:rsidR="00C511FF">
        <w:t xml:space="preserve">. Vt ka </w:t>
      </w:r>
      <w:hyperlink w:history="1" r:id="rId1">
        <w:r w:rsidRPr="00131547" w:rsidR="00C511FF">
          <w:rPr>
            <w:rStyle w:val="Hperlink"/>
          </w:rPr>
          <w:t>[ÕS] Eesti õigekeelsussõnaraamat ÕS 2018</w:t>
        </w:r>
      </w:hyperlink>
      <w:r w:rsidR="00C511FF">
        <w:t xml:space="preserve"> </w:t>
      </w:r>
    </w:p>
  </w:comment>
  <w:comment w:initials="IM" w:author="Inge Mehide - JUSTDIGI" w:date="2025-07-30T12:05:00Z" w:id="31">
    <w:p w:rsidR="0042417D" w:rsidP="0042417D" w:rsidRDefault="000D2A72" w14:paraId="4A813DDD" w14:textId="456F3618">
      <w:pPr>
        <w:pStyle w:val="Kommentaaritekst"/>
      </w:pPr>
      <w:r>
        <w:rPr>
          <w:rStyle w:val="Kommentaariviide"/>
        </w:rPr>
        <w:annotationRef/>
      </w:r>
      <w:r w:rsidR="0042417D">
        <w:t xml:space="preserve">Kui eesmärk on oht (ära) tõrjuda, mitte selle tõrjumisega tegeleda (lõpetamata tegevus), siis nimetavas käändes. Lisaks nõuab ka </w:t>
      </w:r>
      <w:r w:rsidR="0042417D">
        <w:rPr>
          <w:i/>
          <w:iCs/>
        </w:rPr>
        <w:t>selgitada välja</w:t>
      </w:r>
      <w:r w:rsidR="0042417D">
        <w:t xml:space="preserve"> nimetavat käänet, muidu tuleks lause ümber sõnastada.</w:t>
      </w:r>
    </w:p>
  </w:comment>
  <w:comment w:initials="IM" w:author="Inge Mehide - JUSTDIGI" w:date="2025-07-30T12:05:00Z" w:id="33">
    <w:p w:rsidR="00FB7935" w:rsidP="00FB7935" w:rsidRDefault="00FB7935" w14:paraId="1F0BB0C9" w14:textId="60028CC1">
      <w:pPr>
        <w:pStyle w:val="Kommentaaritekst"/>
      </w:pPr>
      <w:r>
        <w:rPr>
          <w:rStyle w:val="Kommentaariviide"/>
        </w:rPr>
        <w:annotationRef/>
      </w:r>
      <w:r>
        <w:t>Nimetavas käändes.</w:t>
      </w:r>
    </w:p>
  </w:comment>
  <w:comment w:initials="IM" w:author="Inge Mehide - JUSTDIGI" w:date="2025-07-30T13:02:00Z" w:id="37">
    <w:p w:rsidR="00242FBF" w:rsidP="00242FBF" w:rsidRDefault="006374FB" w14:paraId="0988ECEF" w14:textId="77777777">
      <w:pPr>
        <w:pStyle w:val="Kommentaaritekst"/>
      </w:pPr>
      <w:r>
        <w:rPr>
          <w:rStyle w:val="Kommentaariviide"/>
        </w:rPr>
        <w:annotationRef/>
      </w:r>
      <w:r w:rsidR="00242FBF">
        <w:t xml:space="preserve">Siin on parem kasutada vormelit </w:t>
      </w:r>
      <w:r w:rsidR="00242FBF">
        <w:rPr>
          <w:i/>
          <w:iCs/>
        </w:rPr>
        <w:t>peatub ajaks, kui</w:t>
      </w:r>
      <w:r w:rsidR="00242FBF">
        <w:t xml:space="preserve"> ja esimeses punktis tuleb kasutada sõnakuju </w:t>
      </w:r>
      <w:r w:rsidR="00242FBF">
        <w:rPr>
          <w:i/>
          <w:iCs/>
        </w:rPr>
        <w:t>puudusi</w:t>
      </w:r>
      <w:r w:rsidR="00242FBF">
        <w:t>, sest räägitakse tegevusest, mis teatud ajal toimub.</w:t>
      </w:r>
    </w:p>
  </w:comment>
  <w:comment w:initials="IM" w:author="Inge Mehide - JUSTDIGI" w:date="2025-07-30T13:55:00Z" w:id="51">
    <w:p w:rsidR="00144DAF" w:rsidP="00144DAF" w:rsidRDefault="00D116B2" w14:paraId="5B8FAAE7" w14:textId="77777777">
      <w:pPr>
        <w:pStyle w:val="Kommentaaritekst"/>
      </w:pPr>
      <w:r>
        <w:rPr>
          <w:rStyle w:val="Kommentaariviide"/>
        </w:rPr>
        <w:annotationRef/>
      </w:r>
      <w:r w:rsidR="00144DAF">
        <w:t>Kui siin lõikes soovitakse tuua välja just seda, kellele võib teabetaotluse esitada, peaks see asuma rõhulisena lause lõpus. Ehk: 1) esitada teabetaotluse ühtsele kontaktpunktile või</w:t>
      </w:r>
    </w:p>
    <w:p w:rsidR="00144DAF" w:rsidP="00144DAF" w:rsidRDefault="00144DAF" w14:paraId="535EDE6C" w14:textId="77777777">
      <w:pPr>
        <w:pStyle w:val="Kommentaaritekst"/>
      </w:pPr>
      <w:r>
        <w:t>2) esitada teabetaotluse oma pädevuse piires iseseisvalt teise liikmesriigi ühtsele kontaktpunktile või õiguskaitseasutusele.</w:t>
      </w:r>
    </w:p>
  </w:comment>
  <w:comment w:initials="IM" w:author="Inge Mehide - JUSTDIGI" w:date="2025-07-30T14:03:00Z" w:id="57">
    <w:p w:rsidR="0090324D" w:rsidP="0090324D" w:rsidRDefault="0090324D" w14:paraId="39A890D0" w14:textId="525AADE5">
      <w:pPr>
        <w:pStyle w:val="Kommentaaritekst"/>
      </w:pPr>
      <w:r>
        <w:rPr>
          <w:rStyle w:val="Kommentaariviide"/>
        </w:rPr>
        <w:annotationRef/>
      </w:r>
      <w:r>
        <w:t>Kustutada.</w:t>
      </w:r>
    </w:p>
  </w:comment>
  <w:comment w:initials="IM" w:author="Inge Mehide - JUSTDIGI" w:date="2025-07-30T14:11:00Z" w:id="59">
    <w:p w:rsidR="00655AA2" w:rsidP="00655AA2" w:rsidRDefault="0081685A" w14:paraId="2482AB80" w14:textId="77777777">
      <w:pPr>
        <w:pStyle w:val="Kommentaaritekst"/>
      </w:pPr>
      <w:r>
        <w:rPr>
          <w:rStyle w:val="Kommentaariviide"/>
        </w:rPr>
        <w:annotationRef/>
      </w:r>
      <w:r w:rsidR="00655AA2">
        <w:t>Piirangut ei saa esitada, piirangut seatakse. Võimalik sõnastus: viide piirangule kasutada teavet muul eesmärgil /---/. Või: andmed piirangu kohta kasutada teavet muul eesmärgil /---/.</w:t>
      </w:r>
    </w:p>
  </w:comment>
  <w:comment w:initials="IM" w:author="Inge Mehide - JUSTDIGI" w:date="2025-07-30T14:57:00Z" w:id="70">
    <w:p w:rsidR="00A10B5C" w:rsidP="00A10B5C" w:rsidRDefault="003A25D0" w14:paraId="4D3DE6C6" w14:textId="77777777">
      <w:pPr>
        <w:pStyle w:val="Kommentaaritekst"/>
      </w:pPr>
      <w:r>
        <w:rPr>
          <w:rStyle w:val="Kommentaariviide"/>
        </w:rPr>
        <w:annotationRef/>
      </w:r>
      <w:r w:rsidR="00A10B5C">
        <w:t xml:space="preserve">Kuna siin lauses ei kasutata elusolendile omast tegusõna, võiks asutuse kohta öelda tavapäraselt </w:t>
      </w:r>
      <w:r w:rsidR="00A10B5C">
        <w:rPr>
          <w:i/>
          <w:iCs/>
        </w:rPr>
        <w:t>mis</w:t>
      </w:r>
      <w:r w:rsidR="00A10B5C">
        <w:t>.</w:t>
      </w:r>
    </w:p>
  </w:comment>
  <w:comment w:initials="IM" w:author="Inge Mehide - JUSTDIGI" w:date="2025-07-30T15:06:00Z" w:id="78">
    <w:p w:rsidR="00F508F1" w:rsidP="00F508F1" w:rsidRDefault="00F508F1" w14:paraId="70A3294B" w14:textId="77777777">
      <w:pPr>
        <w:pStyle w:val="Kommentaaritekst"/>
      </w:pPr>
      <w:r>
        <w:rPr>
          <w:rStyle w:val="Kommentaariviide"/>
        </w:rPr>
        <w:annotationRef/>
      </w:r>
      <w:r>
        <w:t>Lisada koma.</w:t>
      </w:r>
    </w:p>
  </w:comment>
  <w:comment w:initials="IM" w:author="Inge Mehide - JUSTDIGI" w:date="2025-07-30T15:07:00Z" w:id="81">
    <w:p w:rsidR="0055715D" w:rsidP="0055715D" w:rsidRDefault="00917AA9" w14:paraId="71B971D7" w14:textId="77777777">
      <w:pPr>
        <w:pStyle w:val="Kommentaaritekst"/>
      </w:pPr>
      <w:r>
        <w:rPr>
          <w:rStyle w:val="Kommentaariviide"/>
        </w:rPr>
        <w:annotationRef/>
      </w:r>
      <w:r w:rsidR="0055715D">
        <w:t xml:space="preserve">Siia sobib praegu vaid sõna </w:t>
      </w:r>
      <w:r w:rsidR="0055715D">
        <w:rPr>
          <w:i/>
          <w:iCs/>
        </w:rPr>
        <w:t>teave</w:t>
      </w:r>
      <w:r w:rsidR="0055715D">
        <w:t xml:space="preserve">, eesti keeles ei öelda </w:t>
      </w:r>
      <w:r w:rsidR="0055715D">
        <w:rPr>
          <w:i/>
          <w:iCs/>
        </w:rPr>
        <w:t xml:space="preserve">andmed </w:t>
      </w:r>
      <w:r w:rsidR="0055715D">
        <w:t xml:space="preserve">info kohta, mille sisu on pelgalt </w:t>
      </w:r>
      <w:r w:rsidR="0055715D">
        <w:rPr>
          <w:i/>
          <w:iCs/>
        </w:rPr>
        <w:t xml:space="preserve">on </w:t>
      </w:r>
      <w:r w:rsidR="0055715D">
        <w:t xml:space="preserve">või </w:t>
      </w:r>
      <w:r w:rsidR="0055715D">
        <w:rPr>
          <w:i/>
          <w:iCs/>
        </w:rPr>
        <w:t>ei ole</w:t>
      </w:r>
      <w:r w:rsidR="0055715D">
        <w:t xml:space="preserve">. Kui siin mõeldakse ka mingit lisainfot ja soovitakse kindlasti kasutada sõna </w:t>
      </w:r>
      <w:r w:rsidR="0055715D">
        <w:rPr>
          <w:i/>
          <w:iCs/>
        </w:rPr>
        <w:t>andmed</w:t>
      </w:r>
      <w:r w:rsidR="0055715D">
        <w:t xml:space="preserve">, siis tuleks sõnastada </w:t>
      </w:r>
      <w:r w:rsidR="0055715D">
        <w:rPr>
          <w:i/>
          <w:iCs/>
        </w:rPr>
        <w:t xml:space="preserve">andmed taotluse kiireloomulisuse kohta </w:t>
      </w:r>
      <w:r w:rsidR="0055715D">
        <w:t xml:space="preserve">(põhjenduse lisamine sättesse tundub siis liigne, sest seegi on osa andmetest). Kuid nagu on näha Europoli määruse lisast, saab ka teavet andmete alla liigitada ehk ei pea kasutama kõikjal sõna </w:t>
      </w:r>
      <w:r w:rsidR="0055715D">
        <w:rPr>
          <w:i/>
          <w:iCs/>
        </w:rPr>
        <w:t>andmed</w:t>
      </w:r>
      <w:r w:rsidR="0055715D">
        <w:t>. Sellest lähtudes on tehtud ka järgnevate punktide sõnastusettepanekud.</w:t>
      </w:r>
    </w:p>
  </w:comment>
  <w:comment w:initials="IM" w:author="Inge Mehide - JUSTDIGI" w:date="2025-07-31T11:20:00Z" w:id="84">
    <w:p w:rsidR="008640B0" w:rsidP="008640B0" w:rsidRDefault="00F979AA" w14:paraId="4200BE75" w14:textId="3F019032">
      <w:pPr>
        <w:pStyle w:val="Kommentaaritekst"/>
      </w:pPr>
      <w:r>
        <w:rPr>
          <w:rStyle w:val="Kommentaariviide"/>
        </w:rPr>
        <w:annotationRef/>
      </w:r>
      <w:r w:rsidR="008640B0">
        <w:t xml:space="preserve">Parem: </w:t>
      </w:r>
      <w:r w:rsidR="008640B0">
        <w:rPr>
          <w:i/>
          <w:iCs/>
        </w:rPr>
        <w:t>teave</w:t>
      </w:r>
      <w:r w:rsidR="008640B0">
        <w:t xml:space="preserve">. Sel juhul sõnastada: </w:t>
      </w:r>
      <w:r w:rsidR="008640B0">
        <w:rPr>
          <w:i/>
          <w:iCs/>
        </w:rPr>
        <w:t>teave taotluse puuduste kohta, kui neid on</w:t>
      </w:r>
      <w:r w:rsidR="008640B0">
        <w:t>.</w:t>
      </w:r>
    </w:p>
  </w:comment>
  <w:comment w:initials="IM" w:author="Inge Mehide - JUSTDIGI" w:date="2025-07-30T15:09:00Z" w:id="88">
    <w:p w:rsidR="00F206B1" w:rsidP="00F206B1" w:rsidRDefault="009E725C" w14:paraId="003465CF" w14:textId="4A7A313C">
      <w:pPr>
        <w:pStyle w:val="Kommentaaritekst"/>
      </w:pPr>
      <w:r>
        <w:rPr>
          <w:rStyle w:val="Kommentaariviide"/>
        </w:rPr>
        <w:annotationRef/>
      </w:r>
      <w:r w:rsidR="00F206B1">
        <w:t xml:space="preserve">Ei sobi öelda </w:t>
      </w:r>
      <w:r w:rsidR="00F206B1">
        <w:rPr>
          <w:i/>
          <w:iCs/>
        </w:rPr>
        <w:t>puuduste andmed</w:t>
      </w:r>
      <w:r w:rsidR="00F206B1">
        <w:t xml:space="preserve">, vaid </w:t>
      </w:r>
      <w:r w:rsidR="00F206B1">
        <w:rPr>
          <w:i/>
          <w:iCs/>
        </w:rPr>
        <w:t xml:space="preserve">andmed </w:t>
      </w:r>
      <w:r w:rsidR="00F206B1">
        <w:t xml:space="preserve">või </w:t>
      </w:r>
      <w:r w:rsidR="00F206B1">
        <w:rPr>
          <w:i/>
          <w:iCs/>
        </w:rPr>
        <w:t>teave puuduste kohta</w:t>
      </w:r>
      <w:r w:rsidR="00F206B1">
        <w:t xml:space="preserve">.   </w:t>
      </w:r>
    </w:p>
  </w:comment>
  <w:comment w:initials="IM" w:author="Inge Mehide - JUSTDIGI" w:date="2025-07-31T11:19:00Z" w:id="91">
    <w:p w:rsidR="006A21C2" w:rsidP="006A21C2" w:rsidRDefault="007508B9" w14:paraId="096313CB" w14:textId="77777777">
      <w:pPr>
        <w:pStyle w:val="Kommentaaritekst"/>
      </w:pPr>
      <w:r>
        <w:rPr>
          <w:rStyle w:val="Kommentaariviide"/>
        </w:rPr>
        <w:annotationRef/>
      </w:r>
      <w:r w:rsidR="006A21C2">
        <w:t xml:space="preserve">Parem: </w:t>
      </w:r>
      <w:r w:rsidR="006A21C2">
        <w:rPr>
          <w:i/>
          <w:iCs/>
        </w:rPr>
        <w:t>teave</w:t>
      </w:r>
      <w:r w:rsidR="006A21C2">
        <w:t xml:space="preserve">. Sel juhul sõnastada: </w:t>
      </w:r>
      <w:r w:rsidR="006A21C2">
        <w:rPr>
          <w:i/>
          <w:iCs/>
        </w:rPr>
        <w:t>teave taotluse selgituste ja täpsustuste kohta, kui neid palutakse.</w:t>
      </w:r>
    </w:p>
  </w:comment>
  <w:comment w:initials="IM" w:author="Inge Mehide - JUSTDIGI" w:date="2025-07-31T11:09:00Z" w:id="104">
    <w:p w:rsidR="002B4F0A" w:rsidP="002B4F0A" w:rsidRDefault="00533C06" w14:paraId="783C43B2" w14:textId="77777777">
      <w:pPr>
        <w:pStyle w:val="Kommentaaritekst"/>
      </w:pPr>
      <w:r>
        <w:rPr>
          <w:rStyle w:val="Kommentaariviide"/>
        </w:rPr>
        <w:annotationRef/>
      </w:r>
      <w:r w:rsidR="002B4F0A">
        <w:t xml:space="preserve">Nagu eespool selgitatud, ei saa ka öelda </w:t>
      </w:r>
      <w:r w:rsidR="002B4F0A">
        <w:rPr>
          <w:i/>
          <w:iCs/>
        </w:rPr>
        <w:t>andmed, kas taotlusele on vastatud tähtajal</w:t>
      </w:r>
      <w:r w:rsidR="002B4F0A">
        <w:t xml:space="preserve">, sest selle kohta saab olla vaid teave, kas on (või ei ole), mis ei kvalifitseeru andmeteks. Saaks öelda </w:t>
      </w:r>
      <w:r w:rsidR="002B4F0A">
        <w:rPr>
          <w:i/>
          <w:iCs/>
        </w:rPr>
        <w:t>taotlusele tähtaja jooksul vastamise või vastamata jätmise andmed</w:t>
      </w:r>
      <w:r w:rsidR="002B4F0A">
        <w:t>, kui mõeldakse, et kummagagi on seotud mingi lisainfo.</w:t>
      </w:r>
    </w:p>
  </w:comment>
  <w:comment w:initials="IM" w:author="Inge Mehide - JUSTDIGI" w:date="2025-07-30T16:11:00Z" w:id="112">
    <w:p w:rsidR="00D62948" w:rsidP="00D62948" w:rsidRDefault="00062F4D" w14:paraId="6CA940B7" w14:textId="230BE715">
      <w:pPr>
        <w:pStyle w:val="Kommentaaritekst"/>
      </w:pPr>
      <w:r>
        <w:rPr>
          <w:rStyle w:val="Kommentaariviide"/>
        </w:rPr>
        <w:annotationRef/>
      </w:r>
      <w:r w:rsidR="00D62948">
        <w:t>Teabevahetus ehk teabe vahetamine ei ole andmed ehk lause ei haaku sissejuhatava lauseosaga, tuleks sõnastada nii, nagu on pakutud.</w:t>
      </w:r>
    </w:p>
  </w:comment>
  <w:comment w:initials="IM" w:author="Inge Mehide - JUSTDIGI" w:date="2025-07-30T15:44:00Z" w:id="117">
    <w:p w:rsidR="00CF7B31" w:rsidP="00CF7B31" w:rsidRDefault="00CF7B31" w14:paraId="13B69CD3" w14:textId="0FECB7C1">
      <w:pPr>
        <w:pStyle w:val="Kommentaaritekst"/>
      </w:pPr>
      <w:r>
        <w:rPr>
          <w:rStyle w:val="Kommentaariviide"/>
        </w:rPr>
        <w:annotationRef/>
      </w:r>
      <w:r>
        <w:t>Lisada koma.</w:t>
      </w:r>
    </w:p>
  </w:comment>
  <w:comment w:initials="IM" w:author="Inge Mehide - JUSTDIGI" w:date="2025-07-31T12:10:00Z" w:id="120">
    <w:p w:rsidR="00643680" w:rsidP="00643680" w:rsidRDefault="003D1F43" w14:paraId="5FCA63B5" w14:textId="77777777">
      <w:pPr>
        <w:pStyle w:val="Kommentaaritekst"/>
      </w:pPr>
      <w:r>
        <w:rPr>
          <w:rStyle w:val="Kommentaariviide"/>
        </w:rPr>
        <w:annotationRef/>
      </w:r>
      <w:r w:rsidR="00643680">
        <w:t>Vt eelmise lõike kohta tehtud märkusi.</w:t>
      </w:r>
    </w:p>
  </w:comment>
  <w:comment w:initials="IM" w:author="Inge Mehide - JUSTDIGI" w:date="2025-07-30T16:12:00Z" w:id="138">
    <w:p w:rsidR="0009243D" w:rsidP="0009243D" w:rsidRDefault="0009243D" w14:paraId="4BE5D84F" w14:textId="20A1C084">
      <w:pPr>
        <w:pStyle w:val="Kommentaaritekst"/>
      </w:pPr>
      <w:r>
        <w:rPr>
          <w:rStyle w:val="Kommentaariviide"/>
        </w:rPr>
        <w:annotationRef/>
      </w:r>
      <w:r>
        <w:t>Lisada koma.</w:t>
      </w:r>
    </w:p>
  </w:comment>
  <w:comment w:initials="IM" w:author="Inge Mehide - JUSTDIGI" w:date="2025-07-30T16:15:00Z" w:id="144">
    <w:p w:rsidR="008870DD" w:rsidP="008870DD" w:rsidRDefault="008870DD" w14:paraId="3AED8462" w14:textId="77777777">
      <w:pPr>
        <w:pStyle w:val="Kommentaaritekst"/>
      </w:pPr>
      <w:r>
        <w:rPr>
          <w:rStyle w:val="Kommentaariviide"/>
        </w:rPr>
        <w:annotationRef/>
      </w:r>
      <w:r>
        <w:t>Lisada koma.</w:t>
      </w:r>
    </w:p>
  </w:comment>
  <w:comment xmlns:w="http://schemas.openxmlformats.org/wordprocessingml/2006/main" w:initials="MJ" w:author="Maarja-Liis Lall - JUSTDIGI" w:date="2025-08-05T14:29:32" w:id="528899424">
    <w:p xmlns:w14="http://schemas.microsoft.com/office/word/2010/wordml" xmlns:w="http://schemas.openxmlformats.org/wordprocessingml/2006/main" w:rsidR="2A52D0B8" w:rsidRDefault="2013A46E" w14:paraId="65CD3E5E" w14:textId="0E85F00A">
      <w:pPr>
        <w:pStyle w:val="CommentText"/>
      </w:pPr>
      <w:r>
        <w:rPr>
          <w:rStyle w:val="CommentReference"/>
        </w:rPr>
        <w:annotationRef/>
      </w:r>
      <w:r w:rsidRPr="472584F0" w:rsidR="5187EAE7">
        <w:t>Tõstatame küsimuse, kas on vajalik ehk ka reguleerida ka olukord, kui puuduse avastab uurimisasutus (mida ühtne kontaktpunkt ei avastanud). Kas sellisel juhul on uurimisasutusel võimalik otse teavitada liikmesriigi ühtset kontaktpunkti või õiguskaitseasutust või peaks siis see toimuma ühtse kontaktpunkti kaudu. Leiame, et on pigem tõenäoline, et selline olukord võib tekkida, mistõttu võiks selle olukorra ka reguleerida.</w:t>
      </w:r>
    </w:p>
  </w:comment>
  <w:comment xmlns:w="http://schemas.openxmlformats.org/wordprocessingml/2006/main" w:initials="MJ" w:author="Maarja-Liis Lall - JUSTDIGI" w:date="2025-08-05T14:36:55" w:id="247781403">
    <w:p xmlns:w14="http://schemas.microsoft.com/office/word/2010/wordml" xmlns:w="http://schemas.openxmlformats.org/wordprocessingml/2006/main" w:rsidR="17619846" w:rsidRDefault="77B649D5" w14:paraId="38A2792D" w14:textId="08DF5AD0">
      <w:pPr>
        <w:pStyle w:val="CommentText"/>
      </w:pPr>
      <w:r>
        <w:rPr>
          <w:rStyle w:val="CommentReference"/>
        </w:rPr>
        <w:annotationRef/>
      </w:r>
      <w:r w:rsidRPr="5F7D1B90" w:rsidR="422D9C4C">
        <w:t>Millal see peaks juhtuma ja kuidas?</w:t>
      </w:r>
    </w:p>
  </w:comment>
  <w:comment xmlns:w="http://schemas.openxmlformats.org/wordprocessingml/2006/main" w:initials="MJ" w:author="Maarja-Liis Lall - JUSTDIGI" w:date="2025-08-05T14:39:11" w:id="1990363124">
    <w:p xmlns:w14="http://schemas.microsoft.com/office/word/2010/wordml" xmlns:w="http://schemas.openxmlformats.org/wordprocessingml/2006/main" w:rsidR="3E923FD9" w:rsidRDefault="2652D80A" w14:paraId="0760BDDC" w14:textId="5B041587">
      <w:pPr>
        <w:pStyle w:val="CommentText"/>
      </w:pPr>
      <w:r>
        <w:rPr>
          <w:rStyle w:val="CommentReference"/>
        </w:rPr>
        <w:annotationRef/>
      </w:r>
      <w:r w:rsidRPr="57F1519A" w:rsidR="74B38748">
        <w:t>Veidi ebaselge sõnastus.</w:t>
      </w:r>
    </w:p>
  </w:comment>
  <w:comment xmlns:w="http://schemas.openxmlformats.org/wordprocessingml/2006/main" w:initials="MJ" w:author="Maarja-Liis Lall - JUSTDIGI" w:date="2025-08-05T15:04:23" w:id="1925987533">
    <w:p xmlns:w14="http://schemas.microsoft.com/office/word/2010/wordml" xmlns:w="http://schemas.openxmlformats.org/wordprocessingml/2006/main" w:rsidR="1F08CF52" w:rsidRDefault="573081A5" w14:paraId="2264D19A" w14:textId="3BC590E8">
      <w:pPr>
        <w:pStyle w:val="CommentText"/>
      </w:pPr>
      <w:r>
        <w:rPr>
          <w:rStyle w:val="CommentReference"/>
        </w:rPr>
        <w:annotationRef/>
      </w:r>
      <w:r w:rsidRPr="65012E5F" w:rsidR="60F4B55A">
        <w:t>Peatumine võib olla ka puuduste kõrvaldamine, selgituste andmine, millisel juhul eraldi teavitamine ilmselt vajalik pole. Kui nõustute, palun täpsustada EN.</w:t>
      </w:r>
    </w:p>
  </w:comment>
  <w:comment xmlns:w="http://schemas.openxmlformats.org/wordprocessingml/2006/main" w:initials="MJ" w:author="Maarja-Liis Lall - JUSTDIGI" w:date="2025-08-05T15:08:17" w:id="1403748825">
    <w:p xmlns:w14="http://schemas.microsoft.com/office/word/2010/wordml" xmlns:w="http://schemas.openxmlformats.org/wordprocessingml/2006/main" w:rsidR="3CDD6A9B" w:rsidRDefault="5B01D82B" w14:paraId="52A1C650" w14:textId="6BB03119">
      <w:pPr>
        <w:pStyle w:val="CommentText"/>
      </w:pPr>
      <w:r>
        <w:rPr>
          <w:rStyle w:val="CommentReference"/>
        </w:rPr>
        <w:annotationRef/>
      </w:r>
      <w:r w:rsidRPr="641FFC30" w:rsidR="2A75737D">
        <w:t>Tavapäraselt on põhimõte, et tähtaeg hakkab uuesti kulgema, kui kõrvaldatakse puudused / edastatakse vajalikud selgitused/täpsustused. Sellise lahendusega võib tekkida olukord, kus läheb enamus ajast puudustest teavitamiseks, selgituste küsimiseks (ka eeltoodu väljaselgitamine võib olla aeganõudev) ning taotluse lahendamiseks jääb ebamõistlikult lühike aeg. Kaaluda, kas vajalik EN muutmine.</w:t>
      </w:r>
    </w:p>
  </w:comment>
  <w:comment xmlns:w="http://schemas.openxmlformats.org/wordprocessingml/2006/main" w:initials="MJ" w:author="Maarja-Liis Lall - JUSTDIGI" w:date="2025-08-05T15:34:22" w:id="651590110">
    <w:p xmlns:w14="http://schemas.microsoft.com/office/word/2010/wordml" xmlns:w="http://schemas.openxmlformats.org/wordprocessingml/2006/main" w:rsidR="37C7614F" w:rsidRDefault="4521925C" w14:paraId="04062C10" w14:textId="769E1C01">
      <w:pPr>
        <w:pStyle w:val="CommentText"/>
      </w:pPr>
      <w:r>
        <w:rPr>
          <w:rStyle w:val="CommentReference"/>
        </w:rPr>
        <w:annotationRef/>
      </w:r>
      <w:r w:rsidRPr="144F436B" w:rsidR="7C8AF5D9">
        <w:t>Kas muudatuste kohaselt oleks korrektsem "omal algatusel" vastavalt 4. alljaotisele?</w:t>
      </w:r>
    </w:p>
  </w:comment>
  <w:comment xmlns:w="http://schemas.openxmlformats.org/wordprocessingml/2006/main" w:initials="MJ" w:author="Maarja-Liis Lall - JUSTDIGI" w:date="2025-08-05T17:05:02" w:id="1958042019">
    <w:p xmlns:w14="http://schemas.microsoft.com/office/word/2010/wordml" xmlns:w="http://schemas.openxmlformats.org/wordprocessingml/2006/main" w:rsidR="44A68E76" w:rsidRDefault="7D51BDAD" w14:paraId="485EBDD2" w14:textId="6C3765AB">
      <w:pPr>
        <w:pStyle w:val="CommentText"/>
      </w:pPr>
      <w:r>
        <w:rPr>
          <w:rStyle w:val="CommentReference"/>
        </w:rPr>
        <w:annotationRef/>
      </w:r>
      <w:r w:rsidRPr="2954936A" w:rsidR="02E135C8">
        <w:t>ÕS-i järgi eelistatud sõnastus "ööpäev läbi".</w:t>
      </w:r>
    </w:p>
  </w:comment>
  <w:comment xmlns:w="http://schemas.openxmlformats.org/wordprocessingml/2006/main" w:initials="MJ" w:author="Maarja-Liis Lall - JUSTDIGI" w:date="2025-08-05T17:10:26" w:id="1847770592">
    <w:p xmlns:w14="http://schemas.microsoft.com/office/word/2010/wordml" xmlns:w="http://schemas.openxmlformats.org/wordprocessingml/2006/main" w:rsidR="656B97E5" w:rsidRDefault="3448B197" w14:paraId="3CC9FF01" w14:textId="380205D2">
      <w:pPr>
        <w:pStyle w:val="CommentText"/>
      </w:pPr>
      <w:r>
        <w:rPr>
          <w:rStyle w:val="CommentReference"/>
        </w:rPr>
        <w:annotationRef/>
      </w:r>
      <w:r w:rsidRPr="5C6EA492" w:rsidR="2384A6C9">
        <w:t>Palun lühendi kasutamise puhul pikk nimetus ära tuua (nagu järgmise paragrahvi esimeses lõikes).</w:t>
      </w:r>
    </w:p>
  </w:comment>
  <w:comment xmlns:w="http://schemas.openxmlformats.org/wordprocessingml/2006/main" w:initials="MJ" w:author="Maarja-Liis Lall - JUSTDIGI" w:date="2025-08-05T17:13:06" w:id="1766117402">
    <w:p xmlns:w14="http://schemas.microsoft.com/office/word/2010/wordml" xmlns:w="http://schemas.openxmlformats.org/wordprocessingml/2006/main" w:rsidR="6EB3A92B" w:rsidRDefault="504D5A44" w14:paraId="25D07F8B" w14:textId="625CB0B9">
      <w:pPr>
        <w:pStyle w:val="CommentText"/>
      </w:pPr>
      <w:r>
        <w:rPr>
          <w:rStyle w:val="CommentReference"/>
        </w:rPr>
        <w:annotationRef/>
      </w:r>
      <w:r w:rsidRPr="596306EB" w:rsidR="2B6F3CB0">
        <w:t>Interpoli lühend toodud juba KrMS § 459 lg-s 2. Kas siin vajalik uuesti pikalt tuua? Nimetused peaks olema ühtlustatud.</w:t>
      </w:r>
    </w:p>
  </w:comment>
  <w:comment xmlns:w="http://schemas.openxmlformats.org/wordprocessingml/2006/main" w:initials="MJ" w:author="Maarja-Liis Lall - JUSTDIGI" w:date="2025-08-05T17:14:55" w:id="1333762762">
    <w:p xmlns:w14="http://schemas.microsoft.com/office/word/2010/wordml" xmlns:w="http://schemas.openxmlformats.org/wordprocessingml/2006/main" w:rsidR="0C1111AA" w:rsidRDefault="446CCEA8" w14:paraId="200DC8A8" w14:textId="2318C2D7">
      <w:pPr>
        <w:pStyle w:val="CommentText"/>
      </w:pPr>
      <w:r>
        <w:rPr>
          <w:rStyle w:val="CommentReference"/>
        </w:rPr>
        <w:annotationRef/>
      </w:r>
      <w:r w:rsidRPr="0B294130" w:rsidR="1CBBDE70">
        <w:t>Kas siin oleks parem "seitsme päeva jooksul"? Hetke sõnastusest peaks vastama 7 päeva pärast, mitte varem.</w:t>
      </w:r>
    </w:p>
  </w:comment>
  <w:comment xmlns:w="http://schemas.openxmlformats.org/wordprocessingml/2006/main" w:initials="MJ" w:author="Maarja-Liis Lall - JUSTDIGI" w:date="2025-08-05T20:23:59" w:id="1344875429">
    <w:p xmlns:w14="http://schemas.microsoft.com/office/word/2010/wordml" xmlns:w="http://schemas.openxmlformats.org/wordprocessingml/2006/main" w:rsidR="6F706700" w:rsidRDefault="59180EC3" w14:paraId="4F01D3B6" w14:textId="5EE9B5D1">
      <w:pPr>
        <w:pStyle w:val="CommentText"/>
      </w:pPr>
      <w:r>
        <w:rPr>
          <w:rStyle w:val="CommentReference"/>
        </w:rPr>
        <w:annotationRef/>
      </w:r>
      <w:r w:rsidRPr="0E5D3C0B" w:rsidR="363874EF">
        <w:t>Korduv pikk viide tarbetu – EL aktile tuleb pärast esmakordset pikka viidet järgmine viide vormistada NT § 29 lg-le 3 vastavalt. Palun viited vormistada lühemalt ja vastavalt EN muuta.</w:t>
      </w:r>
    </w:p>
  </w:comment>
  <w:comment xmlns:w="http://schemas.openxmlformats.org/wordprocessingml/2006/main" w:initials="MJ" w:author="Maarja-Liis Lall - JUSTDIGI" w:date="2025-08-05T20:25:29" w:id="1943291395">
    <w:p xmlns:w14="http://schemas.microsoft.com/office/word/2010/wordml" xmlns:w="http://schemas.openxmlformats.org/wordprocessingml/2006/main" w:rsidR="14FEE228" w:rsidRDefault="454C57C5" w14:paraId="34ED15A1" w14:textId="117CEB82">
      <w:pPr>
        <w:pStyle w:val="CommentText"/>
      </w:pPr>
      <w:r>
        <w:rPr>
          <w:rStyle w:val="CommentReference"/>
        </w:rPr>
        <w:annotationRef/>
      </w:r>
      <w:r w:rsidRPr="659E9719" w:rsidR="4249F44F">
        <w:t>Korduv pikk viide tarbetu – EL aktile tuleb pärast esmakordset pikka viidet järgmine viide vormistada NT § 29 lg-le 3 vastavalt. Palun viited vormistada lühemalt ja vastavalt EN muuta. Esmakordne viide § 508.97 lg-s 1 (vt ka HÕNTE § 29 lg-d 3-4).</w:t>
      </w:r>
    </w:p>
  </w:comment>
  <w:comment xmlns:w="http://schemas.openxmlformats.org/wordprocessingml/2006/main" w:initials="MJ" w:author="Maarja-Liis Lall - JUSTDIGI" w:date="2025-08-06T11:49:10" w:id="931506415">
    <w:p xmlns:w14="http://schemas.microsoft.com/office/word/2010/wordml" xmlns:w="http://schemas.openxmlformats.org/wordprocessingml/2006/main" w:rsidR="3EDC2897" w:rsidRDefault="6294D5AC" w14:paraId="66501E5C" w14:textId="5124F51B">
      <w:pPr>
        <w:pStyle w:val="CommentText"/>
      </w:pPr>
      <w:r>
        <w:rPr>
          <w:rStyle w:val="CommentReference"/>
        </w:rPr>
        <w:annotationRef/>
      </w:r>
      <w:r w:rsidRPr="23CEEF42" w:rsidR="170C8565">
        <w:t>Siit normist loeme välja, et ühtne kontaktpunkt ja uurimisasutus on kohustatud hindama. Siin normis ei ole sätestatud kohustust edastada. Kui on soov siin normis kehtestada ka kohustus edastada Europolile teabe koopia, siis tuleks see selgesõnaliselt ka lg-s 1 sätestada. Kui selline kohustus tuleb viidatud EL määruse art 7 lg-st  7 ning siin normis seda kohustust eraldi sätestama ei pea, siis võib jätta selle märkuse tähelepanuta, kuid seletuskirjas võiks seda selgitada.</w:t>
      </w:r>
    </w:p>
  </w:comment>
  <w:comment xmlns:w="http://schemas.openxmlformats.org/wordprocessingml/2006/main" w:initials="MJ" w:author="Maarja-Liis Lall - JUSTDIGI" w:date="2025-08-06T11:56:43" w:id="1596808004">
    <w:p xmlns:w14="http://schemas.microsoft.com/office/word/2010/wordml" xmlns:w="http://schemas.openxmlformats.org/wordprocessingml/2006/main" w:rsidR="497B8847" w:rsidRDefault="348BF25F" w14:paraId="0A7A9008" w14:textId="5870344B">
      <w:pPr>
        <w:pStyle w:val="CommentText"/>
      </w:pPr>
      <w:r>
        <w:rPr>
          <w:rStyle w:val="CommentReference"/>
        </w:rPr>
        <w:annotationRef/>
      </w:r>
      <w:r w:rsidRPr="45542D8B" w:rsidR="5EA022B7">
        <w:t>Siit normist loeme välja, et tehakse kindlaks teatavad eeldused, aga ei selgu, et mis selle kindlakstegemise tulemusel saab. Kui see selgub EL määruse art 19 kohaselt, siis ei ole vaja täpsustada. Kui ei selgu, siis peaks selgelt reguleerima ka selle, et mis on erinevad toimingud, mida peaks tegema, kui tehakse need eeldused kindlaks. Kui leiate, et norm ei vaja täiendamist, võiks seda selgitada seletuskirjas.</w:t>
      </w:r>
    </w:p>
  </w:comment>
  <w:comment xmlns:w="http://schemas.openxmlformats.org/wordprocessingml/2006/main" w:initials="MJ" w:author="Maarja-Liis Lall - JUSTDIGI" w:date="2025-08-06T13:12:22" w:id="262962644">
    <w:p xmlns:w14="http://schemas.microsoft.com/office/word/2010/wordml" xmlns:w="http://schemas.openxmlformats.org/wordprocessingml/2006/main" w:rsidR="52262292" w:rsidRDefault="2B725C75" w14:paraId="6B0FB012" w14:textId="1076B7D3">
      <w:pPr>
        <w:pStyle w:val="CommentText"/>
      </w:pPr>
      <w:r>
        <w:rPr>
          <w:rStyle w:val="CommentReference"/>
        </w:rPr>
        <w:annotationRef/>
      </w:r>
      <w:r w:rsidRPr="2146804C" w:rsidR="301856F5">
        <w:t>Vastavalt kooskõlastuskirjas toodule, palume EN-s sätet muuta.</w:t>
      </w:r>
    </w:p>
  </w:comment>
  <w:comment xmlns:w="http://schemas.openxmlformats.org/wordprocessingml/2006/main" w:initials="MJ" w:author="Maarja-Liis Lall - JUSTDIGI" w:date="2025-08-06T13:20:16" w:id="353130746">
    <w:p xmlns:w14="http://schemas.microsoft.com/office/word/2010/wordml" xmlns:w="http://schemas.openxmlformats.org/wordprocessingml/2006/main" w:rsidR="4A7DA7BF" w:rsidRDefault="2A0901A7" w14:paraId="04FF63F6" w14:textId="70165C20">
      <w:pPr>
        <w:pStyle w:val="CommentText"/>
      </w:pPr>
      <w:r>
        <w:rPr>
          <w:rStyle w:val="CommentReference"/>
        </w:rPr>
        <w:annotationRef/>
      </w:r>
      <w:r w:rsidRPr="46A0A353" w:rsidR="3F3880FB">
        <w:t>??? kas selle kohta on seletuskirjas infot?</w:t>
      </w:r>
    </w:p>
  </w:comment>
  <w:comment xmlns:w="http://schemas.openxmlformats.org/wordprocessingml/2006/main" w:initials="MJ" w:author="Maarja-Liis Lall - JUSTDIGI" w:date="2025-08-06T13:43:45" w:id="1176254842">
    <w:p xmlns:w14="http://schemas.microsoft.com/office/word/2010/wordml" xmlns:w="http://schemas.openxmlformats.org/wordprocessingml/2006/main" w:rsidR="71C1DCF4" w:rsidRDefault="2BB52D04" w14:paraId="164B98A3" w14:textId="4559B23E">
      <w:pPr>
        <w:pStyle w:val="CommentText"/>
      </w:pPr>
      <w:r>
        <w:rPr>
          <w:rStyle w:val="CommentReference"/>
        </w:rPr>
        <w:annotationRef/>
      </w:r>
      <w:r w:rsidRPr="09F74D3E" w:rsidR="2054BF80">
        <w:t>Lõike kohaselt peaks loetelus olema toodud teave, mida edastatakse, samas punktloetelu sätestab teabe juurdepääsu viisid. Seega ei lähe sissejuhatav lause ja punktloetelu omavahel kokku. Pakume välja muuta sõnastust muudatuste jälitusega väljatoodud viisil.</w:t>
      </w:r>
    </w:p>
  </w:comment>
  <w:comment xmlns:w="http://schemas.openxmlformats.org/wordprocessingml/2006/main" w:initials="MJ" w:author="Maarja-Liis Lall - JUSTDIGI" w:date="2025-08-06T14:19:33" w:id="398053870">
    <w:p xmlns:w14="http://schemas.microsoft.com/office/word/2010/wordml" xmlns:w="http://schemas.openxmlformats.org/wordprocessingml/2006/main" w:rsidR="302ADCF2" w:rsidRDefault="244E30F0" w14:paraId="03D74E1F" w14:textId="4B65A1BE">
      <w:pPr>
        <w:pStyle w:val="CommentText"/>
      </w:pPr>
      <w:r>
        <w:rPr>
          <w:rStyle w:val="CommentReference"/>
        </w:rPr>
        <w:annotationRef/>
      </w:r>
      <w:r w:rsidRPr="3F174550" w:rsidR="6C9E4CA0">
        <w:t>Palume selgitada, kui mitteesitamise põhjus ära langeb, siis kas seejärel tuleb koopia edastada. Kui tuleb, tuleks ka sätet täiendada sellise kohustusega. Kui ei tule, palume see seletuskirjas välja tuua põhjendusega.</w:t>
      </w:r>
    </w:p>
  </w:comment>
  <w:comment xmlns:w="http://schemas.openxmlformats.org/wordprocessingml/2006/main" w:initials="MJ" w:author="Maarja-Liis Lall - JUSTDIGI" w:date="2025-08-06T18:44:51" w:id="1506097585">
    <w:p xmlns:w14="http://schemas.microsoft.com/office/word/2010/wordml" xmlns:w="http://schemas.openxmlformats.org/wordprocessingml/2006/main" w:rsidR="4BB0F0B1" w:rsidRDefault="3720F932" w14:paraId="4488A892" w14:textId="2095EFB8">
      <w:pPr>
        <w:pStyle w:val="CommentText"/>
      </w:pPr>
      <w:r>
        <w:rPr>
          <w:rStyle w:val="CommentReference"/>
        </w:rPr>
        <w:annotationRef/>
      </w:r>
      <w:r w:rsidRPr="0B549E35" w:rsidR="24CDD9D6">
        <w:t>Selgitust pole antud ja arvestamata varasem märkus, et "Kui on oluline, kes selle nõusoleku annab ja tingimused esitab, siis peab ka see EN-st nähtuma. Oluline on, et nõusoleku annaks pädev asutus, nt see, kellelt teave saadi. Palume EN täiendada."</w:t>
      </w:r>
    </w:p>
  </w:comment>
  <w:comment xmlns:w="http://schemas.openxmlformats.org/wordprocessingml/2006/main" w:initials="MJ" w:author="Maarja-Liis Lall - JUSTDIGI" w:date="08/06/2025 18:52:13" w:id="1451231096">
    <w:p xmlns:w14="http://schemas.microsoft.com/office/word/2010/wordml" w:rsidR="23EB2385" w:rsidRDefault="6B156150" w14:paraId="42EC86B8" w14:textId="2E570DCD">
      <w:pPr>
        <w:pStyle w:val="CommentText"/>
      </w:pPr>
      <w:r>
        <w:rPr>
          <w:rStyle w:val="CommentReference"/>
        </w:rPr>
        <w:annotationRef/>
      </w:r>
      <w:r w:rsidRPr="4981750F" w:rsidR="0AA6D7F3">
        <w:t>Käesolevas paragrahvis ei ole reguleeritud seda, et teabetaotlus tuleb esitada selleks, et sellele saaks üldse vastata. Ebaselge on EN-st, kellele võib esitada teabetaotluse - kas ka otse uurimisasutusele. Kõnesolev paragrahvi kohaselt justkui tegeleb üldreeglina taotluste kontrollimisega (ja sellest tuletatuna ka teabetaotluste vastuvõtmisega) ühtne kontaktpunkt. Kui direktiivi kohaselt on mõeldud, et välisriigist võidakse pöörduda ka otse Eesti uurimisasutuse poole (millele viitab vastupidine § 508.94, st uurimisasutus pöördub uurimisasutuse poole), siis tekib küsimus, et kas taotluse saamisel peaks uurimisasutus selle edastama siis ise ühtsele kontaktpunktile kontrollimiseks või peaks uurimisasutus ise asuma taotlust kontrollima. Eelnõust ei selgu, kuidas peaks toimuma kontroll, kui uurimisasutused iseseisvalt teavet vahetavad. Palume eelnõud või seletuskirja selles osas täpsustada.</w:t>
      </w:r>
    </w:p>
  </w:comment>
  <w:comment xmlns:w="http://schemas.openxmlformats.org/wordprocessingml/2006/main" w:initials="MJ" w:author="Maarja-Liis Lall - JUSTDIGI" w:date="2025-08-06T18:56:42" w:id="1271062240">
    <w:p xmlns:w14="http://schemas.microsoft.com/office/word/2010/wordml" xmlns:w="http://schemas.openxmlformats.org/wordprocessingml/2006/main" w:rsidR="5346310D" w:rsidRDefault="57493926" w14:paraId="033C825D" w14:textId="4EB07395">
      <w:pPr>
        <w:pStyle w:val="CommentText"/>
      </w:pPr>
      <w:r>
        <w:rPr>
          <w:rStyle w:val="CommentReference"/>
        </w:rPr>
        <w:annotationRef/>
      </w:r>
      <w:r w:rsidRPr="46FE4846" w:rsidR="028D498F">
        <w:t>EN kohaselt on teabetaotluse kontrollikohustus pandud üksnes ühtsele kontaktpunktile. Samas ei ole välistatud, et taotluse saab esmalt uurimisasutus (vt eelmine kommentaar) või et uurimisasutus, saades taotluse edastamisena ühtselt kontaktpunktilt, leiab, et taotlusel on täiendavaid puuduseid või esineb keeldumise alus. Ka andmekaitse kaalutlustel on oluline, et andmete vastutaval töötlejal (kui selleks on uurimisasutus) oleks õigus otsustada teabeedastuse keeldumist eraldiseisvalt ühtsest kontaktpunktist. Näiteks olukorras, kus ühtne kontaktpunkt leiab, et taotlus on nõuetekohane ja keeldumiseks alus puudub võib uurimisasutus siiski leida, et taotlus on puudustega või esinevad keeldumise alused teabe edastamiseks. Eelnõus ei ole seda reguleeritud. Palume eelnõud täiendada. Kui leiate, et selleks vajadus puudub, palume seletuskirja täiendada vastavate selgitustega, kuidas selliste olukordade puhul tuleks toimetada.</w:t>
      </w:r>
    </w:p>
  </w:comment>
  <w:comment xmlns:w="http://schemas.openxmlformats.org/wordprocessingml/2006/main" w:initials="MJ" w:author="Maarja-Liis Lall - JUSTDIGI" w:date="2025-08-06T19:20:04" w:id="291182716">
    <w:p xmlns:w14="http://schemas.microsoft.com/office/word/2010/wordml" xmlns:w="http://schemas.openxmlformats.org/wordprocessingml/2006/main" w:rsidR="067F98E5" w:rsidRDefault="077457D5" w14:paraId="0632382D" w14:textId="7D6B53F8">
      <w:pPr>
        <w:pStyle w:val="CommentText"/>
      </w:pPr>
      <w:r>
        <w:rPr>
          <w:rStyle w:val="CommentReference"/>
        </w:rPr>
        <w:annotationRef/>
      </w:r>
      <w:r w:rsidRPr="1E2F1632" w:rsidR="732020D6">
        <w:t>Meie varasem märkus: "Direktiivi sõnastuse kohaselt jätkub see lause "ning kui seda teavet peetakse oluliseks süütegude tõkestamisel, avastamisel ja ennetamisel". Selline sõnastus on arusaadavam, ehk et tegemist ei ole mistahes teabega, mis kaotab ajakohasuse, vaid siiski süütegudega seonduva teabega. Palume EN sõnastust parandada." on jäänud arvestamata ja arvestamata jätmine selgitamata. Jääme enda ettepaneku juurde EN sõnastust parandada.</w:t>
      </w:r>
    </w:p>
  </w:comment>
  <w:comment xmlns:w="http://schemas.openxmlformats.org/wordprocessingml/2006/main" w:initials="MJ" w:author="Maarja-Liis Lall - JUSTDIGI" w:date="2025-08-06T19:24:23" w:id="1143082489">
    <w:p xmlns:w14="http://schemas.microsoft.com/office/word/2010/wordml" xmlns:w="http://schemas.openxmlformats.org/wordprocessingml/2006/main" w:rsidR="365F7B03" w:rsidRDefault="5193617C" w14:paraId="565F4DC3" w14:textId="352285A6">
      <w:pPr>
        <w:pStyle w:val="CommentText"/>
      </w:pPr>
      <w:r>
        <w:rPr>
          <w:rStyle w:val="CommentReference"/>
        </w:rPr>
        <w:annotationRef/>
      </w:r>
      <w:r w:rsidRPr="0AC1715F" w:rsidR="66871D74">
        <w:t>Arvestamata meie varasem märkus: "Palume pealkirja täpsustada, nt. "Teisele Euroopa Liidu liikmesriigile teabetaotluse esitamine"".</w:t>
      </w:r>
    </w:p>
  </w:comment>
  <w:comment xmlns:w="http://schemas.openxmlformats.org/wordprocessingml/2006/main" w:initials="MJ" w:author="Maarja-Liis Lall - JUSTDIGI" w:date="2025-08-06T19:46:12" w:id="204553222">
    <w:p xmlns:w14="http://schemas.microsoft.com/office/word/2010/wordml" xmlns:w="http://schemas.openxmlformats.org/wordprocessingml/2006/main" w:rsidR="56E98354" w:rsidRDefault="4BFB781E" w14:paraId="16F4EB91" w14:textId="06964B37">
      <w:pPr>
        <w:pStyle w:val="CommentText"/>
      </w:pPr>
      <w:r>
        <w:rPr>
          <w:rStyle w:val="CommentReference"/>
        </w:rPr>
        <w:annotationRef/>
      </w:r>
      <w:r w:rsidRPr="70178479" w:rsidR="34F582A4">
        <w:t xml:space="preserve">Leiame jätkuvalt, et eelnõus tuleks sõnastada eeldused võimalikult direktiiviga lähedaselt, mistõttu teeme ettepaneku lähtuda direktiivi art 4 lg 2 sõnastusest. </w:t>
      </w:r>
    </w:p>
  </w:comment>
  <w:comment xmlns:w="http://schemas.openxmlformats.org/wordprocessingml/2006/main" w:initials="MJ" w:author="Maarja-Liis Lall - JUSTDIGI" w:date="2025-08-06T19:47:00" w:id="1471542006">
    <w:p xmlns:w14="http://schemas.microsoft.com/office/word/2010/wordml" xmlns:w="http://schemas.openxmlformats.org/wordprocessingml/2006/main" w:rsidR="5760F61A" w:rsidRDefault="1D95ACFC" w14:paraId="47F10D5F" w14:textId="37D1BEFA">
      <w:pPr>
        <w:pStyle w:val="CommentText"/>
      </w:pPr>
      <w:r>
        <w:rPr>
          <w:rStyle w:val="CommentReference"/>
        </w:rPr>
        <w:annotationRef/>
      </w:r>
      <w:r w:rsidRPr="4FAE638E" w:rsidR="27DD3719">
        <w:t xml:space="preserve">Juhtisime tähelepanu, et direktiivi sõnastus on "piirangud kuni vabaduse võtmiseni", mistõttu ei pea ilmtingimata olema vabaduse võtmisega, vaid ka piiramisega. Kuigi eelnõu sõnastust on kõnesoleva normi puhul täpsustatud, on see jätkuvalt kitsam direktiivi sõnastusest.  </w:t>
      </w:r>
    </w:p>
    <w:p xmlns:w14="http://schemas.microsoft.com/office/word/2010/wordml" xmlns:w="http://schemas.openxmlformats.org/wordprocessingml/2006/main" w:rsidR="661B8A8C" w:rsidRDefault="2E8F4525" w14:paraId="0EC4B070" w14:textId="0A599486">
      <w:pPr>
        <w:pStyle w:val="CommentText"/>
      </w:pPr>
    </w:p>
    <w:p xmlns:w14="http://schemas.microsoft.com/office/word/2010/wordml" xmlns:w="http://schemas.openxmlformats.org/wordprocessingml/2006/main" w:rsidR="1BD76867" w:rsidRDefault="7CCA330A" w14:paraId="64183BBE" w14:textId="43E12A94">
      <w:pPr>
        <w:pStyle w:val="CommentText"/>
      </w:pPr>
      <w:r w:rsidRPr="2DA56084" w:rsidR="542760E8">
        <w:t>Eeltoodust tulenevalt teeme ettepaneku sõnastada eelnõus „võetakse isikult vabadus“ sõnadega „piiratakse isiku vabadust“.</w:t>
      </w:r>
    </w:p>
  </w:comment>
  <w:comment xmlns:w="http://schemas.openxmlformats.org/wordprocessingml/2006/main" w:initials="MJ" w:author="Maarja-Liis Lall - JUSTDIGI" w:date="2025-08-07T10:40:18" w:id="1822155986">
    <w:p xmlns:w14="http://schemas.microsoft.com/office/word/2010/wordml" xmlns:w="http://schemas.openxmlformats.org/wordprocessingml/2006/main" w:rsidR="2ADA8330" w:rsidRDefault="20BB5DF4" w14:paraId="2549D643" w14:textId="0181C418">
      <w:pPr>
        <w:pStyle w:val="CommentText"/>
      </w:pPr>
      <w:r>
        <w:rPr>
          <w:rStyle w:val="CommentReference"/>
        </w:rPr>
        <w:annotationRef/>
      </w:r>
      <w:r w:rsidRPr="448FE713" w:rsidR="1DCAB2F8">
        <w:t>Tegemist ei ole üksnes nõuetega, vaid ka õigustega. Kuivõrd tegemist on üldsõnalise normiga, mis hõlmab suures mahus õigusi ja kohustusi, palume normi täpsustada. Samuti tuleb seletuskirjas see avada põhjalikumalt. Palume eelnõud ja seletuskirja täiendada.</w:t>
      </w:r>
    </w:p>
  </w:comment>
  <w:comment xmlns:w="http://schemas.openxmlformats.org/wordprocessingml/2006/main" w:initials="MJ" w:author="Maarja-Liis Lall - JUSTDIGI" w:date="2025-08-07T10:48:10" w:id="2122113665">
    <w:p xmlns:w14="http://schemas.microsoft.com/office/word/2010/wordml" xmlns:w="http://schemas.openxmlformats.org/wordprocessingml/2006/main" w:rsidR="241467D7" w:rsidRDefault="6A67F316" w14:paraId="2B53D71E" w14:textId="1A5343A9">
      <w:pPr>
        <w:pStyle w:val="CommentText"/>
      </w:pPr>
      <w:r>
        <w:rPr>
          <w:rStyle w:val="CommentReference"/>
        </w:rPr>
        <w:annotationRef/>
      </w:r>
      <w:r w:rsidRPr="4591706B" w:rsidR="251B0798">
        <w:t>Kaaluda, kas selge ja korrektne oleks siin viidata § 508.90 lg-le 4, kui silmas on peetud seda olukorda.</w:t>
      </w:r>
    </w:p>
  </w:comment>
  <w:comment xmlns:w="http://schemas.openxmlformats.org/wordprocessingml/2006/main" w:initials="MJ" w:author="Maarja-Liis Lall - JUSTDIGI" w:date="2025-08-07T10:57:16" w:id="84737692">
    <w:p xmlns:w14="http://schemas.microsoft.com/office/word/2010/wordml" xmlns:w="http://schemas.openxmlformats.org/wordprocessingml/2006/main" w:rsidR="64205385" w:rsidRDefault="1130EF49" w14:paraId="53205D51" w14:textId="2CE289B4">
      <w:pPr>
        <w:pStyle w:val="CommentText"/>
      </w:pPr>
      <w:r>
        <w:rPr>
          <w:rStyle w:val="CommentReference"/>
        </w:rPr>
        <w:annotationRef/>
      </w:r>
      <w:r w:rsidRPr="02F548CA" w:rsidR="3787A4CD">
        <w:t>See saab kohalduda üksnes lg 1 p 1 juhul. Eeldatavasti olukorras, kus uurimisasutus ise taotluse esitab, ühtne kontaktpunkt seda ei tee. Palume eelnõud täpsustada.</w:t>
      </w:r>
    </w:p>
  </w:comment>
</w:comments>
</file>

<file path=word/commentsExtended.xml><?xml version="1.0" encoding="utf-8"?>
<w15:commentsEx xmlns:mc="http://schemas.openxmlformats.org/markup-compatibility/2006" xmlns:w15="http://schemas.microsoft.com/office/word/2012/wordml" mc:Ignorable="w15">
  <w15:commentEx w15:done="0" w15:paraId="3EA1FADF"/>
  <w15:commentEx w15:done="0" w15:paraId="4AE69784"/>
  <w15:commentEx w15:done="0" w15:paraId="4A813DDD"/>
  <w15:commentEx w15:done="0" w15:paraId="1F0BB0C9"/>
  <w15:commentEx w15:done="0" w15:paraId="0988ECEF"/>
  <w15:commentEx w15:done="0" w15:paraId="535EDE6C"/>
  <w15:commentEx w15:done="0" w15:paraId="39A890D0"/>
  <w15:commentEx w15:done="0" w15:paraId="2482AB80"/>
  <w15:commentEx w15:done="0" w15:paraId="4D3DE6C6"/>
  <w15:commentEx w15:done="0" w15:paraId="70A3294B"/>
  <w15:commentEx w15:done="0" w15:paraId="71B971D7"/>
  <w15:commentEx w15:done="0" w15:paraId="4200BE75"/>
  <w15:commentEx w15:done="0" w15:paraId="003465CF"/>
  <w15:commentEx w15:done="0" w15:paraId="096313CB"/>
  <w15:commentEx w15:done="0" w15:paraId="783C43B2"/>
  <w15:commentEx w15:done="0" w15:paraId="6CA940B7"/>
  <w15:commentEx w15:done="0" w15:paraId="13B69CD3"/>
  <w15:commentEx w15:done="0" w15:paraId="5FCA63B5"/>
  <w15:commentEx w15:done="0" w15:paraId="4BE5D84F"/>
  <w15:commentEx w15:done="0" w15:paraId="3AED8462"/>
  <w15:commentEx w15:done="0" w15:paraId="65CD3E5E"/>
  <w15:commentEx w15:done="0" w15:paraId="38A2792D"/>
  <w15:commentEx w15:done="0" w15:paraId="0760BDDC"/>
  <w15:commentEx w15:done="0" w15:paraId="2264D19A"/>
  <w15:commentEx w15:done="0" w15:paraId="52A1C650"/>
  <w15:commentEx w15:done="0" w15:paraId="04062C10"/>
  <w15:commentEx w15:done="0" w15:paraId="485EBDD2"/>
  <w15:commentEx w15:done="0" w15:paraId="3CC9FF01"/>
  <w15:commentEx w15:done="0" w15:paraId="25D07F8B"/>
  <w15:commentEx w15:done="0" w15:paraId="200DC8A8"/>
  <w15:commentEx w15:done="0" w15:paraId="4F01D3B6"/>
  <w15:commentEx w15:done="0" w15:paraId="34ED15A1"/>
  <w15:commentEx w15:done="0" w15:paraId="66501E5C"/>
  <w15:commentEx w15:done="0" w15:paraId="0A7A9008"/>
  <w15:commentEx w15:done="0" w15:paraId="6B0FB012"/>
  <w15:commentEx w15:done="1" w15:paraId="04FF63F6"/>
  <w15:commentEx w15:done="0" w15:paraId="164B98A3"/>
  <w15:commentEx w15:done="0" w15:paraId="03D74E1F"/>
  <w15:commentEx w15:done="0" w15:paraId="4488A892"/>
  <w15:commentEx w15:done="0" w15:paraId="42EC86B8"/>
  <w15:commentEx w15:done="0" w15:paraId="033C825D"/>
  <w15:commentEx w15:done="0" w15:paraId="0632382D"/>
  <w15:commentEx w15:done="0" w15:paraId="565F4DC3"/>
  <w15:commentEx w15:done="0" w15:paraId="16F4EB91"/>
  <w15:commentEx w15:done="0" w15:paraId="64183BBE"/>
  <w15:commentEx w15:done="0" w15:paraId="2549D643"/>
  <w15:commentEx w15:done="0" w15:paraId="2B53D71E"/>
  <w15:commentEx w15:done="0" w15:paraId="53205D5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F5D222C" w16cex:dateUtc="2025-07-30T08:18:00Z"/>
  <w16cex:commentExtensible w16cex:durableId="6B0F6B27" w16cex:dateUtc="2025-07-30T08:41:00Z"/>
  <w16cex:commentExtensible w16cex:durableId="02A9BFAC" w16cex:dateUtc="2025-07-30T09:05:00Z"/>
  <w16cex:commentExtensible w16cex:durableId="2CDA7B84" w16cex:dateUtc="2025-07-30T09:05:00Z"/>
  <w16cex:commentExtensible w16cex:durableId="1DD8EE9A" w16cex:dateUtc="2025-07-30T10:02:00Z"/>
  <w16cex:commentExtensible w16cex:durableId="78F64979" w16cex:dateUtc="2025-07-30T10:55:00Z"/>
  <w16cex:commentExtensible w16cex:durableId="7DED0C3B" w16cex:dateUtc="2025-07-30T11:03:00Z"/>
  <w16cex:commentExtensible w16cex:durableId="26B17B70" w16cex:dateUtc="2025-07-30T11:11:00Z"/>
  <w16cex:commentExtensible w16cex:durableId="1B01005D" w16cex:dateUtc="2025-07-30T11:57:00Z"/>
  <w16cex:commentExtensible w16cex:durableId="35C1286C" w16cex:dateUtc="2025-07-30T12:06:00Z"/>
  <w16cex:commentExtensible w16cex:durableId="7A914677" w16cex:dateUtc="2025-07-30T12:07:00Z"/>
  <w16cex:commentExtensible w16cex:durableId="301E2F1A" w16cex:dateUtc="2025-07-31T08:20:00Z"/>
  <w16cex:commentExtensible w16cex:durableId="120594B7" w16cex:dateUtc="2025-07-30T12:09:00Z"/>
  <w16cex:commentExtensible w16cex:durableId="34530D76" w16cex:dateUtc="2025-07-31T08:19:00Z"/>
  <w16cex:commentExtensible w16cex:durableId="075D1029" w16cex:dateUtc="2025-07-31T08:09:00Z"/>
  <w16cex:commentExtensible w16cex:durableId="520AAAEB" w16cex:dateUtc="2025-07-30T13:11:00Z"/>
  <w16cex:commentExtensible w16cex:durableId="331E1E20" w16cex:dateUtc="2025-07-30T12:44:00Z"/>
  <w16cex:commentExtensible w16cex:durableId="78DED7D2" w16cex:dateUtc="2025-07-31T09:10:00Z"/>
  <w16cex:commentExtensible w16cex:durableId="62833FA1" w16cex:dateUtc="2025-07-30T13:12:00Z"/>
  <w16cex:commentExtensible w16cex:durableId="6CAF8D94" w16cex:dateUtc="2025-07-30T13:15:00Z"/>
  <w16cex:commentExtensible w16cex:durableId="55152C95" w16cex:dateUtc="2025-08-05T11:29:32.397Z"/>
  <w16cex:commentExtensible w16cex:durableId="202E2FEA" w16cex:dateUtc="2025-08-05T11:36:55.42Z"/>
  <w16cex:commentExtensible w16cex:durableId="1C6C3660" w16cex:dateUtc="2025-08-05T11:39:11.822Z"/>
  <w16cex:commentExtensible w16cex:durableId="4F9ED04E" w16cex:dateUtc="2025-08-06T15:52:13.065Z"/>
  <w16cex:commentExtensible w16cex:durableId="1C16EF4D" w16cex:dateUtc="2025-08-05T12:04:23.703Z"/>
  <w16cex:commentExtensible w16cex:durableId="2941A597" w16cex:dateUtc="2025-08-05T12:08:17.787Z"/>
  <w16cex:commentExtensible w16cex:durableId="5595ED42" w16cex:dateUtc="2025-08-06T15:44:51.396Z"/>
  <w16cex:commentExtensible w16cex:durableId="251B30E9" w16cex:dateUtc="2025-08-05T12:34:22.355Z"/>
  <w16cex:commentExtensible w16cex:durableId="55EE3EFC" w16cex:dateUtc="2025-08-05T14:05:02.611Z"/>
  <w16cex:commentExtensible w16cex:durableId="528EA930" w16cex:dateUtc="2025-08-05T14:10:26.365Z"/>
  <w16cex:commentExtensible w16cex:durableId="090A581A" w16cex:dateUtc="2025-08-05T14:13:06.534Z"/>
  <w16cex:commentExtensible w16cex:durableId="3C8D47D1" w16cex:dateUtc="2025-08-05T14:14:55.587Z"/>
  <w16cex:commentExtensible w16cex:durableId="440B5381" w16cex:dateUtc="2025-08-05T17:23:59.937Z"/>
  <w16cex:commentExtensible w16cex:durableId="1797352C" w16cex:dateUtc="2025-08-05T17:25:29.54Z"/>
  <w16cex:commentExtensible w16cex:durableId="7FF442B9" w16cex:dateUtc="2025-08-06T08:49:10.59Z"/>
  <w16cex:commentExtensible w16cex:durableId="56DAD2E0" w16cex:dateUtc="2025-08-06T08:56:43.972Z"/>
  <w16cex:commentExtensible w16cex:durableId="6C5CFE21" w16cex:dateUtc="2025-08-06T10:12:22.754Z"/>
  <w16cex:commentExtensible w16cex:durableId="6B2E0205" w16cex:dateUtc="2025-08-06T10:20:16.635Z"/>
  <w16cex:commentExtensible w16cex:durableId="014FA1A1" w16cex:dateUtc="2025-08-06T10:43:45.222Z"/>
  <w16cex:commentExtensible w16cex:durableId="1B302BCE" w16cex:dateUtc="2025-08-06T11:19:33.219Z"/>
  <w16cex:commentExtensible w16cex:durableId="5B9A1085" w16cex:dateUtc="2025-08-07T07:48:10.087Z"/>
  <w16cex:commentExtensible w16cex:durableId="68B305D1" w16cex:dateUtc="2025-08-07T07:40:18.634Z"/>
  <w16cex:commentExtensible w16cex:durableId="66D5160C" w16cex:dateUtc="2025-08-06T15:56:42.566Z"/>
  <w16cex:commentExtensible w16cex:durableId="01014335" w16cex:dateUtc="2025-08-06T16:20:04.326Z"/>
  <w16cex:commentExtensible w16cex:durableId="73CBBD25" w16cex:dateUtc="2025-08-06T16:24:23.861Z"/>
  <w16cex:commentExtensible w16cex:durableId="5A6C132C" w16cex:dateUtc="2025-08-06T16:46:12.292Z"/>
  <w16cex:commentExtensible w16cex:durableId="6D5F6422" w16cex:dateUtc="2025-08-06T16:47:00.587Z"/>
  <w16cex:commentExtensible w16cex:durableId="5579D5CE" w16cex:dateUtc="2025-08-07T07:57:16.056Z"/>
</w16cex:commentsExtensible>
</file>

<file path=word/commentsIds.xml><?xml version="1.0" encoding="utf-8"?>
<w16cid:commentsIds xmlns:mc="http://schemas.openxmlformats.org/markup-compatibility/2006" xmlns:w16cid="http://schemas.microsoft.com/office/word/2016/wordml/cid" mc:Ignorable="w16cid">
  <w16cid:commentId w16cid:paraId="3EA1FADF" w16cid:durableId="6F5D222C"/>
  <w16cid:commentId w16cid:paraId="4AE69784" w16cid:durableId="6B0F6B27"/>
  <w16cid:commentId w16cid:paraId="4A813DDD" w16cid:durableId="02A9BFAC"/>
  <w16cid:commentId w16cid:paraId="1F0BB0C9" w16cid:durableId="2CDA7B84"/>
  <w16cid:commentId w16cid:paraId="0988ECEF" w16cid:durableId="1DD8EE9A"/>
  <w16cid:commentId w16cid:paraId="535EDE6C" w16cid:durableId="78F64979"/>
  <w16cid:commentId w16cid:paraId="39A890D0" w16cid:durableId="7DED0C3B"/>
  <w16cid:commentId w16cid:paraId="2482AB80" w16cid:durableId="26B17B70"/>
  <w16cid:commentId w16cid:paraId="4D3DE6C6" w16cid:durableId="1B01005D"/>
  <w16cid:commentId w16cid:paraId="70A3294B" w16cid:durableId="35C1286C"/>
  <w16cid:commentId w16cid:paraId="71B971D7" w16cid:durableId="7A914677"/>
  <w16cid:commentId w16cid:paraId="4200BE75" w16cid:durableId="301E2F1A"/>
  <w16cid:commentId w16cid:paraId="003465CF" w16cid:durableId="120594B7"/>
  <w16cid:commentId w16cid:paraId="096313CB" w16cid:durableId="34530D76"/>
  <w16cid:commentId w16cid:paraId="783C43B2" w16cid:durableId="075D1029"/>
  <w16cid:commentId w16cid:paraId="6CA940B7" w16cid:durableId="520AAAEB"/>
  <w16cid:commentId w16cid:paraId="13B69CD3" w16cid:durableId="331E1E20"/>
  <w16cid:commentId w16cid:paraId="5FCA63B5" w16cid:durableId="78DED7D2"/>
  <w16cid:commentId w16cid:paraId="4BE5D84F" w16cid:durableId="62833FA1"/>
  <w16cid:commentId w16cid:paraId="3AED8462" w16cid:durableId="6CAF8D94"/>
  <w16cid:commentId w16cid:paraId="65CD3E5E" w16cid:durableId="55152C95"/>
  <w16cid:commentId w16cid:paraId="38A2792D" w16cid:durableId="202E2FEA"/>
  <w16cid:commentId w16cid:paraId="0760BDDC" w16cid:durableId="1C6C3660"/>
  <w16cid:commentId w16cid:paraId="2264D19A" w16cid:durableId="1C16EF4D"/>
  <w16cid:commentId w16cid:paraId="52A1C650" w16cid:durableId="2941A597"/>
  <w16cid:commentId w16cid:paraId="04062C10" w16cid:durableId="251B30E9"/>
  <w16cid:commentId w16cid:paraId="485EBDD2" w16cid:durableId="55EE3EFC"/>
  <w16cid:commentId w16cid:paraId="3CC9FF01" w16cid:durableId="528EA930"/>
  <w16cid:commentId w16cid:paraId="25D07F8B" w16cid:durableId="090A581A"/>
  <w16cid:commentId w16cid:paraId="200DC8A8" w16cid:durableId="3C8D47D1"/>
  <w16cid:commentId w16cid:paraId="4F01D3B6" w16cid:durableId="440B5381"/>
  <w16cid:commentId w16cid:paraId="34ED15A1" w16cid:durableId="1797352C"/>
  <w16cid:commentId w16cid:paraId="66501E5C" w16cid:durableId="7FF442B9"/>
  <w16cid:commentId w16cid:paraId="0A7A9008" w16cid:durableId="56DAD2E0"/>
  <w16cid:commentId w16cid:paraId="6B0FB012" w16cid:durableId="6C5CFE21"/>
  <w16cid:commentId w16cid:paraId="04FF63F6" w16cid:durableId="6B2E0205"/>
  <w16cid:commentId w16cid:paraId="164B98A3" w16cid:durableId="014FA1A1"/>
  <w16cid:commentId w16cid:paraId="03D74E1F" w16cid:durableId="1B302BCE"/>
  <w16cid:commentId w16cid:paraId="4488A892" w16cid:durableId="5595ED42"/>
  <w16cid:commentId w16cid:paraId="42EC86B8" w16cid:durableId="4F9ED04E"/>
  <w16cid:commentId w16cid:paraId="033C825D" w16cid:durableId="66D5160C"/>
  <w16cid:commentId w16cid:paraId="0632382D" w16cid:durableId="01014335"/>
  <w16cid:commentId w16cid:paraId="565F4DC3" w16cid:durableId="73CBBD25"/>
  <w16cid:commentId w16cid:paraId="16F4EB91" w16cid:durableId="5A6C132C"/>
  <w16cid:commentId w16cid:paraId="64183BBE" w16cid:durableId="6D5F6422"/>
  <w16cid:commentId w16cid:paraId="2549D643" w16cid:durableId="68B305D1"/>
  <w16cid:commentId w16cid:paraId="2B53D71E" w16cid:durableId="5B9A1085"/>
  <w16cid:commentId w16cid:paraId="53205D51" w16cid:durableId="5579D5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03C7B" w:rsidP="001844A8" w:rsidRDefault="00C03C7B" w14:paraId="2152CA5F" w14:textId="77777777">
      <w:pPr>
        <w:spacing w:after="0" w:line="240" w:lineRule="auto"/>
      </w:pPr>
      <w:r>
        <w:separator/>
      </w:r>
    </w:p>
  </w:endnote>
  <w:endnote w:type="continuationSeparator" w:id="0">
    <w:p w:rsidR="00C03C7B" w:rsidP="001844A8" w:rsidRDefault="00C03C7B" w14:paraId="72982894" w14:textId="77777777">
      <w:pPr>
        <w:spacing w:after="0" w:line="240" w:lineRule="auto"/>
      </w:pPr>
      <w:r>
        <w:continuationSeparator/>
      </w:r>
    </w:p>
  </w:endnote>
  <w:endnote w:type="continuationNotice" w:id="1">
    <w:p w:rsidR="00C03C7B" w:rsidRDefault="00C03C7B" w14:paraId="56958C0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032263"/>
      <w:docPartObj>
        <w:docPartGallery w:val="Page Numbers (Bottom of Page)"/>
        <w:docPartUnique/>
      </w:docPartObj>
    </w:sdtPr>
    <w:sdtEndPr>
      <w:rPr>
        <w:rFonts w:ascii="Times New Roman" w:hAnsi="Times New Roman" w:cs="Times New Roman"/>
        <w:sz w:val="24"/>
        <w:szCs w:val="24"/>
      </w:rPr>
    </w:sdtEndPr>
    <w:sdtContent>
      <w:p w:rsidRPr="007227F1" w:rsidR="001844A8" w:rsidP="00696D49" w:rsidRDefault="001844A8" w14:paraId="0CE35AEB" w14:textId="7BA8289D">
        <w:pPr>
          <w:pStyle w:val="Jalus"/>
          <w:jc w:val="center"/>
          <w:rPr>
            <w:rFonts w:ascii="Times New Roman" w:hAnsi="Times New Roman" w:cs="Times New Roman"/>
            <w:sz w:val="24"/>
            <w:szCs w:val="24"/>
          </w:rPr>
        </w:pPr>
        <w:r w:rsidRPr="007227F1">
          <w:rPr>
            <w:rFonts w:ascii="Times New Roman" w:hAnsi="Times New Roman" w:cs="Times New Roman"/>
            <w:sz w:val="24"/>
            <w:szCs w:val="24"/>
          </w:rPr>
          <w:fldChar w:fldCharType="begin"/>
        </w:r>
        <w:r w:rsidRPr="007227F1">
          <w:rPr>
            <w:rFonts w:ascii="Times New Roman" w:hAnsi="Times New Roman" w:cs="Times New Roman"/>
            <w:sz w:val="24"/>
            <w:szCs w:val="24"/>
          </w:rPr>
          <w:instrText>PAGE   \* MERGEFORMAT</w:instrText>
        </w:r>
        <w:r w:rsidRPr="007227F1">
          <w:rPr>
            <w:rFonts w:ascii="Times New Roman" w:hAnsi="Times New Roman" w:cs="Times New Roman"/>
            <w:sz w:val="24"/>
            <w:szCs w:val="24"/>
          </w:rPr>
          <w:fldChar w:fldCharType="separate"/>
        </w:r>
        <w:r w:rsidRPr="007227F1">
          <w:rPr>
            <w:rFonts w:ascii="Times New Roman" w:hAnsi="Times New Roman" w:cs="Times New Roman"/>
            <w:sz w:val="24"/>
            <w:szCs w:val="24"/>
          </w:rPr>
          <w:t>2</w:t>
        </w:r>
        <w:r w:rsidRPr="007227F1">
          <w:rPr>
            <w:rFonts w:ascii="Times New Roman" w:hAnsi="Times New Roman" w:cs="Times New Roman"/>
            <w:sz w:val="24"/>
            <w:szCs w:val="24"/>
          </w:rPr>
          <w:fldChar w:fldCharType="end"/>
        </w:r>
      </w:p>
    </w:sdtContent>
  </w:sdt>
  <w:p w:rsidR="001844A8" w:rsidRDefault="001844A8" w14:paraId="19F39CC8"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03C7B" w:rsidP="001844A8" w:rsidRDefault="00C03C7B" w14:paraId="6E8B09CE" w14:textId="77777777">
      <w:pPr>
        <w:spacing w:after="0" w:line="240" w:lineRule="auto"/>
      </w:pPr>
      <w:r>
        <w:separator/>
      </w:r>
    </w:p>
  </w:footnote>
  <w:footnote w:type="continuationSeparator" w:id="0">
    <w:p w:rsidR="00C03C7B" w:rsidP="001844A8" w:rsidRDefault="00C03C7B" w14:paraId="2451EC1B" w14:textId="77777777">
      <w:pPr>
        <w:spacing w:after="0" w:line="240" w:lineRule="auto"/>
      </w:pPr>
      <w:r>
        <w:continuationSeparator/>
      </w:r>
    </w:p>
  </w:footnote>
  <w:footnote w:type="continuationNotice" w:id="1">
    <w:p w:rsidR="00C03C7B" w:rsidRDefault="00C03C7B" w14:paraId="046DDF25"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3DC4F6C"/>
    <w:lvl w:ilvl="0">
      <w:start w:val="1"/>
      <w:numFmt w:val="bullet"/>
      <w:pStyle w:val="Loenditpp"/>
      <w:lvlText w:val=""/>
      <w:lvlJc w:val="left"/>
      <w:pPr>
        <w:tabs>
          <w:tab w:val="num" w:pos="360"/>
        </w:tabs>
        <w:ind w:left="360" w:hanging="360"/>
      </w:pPr>
      <w:rPr>
        <w:rFonts w:hint="default" w:ascii="Symbol" w:hAnsi="Symbol"/>
      </w:rPr>
    </w:lvl>
  </w:abstractNum>
  <w:abstractNum w:abstractNumId="1" w15:restartNumberingAfterBreak="0">
    <w:nsid w:val="186F7FE5"/>
    <w:multiLevelType w:val="hybridMultilevel"/>
    <w:tmpl w:val="37E48A3A"/>
    <w:lvl w:ilvl="0" w:tplc="D136A882">
      <w:start w:val="1"/>
      <w:numFmt w:val="decimal"/>
      <w:lvlText w:val="(%1)"/>
      <w:lvlJc w:val="left"/>
      <w:pPr>
        <w:ind w:left="660" w:hanging="6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F16134"/>
    <w:multiLevelType w:val="hybridMultilevel"/>
    <w:tmpl w:val="3BC089E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F510C0"/>
    <w:multiLevelType w:val="hybridMultilevel"/>
    <w:tmpl w:val="A61E65F2"/>
    <w:lvl w:ilvl="0" w:tplc="2860559C">
      <w:start w:val="1"/>
      <w:numFmt w:val="decimal"/>
      <w:lvlText w:val="(%1)"/>
      <w:lvlJc w:val="left"/>
      <w:pPr>
        <w:ind w:left="720" w:hanging="360"/>
      </w:pPr>
      <w:rPr>
        <w:rFonts w:hint="default" w:eastAsiaTheme="minorHAnsi" w:cstheme="minorBidi"/>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143B5C"/>
    <w:multiLevelType w:val="hybridMultilevel"/>
    <w:tmpl w:val="E1C83138"/>
    <w:lvl w:ilvl="0" w:tplc="BA42FCB6">
      <w:start w:val="1"/>
      <w:numFmt w:val="decimal"/>
      <w:lvlText w:val="%1)"/>
      <w:lvlJc w:val="left"/>
      <w:pPr>
        <w:ind w:left="1020" w:hanging="360"/>
      </w:pPr>
    </w:lvl>
    <w:lvl w:ilvl="1" w:tplc="68005160">
      <w:start w:val="1"/>
      <w:numFmt w:val="decimal"/>
      <w:lvlText w:val="%2)"/>
      <w:lvlJc w:val="left"/>
      <w:pPr>
        <w:ind w:left="1020" w:hanging="360"/>
      </w:pPr>
    </w:lvl>
    <w:lvl w:ilvl="2" w:tplc="425E9C30">
      <w:start w:val="1"/>
      <w:numFmt w:val="decimal"/>
      <w:lvlText w:val="%3)"/>
      <w:lvlJc w:val="left"/>
      <w:pPr>
        <w:ind w:left="1020" w:hanging="360"/>
      </w:pPr>
    </w:lvl>
    <w:lvl w:ilvl="3" w:tplc="4266A7F8">
      <w:start w:val="1"/>
      <w:numFmt w:val="decimal"/>
      <w:lvlText w:val="%4)"/>
      <w:lvlJc w:val="left"/>
      <w:pPr>
        <w:ind w:left="1020" w:hanging="360"/>
      </w:pPr>
    </w:lvl>
    <w:lvl w:ilvl="4" w:tplc="3E328AF0">
      <w:start w:val="1"/>
      <w:numFmt w:val="decimal"/>
      <w:lvlText w:val="%5)"/>
      <w:lvlJc w:val="left"/>
      <w:pPr>
        <w:ind w:left="1020" w:hanging="360"/>
      </w:pPr>
    </w:lvl>
    <w:lvl w:ilvl="5" w:tplc="927639B2">
      <w:start w:val="1"/>
      <w:numFmt w:val="decimal"/>
      <w:lvlText w:val="%6)"/>
      <w:lvlJc w:val="left"/>
      <w:pPr>
        <w:ind w:left="1020" w:hanging="360"/>
      </w:pPr>
    </w:lvl>
    <w:lvl w:ilvl="6" w:tplc="E092C9FA">
      <w:start w:val="1"/>
      <w:numFmt w:val="decimal"/>
      <w:lvlText w:val="%7)"/>
      <w:lvlJc w:val="left"/>
      <w:pPr>
        <w:ind w:left="1020" w:hanging="360"/>
      </w:pPr>
    </w:lvl>
    <w:lvl w:ilvl="7" w:tplc="0452F648">
      <w:start w:val="1"/>
      <w:numFmt w:val="decimal"/>
      <w:lvlText w:val="%8)"/>
      <w:lvlJc w:val="left"/>
      <w:pPr>
        <w:ind w:left="1020" w:hanging="360"/>
      </w:pPr>
    </w:lvl>
    <w:lvl w:ilvl="8" w:tplc="A9EE8924">
      <w:start w:val="1"/>
      <w:numFmt w:val="decimal"/>
      <w:lvlText w:val="%9)"/>
      <w:lvlJc w:val="left"/>
      <w:pPr>
        <w:ind w:left="1020" w:hanging="360"/>
      </w:pPr>
    </w:lvl>
  </w:abstractNum>
  <w:abstractNum w:abstractNumId="5" w15:restartNumberingAfterBreak="0">
    <w:nsid w:val="26FA7C32"/>
    <w:multiLevelType w:val="multilevel"/>
    <w:tmpl w:val="AB44EE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BC969FE"/>
    <w:multiLevelType w:val="hybridMultilevel"/>
    <w:tmpl w:val="FC22477E"/>
    <w:lvl w:ilvl="0" w:tplc="35CC2858">
      <w:start w:val="1"/>
      <w:numFmt w:val="decimal"/>
      <w:lvlText w:val="%1)"/>
      <w:lvlJc w:val="left"/>
      <w:pPr>
        <w:ind w:left="1020" w:hanging="360"/>
      </w:pPr>
      <w:rPr>
        <w:rFonts w:ascii="Times New Roman" w:hAnsi="Times New Roman" w:eastAsiaTheme="minorHAnsi" w:cstheme="minorBidi"/>
      </w:rPr>
    </w:lvl>
    <w:lvl w:ilvl="1" w:tplc="04250019" w:tentative="1">
      <w:start w:val="1"/>
      <w:numFmt w:val="lowerLetter"/>
      <w:lvlText w:val="%2."/>
      <w:lvlJc w:val="left"/>
      <w:pPr>
        <w:ind w:left="1740" w:hanging="360"/>
      </w:pPr>
    </w:lvl>
    <w:lvl w:ilvl="2" w:tplc="0425001B" w:tentative="1">
      <w:start w:val="1"/>
      <w:numFmt w:val="lowerRoman"/>
      <w:lvlText w:val="%3."/>
      <w:lvlJc w:val="right"/>
      <w:pPr>
        <w:ind w:left="2460" w:hanging="180"/>
      </w:pPr>
    </w:lvl>
    <w:lvl w:ilvl="3" w:tplc="0425000F" w:tentative="1">
      <w:start w:val="1"/>
      <w:numFmt w:val="decimal"/>
      <w:lvlText w:val="%4."/>
      <w:lvlJc w:val="left"/>
      <w:pPr>
        <w:ind w:left="3180" w:hanging="360"/>
      </w:pPr>
    </w:lvl>
    <w:lvl w:ilvl="4" w:tplc="04250019" w:tentative="1">
      <w:start w:val="1"/>
      <w:numFmt w:val="lowerLetter"/>
      <w:lvlText w:val="%5."/>
      <w:lvlJc w:val="left"/>
      <w:pPr>
        <w:ind w:left="3900" w:hanging="360"/>
      </w:pPr>
    </w:lvl>
    <w:lvl w:ilvl="5" w:tplc="0425001B" w:tentative="1">
      <w:start w:val="1"/>
      <w:numFmt w:val="lowerRoman"/>
      <w:lvlText w:val="%6."/>
      <w:lvlJc w:val="right"/>
      <w:pPr>
        <w:ind w:left="4620" w:hanging="180"/>
      </w:pPr>
    </w:lvl>
    <w:lvl w:ilvl="6" w:tplc="0425000F" w:tentative="1">
      <w:start w:val="1"/>
      <w:numFmt w:val="decimal"/>
      <w:lvlText w:val="%7."/>
      <w:lvlJc w:val="left"/>
      <w:pPr>
        <w:ind w:left="5340" w:hanging="360"/>
      </w:pPr>
    </w:lvl>
    <w:lvl w:ilvl="7" w:tplc="04250019" w:tentative="1">
      <w:start w:val="1"/>
      <w:numFmt w:val="lowerLetter"/>
      <w:lvlText w:val="%8."/>
      <w:lvlJc w:val="left"/>
      <w:pPr>
        <w:ind w:left="6060" w:hanging="360"/>
      </w:pPr>
    </w:lvl>
    <w:lvl w:ilvl="8" w:tplc="0425001B" w:tentative="1">
      <w:start w:val="1"/>
      <w:numFmt w:val="lowerRoman"/>
      <w:lvlText w:val="%9."/>
      <w:lvlJc w:val="right"/>
      <w:pPr>
        <w:ind w:left="6780" w:hanging="180"/>
      </w:pPr>
    </w:lvl>
  </w:abstractNum>
  <w:abstractNum w:abstractNumId="7" w15:restartNumberingAfterBreak="0">
    <w:nsid w:val="2F447A86"/>
    <w:multiLevelType w:val="multilevel"/>
    <w:tmpl w:val="823EF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D97588"/>
    <w:multiLevelType w:val="hybridMultilevel"/>
    <w:tmpl w:val="C6EE4A3E"/>
    <w:lvl w:ilvl="0" w:tplc="72DAB498">
      <w:start w:val="1"/>
      <w:numFmt w:val="decimal"/>
      <w:lvlText w:val="%1)"/>
      <w:lvlJc w:val="left"/>
      <w:pPr>
        <w:ind w:left="780" w:hanging="360"/>
      </w:pPr>
      <w:rPr>
        <w:rFonts w:hint="default"/>
      </w:rPr>
    </w:lvl>
    <w:lvl w:ilvl="1" w:tplc="04250019">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9" w15:restartNumberingAfterBreak="0">
    <w:nsid w:val="34C64A3A"/>
    <w:multiLevelType w:val="hybridMultilevel"/>
    <w:tmpl w:val="B602D8FA"/>
    <w:lvl w:ilvl="0" w:tplc="7E2E2DA6">
      <w:start w:val="1"/>
      <w:numFmt w:val="bullet"/>
      <w:lvlText w:val="•"/>
      <w:lvlJc w:val="left"/>
      <w:pPr>
        <w:tabs>
          <w:tab w:val="num" w:pos="720"/>
        </w:tabs>
        <w:ind w:left="720" w:hanging="360"/>
      </w:pPr>
      <w:rPr>
        <w:rFonts w:hint="default" w:ascii="Arial" w:hAnsi="Arial"/>
      </w:rPr>
    </w:lvl>
    <w:lvl w:ilvl="1" w:tplc="A05C73BA" w:tentative="1">
      <w:start w:val="1"/>
      <w:numFmt w:val="bullet"/>
      <w:lvlText w:val="•"/>
      <w:lvlJc w:val="left"/>
      <w:pPr>
        <w:tabs>
          <w:tab w:val="num" w:pos="1440"/>
        </w:tabs>
        <w:ind w:left="1440" w:hanging="360"/>
      </w:pPr>
      <w:rPr>
        <w:rFonts w:hint="default" w:ascii="Arial" w:hAnsi="Arial"/>
      </w:rPr>
    </w:lvl>
    <w:lvl w:ilvl="2" w:tplc="29ECA6AC" w:tentative="1">
      <w:start w:val="1"/>
      <w:numFmt w:val="bullet"/>
      <w:lvlText w:val="•"/>
      <w:lvlJc w:val="left"/>
      <w:pPr>
        <w:tabs>
          <w:tab w:val="num" w:pos="2160"/>
        </w:tabs>
        <w:ind w:left="2160" w:hanging="360"/>
      </w:pPr>
      <w:rPr>
        <w:rFonts w:hint="default" w:ascii="Arial" w:hAnsi="Arial"/>
      </w:rPr>
    </w:lvl>
    <w:lvl w:ilvl="3" w:tplc="9C4827CE" w:tentative="1">
      <w:start w:val="1"/>
      <w:numFmt w:val="bullet"/>
      <w:lvlText w:val="•"/>
      <w:lvlJc w:val="left"/>
      <w:pPr>
        <w:tabs>
          <w:tab w:val="num" w:pos="2880"/>
        </w:tabs>
        <w:ind w:left="2880" w:hanging="360"/>
      </w:pPr>
      <w:rPr>
        <w:rFonts w:hint="default" w:ascii="Arial" w:hAnsi="Arial"/>
      </w:rPr>
    </w:lvl>
    <w:lvl w:ilvl="4" w:tplc="8AC653C4" w:tentative="1">
      <w:start w:val="1"/>
      <w:numFmt w:val="bullet"/>
      <w:lvlText w:val="•"/>
      <w:lvlJc w:val="left"/>
      <w:pPr>
        <w:tabs>
          <w:tab w:val="num" w:pos="3600"/>
        </w:tabs>
        <w:ind w:left="3600" w:hanging="360"/>
      </w:pPr>
      <w:rPr>
        <w:rFonts w:hint="default" w:ascii="Arial" w:hAnsi="Arial"/>
      </w:rPr>
    </w:lvl>
    <w:lvl w:ilvl="5" w:tplc="1360C4B4" w:tentative="1">
      <w:start w:val="1"/>
      <w:numFmt w:val="bullet"/>
      <w:lvlText w:val="•"/>
      <w:lvlJc w:val="left"/>
      <w:pPr>
        <w:tabs>
          <w:tab w:val="num" w:pos="4320"/>
        </w:tabs>
        <w:ind w:left="4320" w:hanging="360"/>
      </w:pPr>
      <w:rPr>
        <w:rFonts w:hint="default" w:ascii="Arial" w:hAnsi="Arial"/>
      </w:rPr>
    </w:lvl>
    <w:lvl w:ilvl="6" w:tplc="C1626FA0" w:tentative="1">
      <w:start w:val="1"/>
      <w:numFmt w:val="bullet"/>
      <w:lvlText w:val="•"/>
      <w:lvlJc w:val="left"/>
      <w:pPr>
        <w:tabs>
          <w:tab w:val="num" w:pos="5040"/>
        </w:tabs>
        <w:ind w:left="5040" w:hanging="360"/>
      </w:pPr>
      <w:rPr>
        <w:rFonts w:hint="default" w:ascii="Arial" w:hAnsi="Arial"/>
      </w:rPr>
    </w:lvl>
    <w:lvl w:ilvl="7" w:tplc="E5188C8E" w:tentative="1">
      <w:start w:val="1"/>
      <w:numFmt w:val="bullet"/>
      <w:lvlText w:val="•"/>
      <w:lvlJc w:val="left"/>
      <w:pPr>
        <w:tabs>
          <w:tab w:val="num" w:pos="5760"/>
        </w:tabs>
        <w:ind w:left="5760" w:hanging="360"/>
      </w:pPr>
      <w:rPr>
        <w:rFonts w:hint="default" w:ascii="Arial" w:hAnsi="Arial"/>
      </w:rPr>
    </w:lvl>
    <w:lvl w:ilvl="8" w:tplc="956A94E4" w:tentative="1">
      <w:start w:val="1"/>
      <w:numFmt w:val="bullet"/>
      <w:lvlText w:val="•"/>
      <w:lvlJc w:val="left"/>
      <w:pPr>
        <w:tabs>
          <w:tab w:val="num" w:pos="6480"/>
        </w:tabs>
        <w:ind w:left="6480" w:hanging="360"/>
      </w:pPr>
      <w:rPr>
        <w:rFonts w:hint="default" w:ascii="Arial" w:hAnsi="Arial"/>
      </w:rPr>
    </w:lvl>
  </w:abstractNum>
  <w:abstractNum w:abstractNumId="10" w15:restartNumberingAfterBreak="0">
    <w:nsid w:val="38066E5D"/>
    <w:multiLevelType w:val="hybridMultilevel"/>
    <w:tmpl w:val="604217D8"/>
    <w:lvl w:ilvl="0" w:tplc="47FAB28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1" w15:restartNumberingAfterBreak="0">
    <w:nsid w:val="3A051DCA"/>
    <w:multiLevelType w:val="hybridMultilevel"/>
    <w:tmpl w:val="3BC089E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1548B6"/>
    <w:multiLevelType w:val="hybridMultilevel"/>
    <w:tmpl w:val="87BCA242"/>
    <w:lvl w:ilvl="0" w:tplc="04250011">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530D6134"/>
    <w:multiLevelType w:val="hybridMultilevel"/>
    <w:tmpl w:val="2062C4D2"/>
    <w:lvl w:ilvl="0" w:tplc="F61AF0EC">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4" w15:restartNumberingAfterBreak="0">
    <w:nsid w:val="56512DF2"/>
    <w:multiLevelType w:val="hybridMultilevel"/>
    <w:tmpl w:val="2E7C93C6"/>
    <w:lvl w:ilvl="0" w:tplc="A25E6F8A">
      <w:start w:val="1"/>
      <w:numFmt w:val="decimal"/>
      <w:lvlText w:val="(%1)"/>
      <w:lvlJc w:val="left"/>
      <w:pPr>
        <w:ind w:left="502" w:hanging="360"/>
      </w:pPr>
      <w:rPr>
        <w:rFonts w:hint="default"/>
        <w:b w:val="0"/>
        <w:bCs w:val="0"/>
        <w:color w:val="auto"/>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5" w15:restartNumberingAfterBreak="0">
    <w:nsid w:val="572A300D"/>
    <w:multiLevelType w:val="hybridMultilevel"/>
    <w:tmpl w:val="4550662E"/>
    <w:lvl w:ilvl="0" w:tplc="9248444E">
      <w:start w:val="1"/>
      <w:numFmt w:val="bullet"/>
      <w:lvlText w:val=""/>
      <w:lvlJc w:val="left"/>
      <w:pPr>
        <w:ind w:left="1080" w:hanging="360"/>
      </w:pPr>
      <w:rPr>
        <w:rFonts w:ascii="Symbol" w:hAnsi="Symbol"/>
      </w:rPr>
    </w:lvl>
    <w:lvl w:ilvl="1" w:tplc="C06EB442">
      <w:start w:val="1"/>
      <w:numFmt w:val="bullet"/>
      <w:lvlText w:val=""/>
      <w:lvlJc w:val="left"/>
      <w:pPr>
        <w:ind w:left="1080" w:hanging="360"/>
      </w:pPr>
      <w:rPr>
        <w:rFonts w:ascii="Symbol" w:hAnsi="Symbol"/>
      </w:rPr>
    </w:lvl>
    <w:lvl w:ilvl="2" w:tplc="EFE01C7A">
      <w:start w:val="1"/>
      <w:numFmt w:val="bullet"/>
      <w:lvlText w:val=""/>
      <w:lvlJc w:val="left"/>
      <w:pPr>
        <w:ind w:left="1080" w:hanging="360"/>
      </w:pPr>
      <w:rPr>
        <w:rFonts w:ascii="Symbol" w:hAnsi="Symbol"/>
      </w:rPr>
    </w:lvl>
    <w:lvl w:ilvl="3" w:tplc="CE24BDB4">
      <w:start w:val="1"/>
      <w:numFmt w:val="bullet"/>
      <w:lvlText w:val=""/>
      <w:lvlJc w:val="left"/>
      <w:pPr>
        <w:ind w:left="1080" w:hanging="360"/>
      </w:pPr>
      <w:rPr>
        <w:rFonts w:ascii="Symbol" w:hAnsi="Symbol"/>
      </w:rPr>
    </w:lvl>
    <w:lvl w:ilvl="4" w:tplc="1CD46684">
      <w:start w:val="1"/>
      <w:numFmt w:val="bullet"/>
      <w:lvlText w:val=""/>
      <w:lvlJc w:val="left"/>
      <w:pPr>
        <w:ind w:left="1080" w:hanging="360"/>
      </w:pPr>
      <w:rPr>
        <w:rFonts w:ascii="Symbol" w:hAnsi="Symbol"/>
      </w:rPr>
    </w:lvl>
    <w:lvl w:ilvl="5" w:tplc="5186159C">
      <w:start w:val="1"/>
      <w:numFmt w:val="bullet"/>
      <w:lvlText w:val=""/>
      <w:lvlJc w:val="left"/>
      <w:pPr>
        <w:ind w:left="1080" w:hanging="360"/>
      </w:pPr>
      <w:rPr>
        <w:rFonts w:ascii="Symbol" w:hAnsi="Symbol"/>
      </w:rPr>
    </w:lvl>
    <w:lvl w:ilvl="6" w:tplc="6D9C5BBA">
      <w:start w:val="1"/>
      <w:numFmt w:val="bullet"/>
      <w:lvlText w:val=""/>
      <w:lvlJc w:val="left"/>
      <w:pPr>
        <w:ind w:left="1080" w:hanging="360"/>
      </w:pPr>
      <w:rPr>
        <w:rFonts w:ascii="Symbol" w:hAnsi="Symbol"/>
      </w:rPr>
    </w:lvl>
    <w:lvl w:ilvl="7" w:tplc="87A8BF8E">
      <w:start w:val="1"/>
      <w:numFmt w:val="bullet"/>
      <w:lvlText w:val=""/>
      <w:lvlJc w:val="left"/>
      <w:pPr>
        <w:ind w:left="1080" w:hanging="360"/>
      </w:pPr>
      <w:rPr>
        <w:rFonts w:ascii="Symbol" w:hAnsi="Symbol"/>
      </w:rPr>
    </w:lvl>
    <w:lvl w:ilvl="8" w:tplc="60D68A2E">
      <w:start w:val="1"/>
      <w:numFmt w:val="bullet"/>
      <w:lvlText w:val=""/>
      <w:lvlJc w:val="left"/>
      <w:pPr>
        <w:ind w:left="1080" w:hanging="360"/>
      </w:pPr>
      <w:rPr>
        <w:rFonts w:ascii="Symbol" w:hAnsi="Symbol"/>
      </w:rPr>
    </w:lvl>
  </w:abstractNum>
  <w:abstractNum w:abstractNumId="16" w15:restartNumberingAfterBreak="0">
    <w:nsid w:val="5AB7563F"/>
    <w:multiLevelType w:val="hybridMultilevel"/>
    <w:tmpl w:val="DFF6752E"/>
    <w:lvl w:ilvl="0" w:tplc="FCC4730C">
      <w:start w:val="1"/>
      <w:numFmt w:val="lowerLetter"/>
      <w:lvlText w:val="%1)"/>
      <w:lvlJc w:val="left"/>
      <w:pPr>
        <w:ind w:left="1020" w:hanging="360"/>
      </w:pPr>
    </w:lvl>
    <w:lvl w:ilvl="1" w:tplc="2360A66A">
      <w:start w:val="1"/>
      <w:numFmt w:val="lowerLetter"/>
      <w:lvlText w:val="%2)"/>
      <w:lvlJc w:val="left"/>
      <w:pPr>
        <w:ind w:left="1020" w:hanging="360"/>
      </w:pPr>
    </w:lvl>
    <w:lvl w:ilvl="2" w:tplc="9B68722E">
      <w:start w:val="1"/>
      <w:numFmt w:val="lowerLetter"/>
      <w:lvlText w:val="%3)"/>
      <w:lvlJc w:val="left"/>
      <w:pPr>
        <w:ind w:left="1020" w:hanging="360"/>
      </w:pPr>
    </w:lvl>
    <w:lvl w:ilvl="3" w:tplc="B4941F72">
      <w:start w:val="1"/>
      <w:numFmt w:val="lowerLetter"/>
      <w:lvlText w:val="%4)"/>
      <w:lvlJc w:val="left"/>
      <w:pPr>
        <w:ind w:left="1020" w:hanging="360"/>
      </w:pPr>
    </w:lvl>
    <w:lvl w:ilvl="4" w:tplc="D41E1A04">
      <w:start w:val="1"/>
      <w:numFmt w:val="lowerLetter"/>
      <w:lvlText w:val="%5)"/>
      <w:lvlJc w:val="left"/>
      <w:pPr>
        <w:ind w:left="1020" w:hanging="360"/>
      </w:pPr>
    </w:lvl>
    <w:lvl w:ilvl="5" w:tplc="57A8510C">
      <w:start w:val="1"/>
      <w:numFmt w:val="lowerLetter"/>
      <w:lvlText w:val="%6)"/>
      <w:lvlJc w:val="left"/>
      <w:pPr>
        <w:ind w:left="1020" w:hanging="360"/>
      </w:pPr>
    </w:lvl>
    <w:lvl w:ilvl="6" w:tplc="8EACE2EE">
      <w:start w:val="1"/>
      <w:numFmt w:val="lowerLetter"/>
      <w:lvlText w:val="%7)"/>
      <w:lvlJc w:val="left"/>
      <w:pPr>
        <w:ind w:left="1020" w:hanging="360"/>
      </w:pPr>
    </w:lvl>
    <w:lvl w:ilvl="7" w:tplc="7D4A223E">
      <w:start w:val="1"/>
      <w:numFmt w:val="lowerLetter"/>
      <w:lvlText w:val="%8)"/>
      <w:lvlJc w:val="left"/>
      <w:pPr>
        <w:ind w:left="1020" w:hanging="360"/>
      </w:pPr>
    </w:lvl>
    <w:lvl w:ilvl="8" w:tplc="2EDE852E">
      <w:start w:val="1"/>
      <w:numFmt w:val="lowerLetter"/>
      <w:lvlText w:val="%9)"/>
      <w:lvlJc w:val="left"/>
      <w:pPr>
        <w:ind w:left="1020" w:hanging="360"/>
      </w:pPr>
    </w:lvl>
  </w:abstractNum>
  <w:abstractNum w:abstractNumId="17" w15:restartNumberingAfterBreak="0">
    <w:nsid w:val="5CA20882"/>
    <w:multiLevelType w:val="hybridMultilevel"/>
    <w:tmpl w:val="03B0B44C"/>
    <w:lvl w:ilvl="0" w:tplc="49B89714">
      <w:start w:val="1"/>
      <w:numFmt w:val="decimal"/>
      <w:lvlText w:val="%1)"/>
      <w:lvlJc w:val="left"/>
      <w:pPr>
        <w:ind w:left="1020" w:hanging="360"/>
      </w:pPr>
    </w:lvl>
    <w:lvl w:ilvl="1" w:tplc="5B18187C">
      <w:start w:val="1"/>
      <w:numFmt w:val="decimal"/>
      <w:lvlText w:val="%2)"/>
      <w:lvlJc w:val="left"/>
      <w:pPr>
        <w:ind w:left="1020" w:hanging="360"/>
      </w:pPr>
    </w:lvl>
    <w:lvl w:ilvl="2" w:tplc="8E7E1FB4">
      <w:start w:val="1"/>
      <w:numFmt w:val="decimal"/>
      <w:lvlText w:val="%3)"/>
      <w:lvlJc w:val="left"/>
      <w:pPr>
        <w:ind w:left="1020" w:hanging="360"/>
      </w:pPr>
    </w:lvl>
    <w:lvl w:ilvl="3" w:tplc="A4E4497E">
      <w:start w:val="1"/>
      <w:numFmt w:val="decimal"/>
      <w:lvlText w:val="%4)"/>
      <w:lvlJc w:val="left"/>
      <w:pPr>
        <w:ind w:left="1020" w:hanging="360"/>
      </w:pPr>
    </w:lvl>
    <w:lvl w:ilvl="4" w:tplc="DB6080DA">
      <w:start w:val="1"/>
      <w:numFmt w:val="decimal"/>
      <w:lvlText w:val="%5)"/>
      <w:lvlJc w:val="left"/>
      <w:pPr>
        <w:ind w:left="1020" w:hanging="360"/>
      </w:pPr>
    </w:lvl>
    <w:lvl w:ilvl="5" w:tplc="A66AB41C">
      <w:start w:val="1"/>
      <w:numFmt w:val="decimal"/>
      <w:lvlText w:val="%6)"/>
      <w:lvlJc w:val="left"/>
      <w:pPr>
        <w:ind w:left="1020" w:hanging="360"/>
      </w:pPr>
    </w:lvl>
    <w:lvl w:ilvl="6" w:tplc="182238EA">
      <w:start w:val="1"/>
      <w:numFmt w:val="decimal"/>
      <w:lvlText w:val="%7)"/>
      <w:lvlJc w:val="left"/>
      <w:pPr>
        <w:ind w:left="1020" w:hanging="360"/>
      </w:pPr>
    </w:lvl>
    <w:lvl w:ilvl="7" w:tplc="DD7C7E14">
      <w:start w:val="1"/>
      <w:numFmt w:val="decimal"/>
      <w:lvlText w:val="%8)"/>
      <w:lvlJc w:val="left"/>
      <w:pPr>
        <w:ind w:left="1020" w:hanging="360"/>
      </w:pPr>
    </w:lvl>
    <w:lvl w:ilvl="8" w:tplc="657CA8B2">
      <w:start w:val="1"/>
      <w:numFmt w:val="decimal"/>
      <w:lvlText w:val="%9)"/>
      <w:lvlJc w:val="left"/>
      <w:pPr>
        <w:ind w:left="1020" w:hanging="360"/>
      </w:pPr>
    </w:lvl>
  </w:abstractNum>
  <w:abstractNum w:abstractNumId="18" w15:restartNumberingAfterBreak="0">
    <w:nsid w:val="5F424171"/>
    <w:multiLevelType w:val="hybridMultilevel"/>
    <w:tmpl w:val="8BACDF1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63020B3E"/>
    <w:multiLevelType w:val="hybridMultilevel"/>
    <w:tmpl w:val="EAAA11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6E7711C"/>
    <w:multiLevelType w:val="hybridMultilevel"/>
    <w:tmpl w:val="3BC089E0"/>
    <w:lvl w:ilvl="0" w:tplc="AE8E078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7847458"/>
    <w:multiLevelType w:val="hybridMultilevel"/>
    <w:tmpl w:val="3F588E7C"/>
    <w:lvl w:ilvl="0" w:tplc="04250011">
      <w:start w:val="1"/>
      <w:numFmt w:val="decimal"/>
      <w:lvlText w:val="%1)"/>
      <w:lvlJc w:val="left"/>
      <w:pPr>
        <w:ind w:left="644" w:hanging="360"/>
      </w:p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2" w15:restartNumberingAfterBreak="0">
    <w:nsid w:val="67847B6C"/>
    <w:multiLevelType w:val="hybridMultilevel"/>
    <w:tmpl w:val="82965234"/>
    <w:lvl w:ilvl="0" w:tplc="F40289CE">
      <w:start w:val="1"/>
      <w:numFmt w:val="lowerLetter"/>
      <w:lvlText w:val="%1)"/>
      <w:lvlJc w:val="left"/>
      <w:pPr>
        <w:ind w:left="1020" w:hanging="360"/>
      </w:pPr>
    </w:lvl>
    <w:lvl w:ilvl="1" w:tplc="3C96907C">
      <w:start w:val="1"/>
      <w:numFmt w:val="lowerLetter"/>
      <w:lvlText w:val="%2)"/>
      <w:lvlJc w:val="left"/>
      <w:pPr>
        <w:ind w:left="1020" w:hanging="360"/>
      </w:pPr>
    </w:lvl>
    <w:lvl w:ilvl="2" w:tplc="69962928">
      <w:start w:val="1"/>
      <w:numFmt w:val="lowerLetter"/>
      <w:lvlText w:val="%3)"/>
      <w:lvlJc w:val="left"/>
      <w:pPr>
        <w:ind w:left="1020" w:hanging="360"/>
      </w:pPr>
    </w:lvl>
    <w:lvl w:ilvl="3" w:tplc="3F3A0EEE">
      <w:start w:val="1"/>
      <w:numFmt w:val="lowerLetter"/>
      <w:lvlText w:val="%4)"/>
      <w:lvlJc w:val="left"/>
      <w:pPr>
        <w:ind w:left="1020" w:hanging="360"/>
      </w:pPr>
    </w:lvl>
    <w:lvl w:ilvl="4" w:tplc="FC70E0C6">
      <w:start w:val="1"/>
      <w:numFmt w:val="lowerLetter"/>
      <w:lvlText w:val="%5)"/>
      <w:lvlJc w:val="left"/>
      <w:pPr>
        <w:ind w:left="1020" w:hanging="360"/>
      </w:pPr>
    </w:lvl>
    <w:lvl w:ilvl="5" w:tplc="8D36F92E">
      <w:start w:val="1"/>
      <w:numFmt w:val="lowerLetter"/>
      <w:lvlText w:val="%6)"/>
      <w:lvlJc w:val="left"/>
      <w:pPr>
        <w:ind w:left="1020" w:hanging="360"/>
      </w:pPr>
    </w:lvl>
    <w:lvl w:ilvl="6" w:tplc="18C6BE6C">
      <w:start w:val="1"/>
      <w:numFmt w:val="lowerLetter"/>
      <w:lvlText w:val="%7)"/>
      <w:lvlJc w:val="left"/>
      <w:pPr>
        <w:ind w:left="1020" w:hanging="360"/>
      </w:pPr>
    </w:lvl>
    <w:lvl w:ilvl="7" w:tplc="DE168F4A">
      <w:start w:val="1"/>
      <w:numFmt w:val="lowerLetter"/>
      <w:lvlText w:val="%8)"/>
      <w:lvlJc w:val="left"/>
      <w:pPr>
        <w:ind w:left="1020" w:hanging="360"/>
      </w:pPr>
    </w:lvl>
    <w:lvl w:ilvl="8" w:tplc="B2D646CA">
      <w:start w:val="1"/>
      <w:numFmt w:val="lowerLetter"/>
      <w:lvlText w:val="%9)"/>
      <w:lvlJc w:val="left"/>
      <w:pPr>
        <w:ind w:left="1020" w:hanging="360"/>
      </w:pPr>
    </w:lvl>
  </w:abstractNum>
  <w:abstractNum w:abstractNumId="23" w15:restartNumberingAfterBreak="0">
    <w:nsid w:val="6B5437CE"/>
    <w:multiLevelType w:val="hybridMultilevel"/>
    <w:tmpl w:val="2AF6AD9C"/>
    <w:lvl w:ilvl="0" w:tplc="DD189284">
      <w:start w:val="1"/>
      <w:numFmt w:val="lowerLetter"/>
      <w:lvlText w:val="%1)"/>
      <w:lvlJc w:val="left"/>
      <w:pPr>
        <w:ind w:left="1020" w:hanging="360"/>
      </w:pPr>
    </w:lvl>
    <w:lvl w:ilvl="1" w:tplc="67F8F734">
      <w:start w:val="1"/>
      <w:numFmt w:val="lowerLetter"/>
      <w:lvlText w:val="%2)"/>
      <w:lvlJc w:val="left"/>
      <w:pPr>
        <w:ind w:left="1020" w:hanging="360"/>
      </w:pPr>
    </w:lvl>
    <w:lvl w:ilvl="2" w:tplc="35127502">
      <w:start w:val="1"/>
      <w:numFmt w:val="lowerLetter"/>
      <w:lvlText w:val="%3)"/>
      <w:lvlJc w:val="left"/>
      <w:pPr>
        <w:ind w:left="1020" w:hanging="360"/>
      </w:pPr>
    </w:lvl>
    <w:lvl w:ilvl="3" w:tplc="5F4A2690">
      <w:start w:val="1"/>
      <w:numFmt w:val="lowerLetter"/>
      <w:lvlText w:val="%4)"/>
      <w:lvlJc w:val="left"/>
      <w:pPr>
        <w:ind w:left="1020" w:hanging="360"/>
      </w:pPr>
    </w:lvl>
    <w:lvl w:ilvl="4" w:tplc="B06CCF82">
      <w:start w:val="1"/>
      <w:numFmt w:val="lowerLetter"/>
      <w:lvlText w:val="%5)"/>
      <w:lvlJc w:val="left"/>
      <w:pPr>
        <w:ind w:left="1020" w:hanging="360"/>
      </w:pPr>
    </w:lvl>
    <w:lvl w:ilvl="5" w:tplc="57DAAE1A">
      <w:start w:val="1"/>
      <w:numFmt w:val="lowerLetter"/>
      <w:lvlText w:val="%6)"/>
      <w:lvlJc w:val="left"/>
      <w:pPr>
        <w:ind w:left="1020" w:hanging="360"/>
      </w:pPr>
    </w:lvl>
    <w:lvl w:ilvl="6" w:tplc="CA58223C">
      <w:start w:val="1"/>
      <w:numFmt w:val="lowerLetter"/>
      <w:lvlText w:val="%7)"/>
      <w:lvlJc w:val="left"/>
      <w:pPr>
        <w:ind w:left="1020" w:hanging="360"/>
      </w:pPr>
    </w:lvl>
    <w:lvl w:ilvl="7" w:tplc="AA46E990">
      <w:start w:val="1"/>
      <w:numFmt w:val="lowerLetter"/>
      <w:lvlText w:val="%8)"/>
      <w:lvlJc w:val="left"/>
      <w:pPr>
        <w:ind w:left="1020" w:hanging="360"/>
      </w:pPr>
    </w:lvl>
    <w:lvl w:ilvl="8" w:tplc="C0EE0408">
      <w:start w:val="1"/>
      <w:numFmt w:val="lowerLetter"/>
      <w:lvlText w:val="%9)"/>
      <w:lvlJc w:val="left"/>
      <w:pPr>
        <w:ind w:left="1020" w:hanging="360"/>
      </w:pPr>
    </w:lvl>
  </w:abstractNum>
  <w:abstractNum w:abstractNumId="24" w15:restartNumberingAfterBreak="0">
    <w:nsid w:val="70E3026E"/>
    <w:multiLevelType w:val="hybridMultilevel"/>
    <w:tmpl w:val="EC1C9B40"/>
    <w:lvl w:ilvl="0" w:tplc="1C649C0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58B2228"/>
    <w:multiLevelType w:val="hybridMultilevel"/>
    <w:tmpl w:val="AB44BCD4"/>
    <w:lvl w:ilvl="0" w:tplc="B17EE434">
      <w:start w:val="1"/>
      <w:numFmt w:val="decimal"/>
      <w:lvlText w:val="%1)"/>
      <w:lvlJc w:val="left"/>
      <w:pPr>
        <w:ind w:left="360" w:hanging="360"/>
      </w:pPr>
      <w:rPr>
        <w:i w:val="0"/>
        <w:iCs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758E29F3"/>
    <w:multiLevelType w:val="hybridMultilevel"/>
    <w:tmpl w:val="FC34E7B4"/>
    <w:lvl w:ilvl="0" w:tplc="04250011">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7" w15:restartNumberingAfterBreak="0">
    <w:nsid w:val="786E5408"/>
    <w:multiLevelType w:val="hybridMultilevel"/>
    <w:tmpl w:val="C58E56A2"/>
    <w:lvl w:ilvl="0" w:tplc="05FE1A9A">
      <w:start w:val="1"/>
      <w:numFmt w:val="bullet"/>
      <w:lvlText w:val=""/>
      <w:lvlJc w:val="left"/>
      <w:pPr>
        <w:ind w:left="720" w:hanging="360"/>
      </w:pPr>
      <w:rPr>
        <w:rFonts w:hint="default" w:ascii="Symbol" w:hAnsi="Symbol"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496146640">
    <w:abstractNumId w:val="5"/>
  </w:num>
  <w:num w:numId="2" w16cid:durableId="1371877195">
    <w:abstractNumId w:val="9"/>
  </w:num>
  <w:num w:numId="3" w16cid:durableId="724259945">
    <w:abstractNumId w:val="27"/>
  </w:num>
  <w:num w:numId="4" w16cid:durableId="954869181">
    <w:abstractNumId w:val="13"/>
  </w:num>
  <w:num w:numId="5" w16cid:durableId="996611505">
    <w:abstractNumId w:val="21"/>
  </w:num>
  <w:num w:numId="6" w16cid:durableId="313217311">
    <w:abstractNumId w:val="12"/>
  </w:num>
  <w:num w:numId="7" w16cid:durableId="373502464">
    <w:abstractNumId w:val="26"/>
  </w:num>
  <w:num w:numId="8" w16cid:durableId="736124643">
    <w:abstractNumId w:val="25"/>
  </w:num>
  <w:num w:numId="9" w16cid:durableId="1646856865">
    <w:abstractNumId w:val="14"/>
  </w:num>
  <w:num w:numId="10" w16cid:durableId="1663654225">
    <w:abstractNumId w:val="8"/>
  </w:num>
  <w:num w:numId="11" w16cid:durableId="1406800980">
    <w:abstractNumId w:val="6"/>
  </w:num>
  <w:num w:numId="12" w16cid:durableId="1189098721">
    <w:abstractNumId w:val="1"/>
  </w:num>
  <w:num w:numId="13" w16cid:durableId="833498985">
    <w:abstractNumId w:val="3"/>
  </w:num>
  <w:num w:numId="14" w16cid:durableId="1937861202">
    <w:abstractNumId w:val="10"/>
  </w:num>
  <w:num w:numId="15" w16cid:durableId="1538466331">
    <w:abstractNumId w:val="24"/>
  </w:num>
  <w:num w:numId="16" w16cid:durableId="281496516">
    <w:abstractNumId w:val="18"/>
  </w:num>
  <w:num w:numId="17" w16cid:durableId="1099835610">
    <w:abstractNumId w:val="19"/>
  </w:num>
  <w:num w:numId="18" w16cid:durableId="733283999">
    <w:abstractNumId w:val="17"/>
  </w:num>
  <w:num w:numId="19" w16cid:durableId="327909309">
    <w:abstractNumId w:val="23"/>
  </w:num>
  <w:num w:numId="20" w16cid:durableId="1734624791">
    <w:abstractNumId w:val="4"/>
  </w:num>
  <w:num w:numId="21" w16cid:durableId="888496746">
    <w:abstractNumId w:val="20"/>
  </w:num>
  <w:num w:numId="22" w16cid:durableId="1535577093">
    <w:abstractNumId w:val="2"/>
  </w:num>
  <w:num w:numId="23" w16cid:durableId="1963414225">
    <w:abstractNumId w:val="11"/>
  </w:num>
  <w:num w:numId="24" w16cid:durableId="515657218">
    <w:abstractNumId w:val="22"/>
  </w:num>
  <w:num w:numId="25" w16cid:durableId="1659115610">
    <w:abstractNumId w:val="0"/>
  </w:num>
  <w:num w:numId="26" w16cid:durableId="1825275573">
    <w:abstractNumId w:val="16"/>
  </w:num>
  <w:num w:numId="27" w16cid:durableId="1089035272">
    <w:abstractNumId w:val="15"/>
  </w:num>
  <w:num w:numId="28" w16cid:durableId="1210723996">
    <w:abstractNumId w:val="7"/>
  </w:num>
</w:numbering>
</file>

<file path=word/people.xml><?xml version="1.0" encoding="utf-8"?>
<w15:people xmlns:mc="http://schemas.openxmlformats.org/markup-compatibility/2006" xmlns:w15="http://schemas.microsoft.com/office/word/2012/wordml" mc:Ignorable="w15">
  <w15:person w15:author="Inge Mehide - JUSTDIGI">
    <w15:presenceInfo w15:providerId="AD" w15:userId="S::inge.mehide@justdigi.ee::1eca034a-f563-49f5-9c71-9e46c56faaec"/>
  </w15:person>
  <w15:person w15:author="Maarja-Liis Lall - JUSTDIGI">
    <w15:presenceInfo w15:providerId="AD" w15:userId="S::maarja.lall@justdigi.ee::c7cf4b01-9190-4483-a66e-c79df27776f4"/>
  </w15:person>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7C"/>
    <w:rsid w:val="0000149F"/>
    <w:rsid w:val="00001CC2"/>
    <w:rsid w:val="0000242E"/>
    <w:rsid w:val="00003196"/>
    <w:rsid w:val="0000382E"/>
    <w:rsid w:val="00003DD3"/>
    <w:rsid w:val="00004001"/>
    <w:rsid w:val="00005AD0"/>
    <w:rsid w:val="0000642A"/>
    <w:rsid w:val="000066D9"/>
    <w:rsid w:val="00006ECF"/>
    <w:rsid w:val="0000706D"/>
    <w:rsid w:val="0000743B"/>
    <w:rsid w:val="00007982"/>
    <w:rsid w:val="00007BDC"/>
    <w:rsid w:val="00007EDC"/>
    <w:rsid w:val="00010062"/>
    <w:rsid w:val="00010254"/>
    <w:rsid w:val="00010A0B"/>
    <w:rsid w:val="00010ABC"/>
    <w:rsid w:val="000121C4"/>
    <w:rsid w:val="000123A6"/>
    <w:rsid w:val="000126C7"/>
    <w:rsid w:val="00012A79"/>
    <w:rsid w:val="000130B9"/>
    <w:rsid w:val="000135F8"/>
    <w:rsid w:val="000139C2"/>
    <w:rsid w:val="00014186"/>
    <w:rsid w:val="00014274"/>
    <w:rsid w:val="0001435C"/>
    <w:rsid w:val="000152A0"/>
    <w:rsid w:val="0001668A"/>
    <w:rsid w:val="000169E7"/>
    <w:rsid w:val="00016BA5"/>
    <w:rsid w:val="00017C1E"/>
    <w:rsid w:val="000209B1"/>
    <w:rsid w:val="00020BB3"/>
    <w:rsid w:val="000217DB"/>
    <w:rsid w:val="00021F8F"/>
    <w:rsid w:val="00022272"/>
    <w:rsid w:val="000230E1"/>
    <w:rsid w:val="00024551"/>
    <w:rsid w:val="00024D8E"/>
    <w:rsid w:val="00024D96"/>
    <w:rsid w:val="00024F96"/>
    <w:rsid w:val="00025273"/>
    <w:rsid w:val="000259BD"/>
    <w:rsid w:val="00025C82"/>
    <w:rsid w:val="00026549"/>
    <w:rsid w:val="0002738A"/>
    <w:rsid w:val="0002775A"/>
    <w:rsid w:val="00030E60"/>
    <w:rsid w:val="00031A87"/>
    <w:rsid w:val="00032065"/>
    <w:rsid w:val="000321AF"/>
    <w:rsid w:val="0003275E"/>
    <w:rsid w:val="00032763"/>
    <w:rsid w:val="000327F0"/>
    <w:rsid w:val="00032BAD"/>
    <w:rsid w:val="00033373"/>
    <w:rsid w:val="000333A5"/>
    <w:rsid w:val="000336D6"/>
    <w:rsid w:val="00033D52"/>
    <w:rsid w:val="0003427F"/>
    <w:rsid w:val="0003436B"/>
    <w:rsid w:val="000349F3"/>
    <w:rsid w:val="00034B0B"/>
    <w:rsid w:val="0003553E"/>
    <w:rsid w:val="000365AE"/>
    <w:rsid w:val="000365FB"/>
    <w:rsid w:val="00036E34"/>
    <w:rsid w:val="000371D3"/>
    <w:rsid w:val="00037400"/>
    <w:rsid w:val="00037621"/>
    <w:rsid w:val="0004001F"/>
    <w:rsid w:val="000402AB"/>
    <w:rsid w:val="00040509"/>
    <w:rsid w:val="000406AC"/>
    <w:rsid w:val="0004098B"/>
    <w:rsid w:val="000409CE"/>
    <w:rsid w:val="00040A83"/>
    <w:rsid w:val="00040F88"/>
    <w:rsid w:val="00041B5A"/>
    <w:rsid w:val="00041DF3"/>
    <w:rsid w:val="0004237E"/>
    <w:rsid w:val="00042862"/>
    <w:rsid w:val="000428D0"/>
    <w:rsid w:val="00042AA5"/>
    <w:rsid w:val="000437C5"/>
    <w:rsid w:val="00043DB1"/>
    <w:rsid w:val="00044F68"/>
    <w:rsid w:val="00045243"/>
    <w:rsid w:val="00045916"/>
    <w:rsid w:val="00045BEB"/>
    <w:rsid w:val="00045FDF"/>
    <w:rsid w:val="000501DD"/>
    <w:rsid w:val="00050A9D"/>
    <w:rsid w:val="0005184A"/>
    <w:rsid w:val="00052835"/>
    <w:rsid w:val="000528AF"/>
    <w:rsid w:val="000529EA"/>
    <w:rsid w:val="00052F8D"/>
    <w:rsid w:val="0005304B"/>
    <w:rsid w:val="000541A5"/>
    <w:rsid w:val="00054B3F"/>
    <w:rsid w:val="00055C63"/>
    <w:rsid w:val="00055E6A"/>
    <w:rsid w:val="00057792"/>
    <w:rsid w:val="000577EF"/>
    <w:rsid w:val="00057958"/>
    <w:rsid w:val="000602A0"/>
    <w:rsid w:val="000618F3"/>
    <w:rsid w:val="00061B9F"/>
    <w:rsid w:val="00062281"/>
    <w:rsid w:val="00062911"/>
    <w:rsid w:val="00062F4D"/>
    <w:rsid w:val="0006322E"/>
    <w:rsid w:val="00064C37"/>
    <w:rsid w:val="00064E9B"/>
    <w:rsid w:val="000650EA"/>
    <w:rsid w:val="000655DD"/>
    <w:rsid w:val="00065F75"/>
    <w:rsid w:val="00066DDF"/>
    <w:rsid w:val="00067229"/>
    <w:rsid w:val="0006791E"/>
    <w:rsid w:val="00067C5E"/>
    <w:rsid w:val="00067E79"/>
    <w:rsid w:val="00071410"/>
    <w:rsid w:val="00071967"/>
    <w:rsid w:val="00071CC7"/>
    <w:rsid w:val="0007217E"/>
    <w:rsid w:val="00072357"/>
    <w:rsid w:val="000723B2"/>
    <w:rsid w:val="00072D0A"/>
    <w:rsid w:val="00072E07"/>
    <w:rsid w:val="00073477"/>
    <w:rsid w:val="00073AE5"/>
    <w:rsid w:val="00073BF0"/>
    <w:rsid w:val="000751CE"/>
    <w:rsid w:val="00075917"/>
    <w:rsid w:val="00075C6A"/>
    <w:rsid w:val="00076167"/>
    <w:rsid w:val="00076386"/>
    <w:rsid w:val="00076393"/>
    <w:rsid w:val="00077002"/>
    <w:rsid w:val="00077210"/>
    <w:rsid w:val="00077386"/>
    <w:rsid w:val="00077BCC"/>
    <w:rsid w:val="00080323"/>
    <w:rsid w:val="00080B74"/>
    <w:rsid w:val="00081AE2"/>
    <w:rsid w:val="00083C0C"/>
    <w:rsid w:val="00084485"/>
    <w:rsid w:val="00084646"/>
    <w:rsid w:val="00084CE5"/>
    <w:rsid w:val="00084DD1"/>
    <w:rsid w:val="000857C7"/>
    <w:rsid w:val="00085D11"/>
    <w:rsid w:val="00087299"/>
    <w:rsid w:val="00087700"/>
    <w:rsid w:val="0009078F"/>
    <w:rsid w:val="00090B25"/>
    <w:rsid w:val="00091167"/>
    <w:rsid w:val="000915C8"/>
    <w:rsid w:val="00091621"/>
    <w:rsid w:val="0009169F"/>
    <w:rsid w:val="000918E1"/>
    <w:rsid w:val="000919E0"/>
    <w:rsid w:val="0009243D"/>
    <w:rsid w:val="0009329A"/>
    <w:rsid w:val="00093443"/>
    <w:rsid w:val="000935A8"/>
    <w:rsid w:val="000945C1"/>
    <w:rsid w:val="0009496B"/>
    <w:rsid w:val="00094CF3"/>
    <w:rsid w:val="0009521A"/>
    <w:rsid w:val="00095ED5"/>
    <w:rsid w:val="00096A78"/>
    <w:rsid w:val="00096B64"/>
    <w:rsid w:val="00096D45"/>
    <w:rsid w:val="00097088"/>
    <w:rsid w:val="0009767B"/>
    <w:rsid w:val="000978E5"/>
    <w:rsid w:val="00097E6E"/>
    <w:rsid w:val="00097FBA"/>
    <w:rsid w:val="000A03B9"/>
    <w:rsid w:val="000A10EF"/>
    <w:rsid w:val="000A1151"/>
    <w:rsid w:val="000A1433"/>
    <w:rsid w:val="000A1A38"/>
    <w:rsid w:val="000A222C"/>
    <w:rsid w:val="000A2702"/>
    <w:rsid w:val="000A2A09"/>
    <w:rsid w:val="000A2DDC"/>
    <w:rsid w:val="000A3167"/>
    <w:rsid w:val="000A369E"/>
    <w:rsid w:val="000A3E23"/>
    <w:rsid w:val="000A40BF"/>
    <w:rsid w:val="000A423A"/>
    <w:rsid w:val="000A46B8"/>
    <w:rsid w:val="000A4AF3"/>
    <w:rsid w:val="000A6391"/>
    <w:rsid w:val="000A6419"/>
    <w:rsid w:val="000A6944"/>
    <w:rsid w:val="000A6E58"/>
    <w:rsid w:val="000A732B"/>
    <w:rsid w:val="000A75A1"/>
    <w:rsid w:val="000B06AF"/>
    <w:rsid w:val="000B149C"/>
    <w:rsid w:val="000B1696"/>
    <w:rsid w:val="000B1C42"/>
    <w:rsid w:val="000B20BB"/>
    <w:rsid w:val="000B2B92"/>
    <w:rsid w:val="000B3081"/>
    <w:rsid w:val="000B33C8"/>
    <w:rsid w:val="000B36D5"/>
    <w:rsid w:val="000B3E1A"/>
    <w:rsid w:val="000B3FD2"/>
    <w:rsid w:val="000B4EF4"/>
    <w:rsid w:val="000B502F"/>
    <w:rsid w:val="000B52D9"/>
    <w:rsid w:val="000B5675"/>
    <w:rsid w:val="000B5A93"/>
    <w:rsid w:val="000B6523"/>
    <w:rsid w:val="000B655C"/>
    <w:rsid w:val="000B6DEA"/>
    <w:rsid w:val="000B706C"/>
    <w:rsid w:val="000B7D09"/>
    <w:rsid w:val="000C08E4"/>
    <w:rsid w:val="000C0A28"/>
    <w:rsid w:val="000C0C86"/>
    <w:rsid w:val="000C3016"/>
    <w:rsid w:val="000C35A5"/>
    <w:rsid w:val="000C44C6"/>
    <w:rsid w:val="000C49C3"/>
    <w:rsid w:val="000C4BDB"/>
    <w:rsid w:val="000C5934"/>
    <w:rsid w:val="000C5A9D"/>
    <w:rsid w:val="000C6C24"/>
    <w:rsid w:val="000C7108"/>
    <w:rsid w:val="000C73A5"/>
    <w:rsid w:val="000C78FB"/>
    <w:rsid w:val="000D0C27"/>
    <w:rsid w:val="000D1580"/>
    <w:rsid w:val="000D1ACE"/>
    <w:rsid w:val="000D2A72"/>
    <w:rsid w:val="000D32F6"/>
    <w:rsid w:val="000D338A"/>
    <w:rsid w:val="000D34A0"/>
    <w:rsid w:val="000D38E8"/>
    <w:rsid w:val="000D59B6"/>
    <w:rsid w:val="000D5FA3"/>
    <w:rsid w:val="000D60F8"/>
    <w:rsid w:val="000D6837"/>
    <w:rsid w:val="000D6C96"/>
    <w:rsid w:val="000D7AF0"/>
    <w:rsid w:val="000E06B0"/>
    <w:rsid w:val="000E0BC2"/>
    <w:rsid w:val="000E2036"/>
    <w:rsid w:val="000E22F0"/>
    <w:rsid w:val="000E26C8"/>
    <w:rsid w:val="000E283A"/>
    <w:rsid w:val="000E33B8"/>
    <w:rsid w:val="000E3A1E"/>
    <w:rsid w:val="000E58F5"/>
    <w:rsid w:val="000E6067"/>
    <w:rsid w:val="000E625F"/>
    <w:rsid w:val="000E6481"/>
    <w:rsid w:val="000E66FE"/>
    <w:rsid w:val="000F04DA"/>
    <w:rsid w:val="000F0E88"/>
    <w:rsid w:val="000F1FA1"/>
    <w:rsid w:val="000F1FD5"/>
    <w:rsid w:val="000F2D72"/>
    <w:rsid w:val="000F3032"/>
    <w:rsid w:val="000F30A6"/>
    <w:rsid w:val="000F3F3C"/>
    <w:rsid w:val="000F42EC"/>
    <w:rsid w:val="000F4374"/>
    <w:rsid w:val="000F536A"/>
    <w:rsid w:val="000F5D99"/>
    <w:rsid w:val="000F6D43"/>
    <w:rsid w:val="000F6F53"/>
    <w:rsid w:val="001001F9"/>
    <w:rsid w:val="001003C9"/>
    <w:rsid w:val="001007C3"/>
    <w:rsid w:val="00100B16"/>
    <w:rsid w:val="001011D3"/>
    <w:rsid w:val="00101BFE"/>
    <w:rsid w:val="0010282A"/>
    <w:rsid w:val="00102936"/>
    <w:rsid w:val="001035A6"/>
    <w:rsid w:val="001037F3"/>
    <w:rsid w:val="00103815"/>
    <w:rsid w:val="00103A54"/>
    <w:rsid w:val="00103C94"/>
    <w:rsid w:val="00103CB1"/>
    <w:rsid w:val="001045D8"/>
    <w:rsid w:val="00104FBE"/>
    <w:rsid w:val="0010517D"/>
    <w:rsid w:val="0010584B"/>
    <w:rsid w:val="00105E26"/>
    <w:rsid w:val="0010650C"/>
    <w:rsid w:val="00107465"/>
    <w:rsid w:val="00107536"/>
    <w:rsid w:val="00107906"/>
    <w:rsid w:val="00107BD3"/>
    <w:rsid w:val="001102D7"/>
    <w:rsid w:val="00110385"/>
    <w:rsid w:val="00111E49"/>
    <w:rsid w:val="00112080"/>
    <w:rsid w:val="00113751"/>
    <w:rsid w:val="0011375A"/>
    <w:rsid w:val="00113D51"/>
    <w:rsid w:val="00114310"/>
    <w:rsid w:val="001144D0"/>
    <w:rsid w:val="001148A4"/>
    <w:rsid w:val="001148AE"/>
    <w:rsid w:val="00116662"/>
    <w:rsid w:val="001167E0"/>
    <w:rsid w:val="00116BA6"/>
    <w:rsid w:val="001174CB"/>
    <w:rsid w:val="00117E9D"/>
    <w:rsid w:val="00120EEF"/>
    <w:rsid w:val="0012165F"/>
    <w:rsid w:val="001216D3"/>
    <w:rsid w:val="00122679"/>
    <w:rsid w:val="00123525"/>
    <w:rsid w:val="00124232"/>
    <w:rsid w:val="001249FD"/>
    <w:rsid w:val="00125D75"/>
    <w:rsid w:val="00125EE5"/>
    <w:rsid w:val="0012778E"/>
    <w:rsid w:val="00127A0C"/>
    <w:rsid w:val="001303B6"/>
    <w:rsid w:val="0013061E"/>
    <w:rsid w:val="00130BBD"/>
    <w:rsid w:val="0013145E"/>
    <w:rsid w:val="00131BA4"/>
    <w:rsid w:val="00132232"/>
    <w:rsid w:val="001326BE"/>
    <w:rsid w:val="00133EE6"/>
    <w:rsid w:val="00134716"/>
    <w:rsid w:val="001351D1"/>
    <w:rsid w:val="00135E1F"/>
    <w:rsid w:val="00136BC8"/>
    <w:rsid w:val="00137604"/>
    <w:rsid w:val="00137D3C"/>
    <w:rsid w:val="00137F07"/>
    <w:rsid w:val="001401C5"/>
    <w:rsid w:val="00140513"/>
    <w:rsid w:val="00140EC8"/>
    <w:rsid w:val="001420DE"/>
    <w:rsid w:val="00142ADE"/>
    <w:rsid w:val="00143655"/>
    <w:rsid w:val="00143783"/>
    <w:rsid w:val="00143AC8"/>
    <w:rsid w:val="00143B0D"/>
    <w:rsid w:val="00143D6B"/>
    <w:rsid w:val="00143EC3"/>
    <w:rsid w:val="0014482E"/>
    <w:rsid w:val="00144B5B"/>
    <w:rsid w:val="00144DAF"/>
    <w:rsid w:val="001450E0"/>
    <w:rsid w:val="00145671"/>
    <w:rsid w:val="00145B92"/>
    <w:rsid w:val="001463FF"/>
    <w:rsid w:val="001465BC"/>
    <w:rsid w:val="00146A90"/>
    <w:rsid w:val="00146B19"/>
    <w:rsid w:val="00146E55"/>
    <w:rsid w:val="00146ECA"/>
    <w:rsid w:val="00147C79"/>
    <w:rsid w:val="00147CB9"/>
    <w:rsid w:val="001506AF"/>
    <w:rsid w:val="00151572"/>
    <w:rsid w:val="00151C79"/>
    <w:rsid w:val="00151FF7"/>
    <w:rsid w:val="00152241"/>
    <w:rsid w:val="001530C5"/>
    <w:rsid w:val="0015345F"/>
    <w:rsid w:val="00153C0D"/>
    <w:rsid w:val="001545D8"/>
    <w:rsid w:val="0015533D"/>
    <w:rsid w:val="001559CC"/>
    <w:rsid w:val="00155C68"/>
    <w:rsid w:val="00156FA9"/>
    <w:rsid w:val="001601CA"/>
    <w:rsid w:val="001606F8"/>
    <w:rsid w:val="00160BA0"/>
    <w:rsid w:val="00160D1D"/>
    <w:rsid w:val="00161134"/>
    <w:rsid w:val="001612FF"/>
    <w:rsid w:val="00161B84"/>
    <w:rsid w:val="001630C7"/>
    <w:rsid w:val="00163A8C"/>
    <w:rsid w:val="00163B5C"/>
    <w:rsid w:val="00163CF7"/>
    <w:rsid w:val="0016485E"/>
    <w:rsid w:val="00164E61"/>
    <w:rsid w:val="0016515A"/>
    <w:rsid w:val="00165801"/>
    <w:rsid w:val="001659F0"/>
    <w:rsid w:val="00165DFB"/>
    <w:rsid w:val="00167297"/>
    <w:rsid w:val="00170228"/>
    <w:rsid w:val="0017094C"/>
    <w:rsid w:val="001710B1"/>
    <w:rsid w:val="00171CE6"/>
    <w:rsid w:val="00171EEB"/>
    <w:rsid w:val="00171FC6"/>
    <w:rsid w:val="00173476"/>
    <w:rsid w:val="001734C9"/>
    <w:rsid w:val="001751D4"/>
    <w:rsid w:val="0017537B"/>
    <w:rsid w:val="00175B40"/>
    <w:rsid w:val="00175F9D"/>
    <w:rsid w:val="00175FBF"/>
    <w:rsid w:val="001760F0"/>
    <w:rsid w:val="00176734"/>
    <w:rsid w:val="00176A99"/>
    <w:rsid w:val="001772AC"/>
    <w:rsid w:val="0017731B"/>
    <w:rsid w:val="00177B46"/>
    <w:rsid w:val="00177BC3"/>
    <w:rsid w:val="00180190"/>
    <w:rsid w:val="00180642"/>
    <w:rsid w:val="00180E64"/>
    <w:rsid w:val="00180F50"/>
    <w:rsid w:val="00180FEB"/>
    <w:rsid w:val="00181084"/>
    <w:rsid w:val="001812B1"/>
    <w:rsid w:val="00181961"/>
    <w:rsid w:val="00182D25"/>
    <w:rsid w:val="00182EB1"/>
    <w:rsid w:val="00183976"/>
    <w:rsid w:val="001844A8"/>
    <w:rsid w:val="00184A64"/>
    <w:rsid w:val="00184C26"/>
    <w:rsid w:val="00185483"/>
    <w:rsid w:val="00185F87"/>
    <w:rsid w:val="00185FB3"/>
    <w:rsid w:val="00186306"/>
    <w:rsid w:val="001868CE"/>
    <w:rsid w:val="001869AE"/>
    <w:rsid w:val="00186BC4"/>
    <w:rsid w:val="001904B1"/>
    <w:rsid w:val="001904D3"/>
    <w:rsid w:val="00191858"/>
    <w:rsid w:val="00191BB1"/>
    <w:rsid w:val="00192B8D"/>
    <w:rsid w:val="001934EB"/>
    <w:rsid w:val="0019388B"/>
    <w:rsid w:val="001942EB"/>
    <w:rsid w:val="00194483"/>
    <w:rsid w:val="001946E5"/>
    <w:rsid w:val="00194A27"/>
    <w:rsid w:val="00194ADD"/>
    <w:rsid w:val="00194CF7"/>
    <w:rsid w:val="00194F24"/>
    <w:rsid w:val="00195061"/>
    <w:rsid w:val="001950E6"/>
    <w:rsid w:val="00195476"/>
    <w:rsid w:val="00195868"/>
    <w:rsid w:val="001963F8"/>
    <w:rsid w:val="00196742"/>
    <w:rsid w:val="00196BDA"/>
    <w:rsid w:val="00197023"/>
    <w:rsid w:val="00197912"/>
    <w:rsid w:val="001979BA"/>
    <w:rsid w:val="001A0393"/>
    <w:rsid w:val="001A0557"/>
    <w:rsid w:val="001A0AE1"/>
    <w:rsid w:val="001A0B1F"/>
    <w:rsid w:val="001A0FFE"/>
    <w:rsid w:val="001A10BC"/>
    <w:rsid w:val="001A1C7D"/>
    <w:rsid w:val="001A2015"/>
    <w:rsid w:val="001A25CA"/>
    <w:rsid w:val="001A35FB"/>
    <w:rsid w:val="001A38E7"/>
    <w:rsid w:val="001A45E7"/>
    <w:rsid w:val="001A4946"/>
    <w:rsid w:val="001A4975"/>
    <w:rsid w:val="001A5B8F"/>
    <w:rsid w:val="001A5CCF"/>
    <w:rsid w:val="001A60AA"/>
    <w:rsid w:val="001A6D1C"/>
    <w:rsid w:val="001A75C2"/>
    <w:rsid w:val="001A7F76"/>
    <w:rsid w:val="001B0757"/>
    <w:rsid w:val="001B1E07"/>
    <w:rsid w:val="001B1F35"/>
    <w:rsid w:val="001B439E"/>
    <w:rsid w:val="001B4D9E"/>
    <w:rsid w:val="001B5C6F"/>
    <w:rsid w:val="001B5F6F"/>
    <w:rsid w:val="001B669B"/>
    <w:rsid w:val="001B6AF1"/>
    <w:rsid w:val="001B726B"/>
    <w:rsid w:val="001B7E98"/>
    <w:rsid w:val="001C0073"/>
    <w:rsid w:val="001C12CA"/>
    <w:rsid w:val="001C1778"/>
    <w:rsid w:val="001C1CF7"/>
    <w:rsid w:val="001C212B"/>
    <w:rsid w:val="001C29B3"/>
    <w:rsid w:val="001C2FC4"/>
    <w:rsid w:val="001C3372"/>
    <w:rsid w:val="001C385A"/>
    <w:rsid w:val="001C4394"/>
    <w:rsid w:val="001C4472"/>
    <w:rsid w:val="001C490E"/>
    <w:rsid w:val="001C49D1"/>
    <w:rsid w:val="001C50F5"/>
    <w:rsid w:val="001C527D"/>
    <w:rsid w:val="001C5E17"/>
    <w:rsid w:val="001C7054"/>
    <w:rsid w:val="001D0A3A"/>
    <w:rsid w:val="001D1B38"/>
    <w:rsid w:val="001D2021"/>
    <w:rsid w:val="001D3605"/>
    <w:rsid w:val="001D3A37"/>
    <w:rsid w:val="001D4D52"/>
    <w:rsid w:val="001D51DE"/>
    <w:rsid w:val="001D54C0"/>
    <w:rsid w:val="001D5951"/>
    <w:rsid w:val="001D65A7"/>
    <w:rsid w:val="001D6EEC"/>
    <w:rsid w:val="001D737E"/>
    <w:rsid w:val="001E0016"/>
    <w:rsid w:val="001E06F1"/>
    <w:rsid w:val="001E1218"/>
    <w:rsid w:val="001E13E3"/>
    <w:rsid w:val="001E15A7"/>
    <w:rsid w:val="001E1689"/>
    <w:rsid w:val="001E16C0"/>
    <w:rsid w:val="001E279A"/>
    <w:rsid w:val="001E31F4"/>
    <w:rsid w:val="001E391A"/>
    <w:rsid w:val="001E3A98"/>
    <w:rsid w:val="001E409A"/>
    <w:rsid w:val="001E44D1"/>
    <w:rsid w:val="001E471A"/>
    <w:rsid w:val="001E498A"/>
    <w:rsid w:val="001E4AD1"/>
    <w:rsid w:val="001E4BB0"/>
    <w:rsid w:val="001E4C2A"/>
    <w:rsid w:val="001E51F8"/>
    <w:rsid w:val="001E7007"/>
    <w:rsid w:val="001E7139"/>
    <w:rsid w:val="001F0052"/>
    <w:rsid w:val="001F07B1"/>
    <w:rsid w:val="001F08BB"/>
    <w:rsid w:val="001F0912"/>
    <w:rsid w:val="001F0CD4"/>
    <w:rsid w:val="001F1330"/>
    <w:rsid w:val="001F1466"/>
    <w:rsid w:val="001F188E"/>
    <w:rsid w:val="001F1D05"/>
    <w:rsid w:val="001F1DE5"/>
    <w:rsid w:val="001F273A"/>
    <w:rsid w:val="001F2E28"/>
    <w:rsid w:val="001F463B"/>
    <w:rsid w:val="001F4DD5"/>
    <w:rsid w:val="001F4E32"/>
    <w:rsid w:val="001F5283"/>
    <w:rsid w:val="001F5F6C"/>
    <w:rsid w:val="001F645C"/>
    <w:rsid w:val="001F6E16"/>
    <w:rsid w:val="001F73FF"/>
    <w:rsid w:val="001F7C30"/>
    <w:rsid w:val="001F7D1D"/>
    <w:rsid w:val="002007E3"/>
    <w:rsid w:val="00200808"/>
    <w:rsid w:val="002010AB"/>
    <w:rsid w:val="00201243"/>
    <w:rsid w:val="00201618"/>
    <w:rsid w:val="002018F5"/>
    <w:rsid w:val="0020335F"/>
    <w:rsid w:val="0020340F"/>
    <w:rsid w:val="00203415"/>
    <w:rsid w:val="0020344F"/>
    <w:rsid w:val="0020390C"/>
    <w:rsid w:val="00205360"/>
    <w:rsid w:val="002056A3"/>
    <w:rsid w:val="00205A00"/>
    <w:rsid w:val="002066B1"/>
    <w:rsid w:val="002068D8"/>
    <w:rsid w:val="00206C6D"/>
    <w:rsid w:val="002073B6"/>
    <w:rsid w:val="002101E8"/>
    <w:rsid w:val="0021029B"/>
    <w:rsid w:val="00210496"/>
    <w:rsid w:val="002105E9"/>
    <w:rsid w:val="00210ED5"/>
    <w:rsid w:val="00211920"/>
    <w:rsid w:val="00211C69"/>
    <w:rsid w:val="002125FB"/>
    <w:rsid w:val="00213B0D"/>
    <w:rsid w:val="00213C06"/>
    <w:rsid w:val="002146B2"/>
    <w:rsid w:val="00214825"/>
    <w:rsid w:val="00215FD2"/>
    <w:rsid w:val="0021624A"/>
    <w:rsid w:val="002163AB"/>
    <w:rsid w:val="00216ECB"/>
    <w:rsid w:val="00217CC4"/>
    <w:rsid w:val="00220C77"/>
    <w:rsid w:val="00221976"/>
    <w:rsid w:val="002232AA"/>
    <w:rsid w:val="00223741"/>
    <w:rsid w:val="00223D74"/>
    <w:rsid w:val="002248BE"/>
    <w:rsid w:val="00224A7E"/>
    <w:rsid w:val="002252F0"/>
    <w:rsid w:val="00225EB9"/>
    <w:rsid w:val="00225F05"/>
    <w:rsid w:val="0022600F"/>
    <w:rsid w:val="002260BA"/>
    <w:rsid w:val="002271BE"/>
    <w:rsid w:val="0022736C"/>
    <w:rsid w:val="002275A4"/>
    <w:rsid w:val="002275C9"/>
    <w:rsid w:val="0023130D"/>
    <w:rsid w:val="00231CB4"/>
    <w:rsid w:val="00232302"/>
    <w:rsid w:val="00232EEB"/>
    <w:rsid w:val="0023319B"/>
    <w:rsid w:val="0023320D"/>
    <w:rsid w:val="00233461"/>
    <w:rsid w:val="002346BB"/>
    <w:rsid w:val="00234A20"/>
    <w:rsid w:val="0023531D"/>
    <w:rsid w:val="002353D7"/>
    <w:rsid w:val="00235F59"/>
    <w:rsid w:val="00236A8E"/>
    <w:rsid w:val="00237420"/>
    <w:rsid w:val="0024028F"/>
    <w:rsid w:val="00240CDC"/>
    <w:rsid w:val="00240CE1"/>
    <w:rsid w:val="00241A65"/>
    <w:rsid w:val="00241B65"/>
    <w:rsid w:val="00241B95"/>
    <w:rsid w:val="0024261E"/>
    <w:rsid w:val="00242FBF"/>
    <w:rsid w:val="0024312E"/>
    <w:rsid w:val="0024360D"/>
    <w:rsid w:val="00244849"/>
    <w:rsid w:val="00244B12"/>
    <w:rsid w:val="0024541B"/>
    <w:rsid w:val="00245B02"/>
    <w:rsid w:val="00246FEA"/>
    <w:rsid w:val="00247012"/>
    <w:rsid w:val="0024723D"/>
    <w:rsid w:val="0025002E"/>
    <w:rsid w:val="002517D7"/>
    <w:rsid w:val="002519C8"/>
    <w:rsid w:val="002528F7"/>
    <w:rsid w:val="00252C7A"/>
    <w:rsid w:val="00252CF4"/>
    <w:rsid w:val="0025330C"/>
    <w:rsid w:val="00253785"/>
    <w:rsid w:val="00254A24"/>
    <w:rsid w:val="00254F0A"/>
    <w:rsid w:val="002552C5"/>
    <w:rsid w:val="0025634C"/>
    <w:rsid w:val="002564F2"/>
    <w:rsid w:val="00256DDB"/>
    <w:rsid w:val="00256FC3"/>
    <w:rsid w:val="0025720C"/>
    <w:rsid w:val="002574A2"/>
    <w:rsid w:val="00257B49"/>
    <w:rsid w:val="002601C7"/>
    <w:rsid w:val="0026023C"/>
    <w:rsid w:val="002602F5"/>
    <w:rsid w:val="0026055C"/>
    <w:rsid w:val="00260A9D"/>
    <w:rsid w:val="00261323"/>
    <w:rsid w:val="002617C4"/>
    <w:rsid w:val="002620C4"/>
    <w:rsid w:val="00263215"/>
    <w:rsid w:val="0026327A"/>
    <w:rsid w:val="00263F60"/>
    <w:rsid w:val="002642F1"/>
    <w:rsid w:val="00264551"/>
    <w:rsid w:val="00265582"/>
    <w:rsid w:val="0026563B"/>
    <w:rsid w:val="00266537"/>
    <w:rsid w:val="00266F6F"/>
    <w:rsid w:val="00267DA1"/>
    <w:rsid w:val="00270A2F"/>
    <w:rsid w:val="00270C85"/>
    <w:rsid w:val="002722E3"/>
    <w:rsid w:val="0027245B"/>
    <w:rsid w:val="00273733"/>
    <w:rsid w:val="00274445"/>
    <w:rsid w:val="002747F7"/>
    <w:rsid w:val="00274C0C"/>
    <w:rsid w:val="002762B4"/>
    <w:rsid w:val="0027648E"/>
    <w:rsid w:val="00276BC4"/>
    <w:rsid w:val="00276DE1"/>
    <w:rsid w:val="00277903"/>
    <w:rsid w:val="00280455"/>
    <w:rsid w:val="00280D6E"/>
    <w:rsid w:val="002827A2"/>
    <w:rsid w:val="00282ED4"/>
    <w:rsid w:val="00283EEE"/>
    <w:rsid w:val="00284450"/>
    <w:rsid w:val="00284645"/>
    <w:rsid w:val="00285035"/>
    <w:rsid w:val="00285244"/>
    <w:rsid w:val="00285408"/>
    <w:rsid w:val="0028563E"/>
    <w:rsid w:val="002876C9"/>
    <w:rsid w:val="00287A00"/>
    <w:rsid w:val="00287C8C"/>
    <w:rsid w:val="00287CEE"/>
    <w:rsid w:val="00287F06"/>
    <w:rsid w:val="00290482"/>
    <w:rsid w:val="00290757"/>
    <w:rsid w:val="002907C1"/>
    <w:rsid w:val="00290F00"/>
    <w:rsid w:val="00291155"/>
    <w:rsid w:val="00291C6E"/>
    <w:rsid w:val="00291F8D"/>
    <w:rsid w:val="0029268C"/>
    <w:rsid w:val="002928EC"/>
    <w:rsid w:val="00292D93"/>
    <w:rsid w:val="002931C5"/>
    <w:rsid w:val="0029382C"/>
    <w:rsid w:val="00293C81"/>
    <w:rsid w:val="00294AC2"/>
    <w:rsid w:val="002956D9"/>
    <w:rsid w:val="00296408"/>
    <w:rsid w:val="00296482"/>
    <w:rsid w:val="00296694"/>
    <w:rsid w:val="0029757A"/>
    <w:rsid w:val="002979E6"/>
    <w:rsid w:val="002A0148"/>
    <w:rsid w:val="002A0519"/>
    <w:rsid w:val="002A0F88"/>
    <w:rsid w:val="002A281B"/>
    <w:rsid w:val="002A2E58"/>
    <w:rsid w:val="002A489B"/>
    <w:rsid w:val="002A5226"/>
    <w:rsid w:val="002A523F"/>
    <w:rsid w:val="002A541A"/>
    <w:rsid w:val="002A5512"/>
    <w:rsid w:val="002A5929"/>
    <w:rsid w:val="002A5FDD"/>
    <w:rsid w:val="002A665B"/>
    <w:rsid w:val="002A6DDC"/>
    <w:rsid w:val="002A70F3"/>
    <w:rsid w:val="002A7A5D"/>
    <w:rsid w:val="002B13F4"/>
    <w:rsid w:val="002B1839"/>
    <w:rsid w:val="002B2517"/>
    <w:rsid w:val="002B258E"/>
    <w:rsid w:val="002B269A"/>
    <w:rsid w:val="002B2A89"/>
    <w:rsid w:val="002B2D8C"/>
    <w:rsid w:val="002B31E7"/>
    <w:rsid w:val="002B3C4F"/>
    <w:rsid w:val="002B3FEC"/>
    <w:rsid w:val="002B4678"/>
    <w:rsid w:val="002B4770"/>
    <w:rsid w:val="002B4ECF"/>
    <w:rsid w:val="002B4EF0"/>
    <w:rsid w:val="002B4F0A"/>
    <w:rsid w:val="002B620B"/>
    <w:rsid w:val="002B69F0"/>
    <w:rsid w:val="002B70E1"/>
    <w:rsid w:val="002B75E6"/>
    <w:rsid w:val="002C064F"/>
    <w:rsid w:val="002C0DCD"/>
    <w:rsid w:val="002C1153"/>
    <w:rsid w:val="002C1A13"/>
    <w:rsid w:val="002C2191"/>
    <w:rsid w:val="002C2299"/>
    <w:rsid w:val="002C23ED"/>
    <w:rsid w:val="002C331A"/>
    <w:rsid w:val="002C3C51"/>
    <w:rsid w:val="002C4354"/>
    <w:rsid w:val="002C5710"/>
    <w:rsid w:val="002C58B9"/>
    <w:rsid w:val="002C6520"/>
    <w:rsid w:val="002C6CCE"/>
    <w:rsid w:val="002D086B"/>
    <w:rsid w:val="002D095C"/>
    <w:rsid w:val="002D0A8D"/>
    <w:rsid w:val="002D0AB1"/>
    <w:rsid w:val="002D0C85"/>
    <w:rsid w:val="002D14C7"/>
    <w:rsid w:val="002D1A38"/>
    <w:rsid w:val="002D239A"/>
    <w:rsid w:val="002D271B"/>
    <w:rsid w:val="002D28F5"/>
    <w:rsid w:val="002D2992"/>
    <w:rsid w:val="002D29E4"/>
    <w:rsid w:val="002D2D79"/>
    <w:rsid w:val="002D3F3F"/>
    <w:rsid w:val="002D4152"/>
    <w:rsid w:val="002D4516"/>
    <w:rsid w:val="002D47D2"/>
    <w:rsid w:val="002D729B"/>
    <w:rsid w:val="002E0F09"/>
    <w:rsid w:val="002E22D2"/>
    <w:rsid w:val="002E23B3"/>
    <w:rsid w:val="002E2503"/>
    <w:rsid w:val="002E2542"/>
    <w:rsid w:val="002E2DBE"/>
    <w:rsid w:val="002E3854"/>
    <w:rsid w:val="002E416E"/>
    <w:rsid w:val="002E4856"/>
    <w:rsid w:val="002E4F0F"/>
    <w:rsid w:val="002E4F28"/>
    <w:rsid w:val="002E5612"/>
    <w:rsid w:val="002E6C37"/>
    <w:rsid w:val="002E6C86"/>
    <w:rsid w:val="002E720A"/>
    <w:rsid w:val="002E7BFA"/>
    <w:rsid w:val="002E7C8C"/>
    <w:rsid w:val="002E7CB9"/>
    <w:rsid w:val="002F0585"/>
    <w:rsid w:val="002F0799"/>
    <w:rsid w:val="002F0D63"/>
    <w:rsid w:val="002F0EE3"/>
    <w:rsid w:val="002F15DE"/>
    <w:rsid w:val="002F21A6"/>
    <w:rsid w:val="002F21B5"/>
    <w:rsid w:val="002F25A0"/>
    <w:rsid w:val="002F2801"/>
    <w:rsid w:val="002F2E77"/>
    <w:rsid w:val="002F2F21"/>
    <w:rsid w:val="002F3C81"/>
    <w:rsid w:val="002F419E"/>
    <w:rsid w:val="002F56B9"/>
    <w:rsid w:val="002F66E3"/>
    <w:rsid w:val="002F7938"/>
    <w:rsid w:val="002F7A71"/>
    <w:rsid w:val="0030100C"/>
    <w:rsid w:val="00301575"/>
    <w:rsid w:val="0030162F"/>
    <w:rsid w:val="0030196D"/>
    <w:rsid w:val="003030F7"/>
    <w:rsid w:val="0030335F"/>
    <w:rsid w:val="0030347C"/>
    <w:rsid w:val="00303926"/>
    <w:rsid w:val="00303A21"/>
    <w:rsid w:val="0030427F"/>
    <w:rsid w:val="0030448F"/>
    <w:rsid w:val="0030569D"/>
    <w:rsid w:val="00306436"/>
    <w:rsid w:val="00306E37"/>
    <w:rsid w:val="00306E7C"/>
    <w:rsid w:val="00307019"/>
    <w:rsid w:val="00307392"/>
    <w:rsid w:val="00307EB8"/>
    <w:rsid w:val="003105F3"/>
    <w:rsid w:val="00310896"/>
    <w:rsid w:val="00310D06"/>
    <w:rsid w:val="00310DF8"/>
    <w:rsid w:val="0031177B"/>
    <w:rsid w:val="003122DB"/>
    <w:rsid w:val="00313315"/>
    <w:rsid w:val="0031357E"/>
    <w:rsid w:val="00314853"/>
    <w:rsid w:val="00314A01"/>
    <w:rsid w:val="003156CC"/>
    <w:rsid w:val="0031695C"/>
    <w:rsid w:val="00317026"/>
    <w:rsid w:val="00320C3A"/>
    <w:rsid w:val="0032138D"/>
    <w:rsid w:val="00321F1C"/>
    <w:rsid w:val="0032204D"/>
    <w:rsid w:val="00322D86"/>
    <w:rsid w:val="003232C3"/>
    <w:rsid w:val="003242F2"/>
    <w:rsid w:val="00324327"/>
    <w:rsid w:val="003248E6"/>
    <w:rsid w:val="0032523D"/>
    <w:rsid w:val="0032546F"/>
    <w:rsid w:val="00325DFA"/>
    <w:rsid w:val="00326964"/>
    <w:rsid w:val="00326B7E"/>
    <w:rsid w:val="0032772C"/>
    <w:rsid w:val="003279CD"/>
    <w:rsid w:val="00327A1A"/>
    <w:rsid w:val="00327BDF"/>
    <w:rsid w:val="00327EA5"/>
    <w:rsid w:val="00330FD8"/>
    <w:rsid w:val="00331C71"/>
    <w:rsid w:val="00332311"/>
    <w:rsid w:val="00332DA9"/>
    <w:rsid w:val="00332E5F"/>
    <w:rsid w:val="0033350F"/>
    <w:rsid w:val="00334604"/>
    <w:rsid w:val="003352E4"/>
    <w:rsid w:val="00335704"/>
    <w:rsid w:val="00335805"/>
    <w:rsid w:val="00335E1C"/>
    <w:rsid w:val="00336339"/>
    <w:rsid w:val="0033651B"/>
    <w:rsid w:val="003365DC"/>
    <w:rsid w:val="00336621"/>
    <w:rsid w:val="00336B57"/>
    <w:rsid w:val="00336C19"/>
    <w:rsid w:val="00337777"/>
    <w:rsid w:val="00337BA1"/>
    <w:rsid w:val="00337D32"/>
    <w:rsid w:val="00340240"/>
    <w:rsid w:val="00340691"/>
    <w:rsid w:val="003409EA"/>
    <w:rsid w:val="00340CD4"/>
    <w:rsid w:val="00341DCA"/>
    <w:rsid w:val="00342767"/>
    <w:rsid w:val="00342819"/>
    <w:rsid w:val="00343007"/>
    <w:rsid w:val="00343743"/>
    <w:rsid w:val="003446D5"/>
    <w:rsid w:val="00344A39"/>
    <w:rsid w:val="003451A0"/>
    <w:rsid w:val="00346FC6"/>
    <w:rsid w:val="0034743E"/>
    <w:rsid w:val="0035020D"/>
    <w:rsid w:val="00350B69"/>
    <w:rsid w:val="00350BC2"/>
    <w:rsid w:val="00351ABE"/>
    <w:rsid w:val="0035242B"/>
    <w:rsid w:val="00353255"/>
    <w:rsid w:val="003533C0"/>
    <w:rsid w:val="00353908"/>
    <w:rsid w:val="00353C29"/>
    <w:rsid w:val="003542BE"/>
    <w:rsid w:val="003544B0"/>
    <w:rsid w:val="00354BA8"/>
    <w:rsid w:val="0035514D"/>
    <w:rsid w:val="00355D30"/>
    <w:rsid w:val="00355EE0"/>
    <w:rsid w:val="003568E5"/>
    <w:rsid w:val="00356B60"/>
    <w:rsid w:val="00357467"/>
    <w:rsid w:val="00357EED"/>
    <w:rsid w:val="00360116"/>
    <w:rsid w:val="00360A44"/>
    <w:rsid w:val="00361391"/>
    <w:rsid w:val="00363926"/>
    <w:rsid w:val="00363B03"/>
    <w:rsid w:val="0036402F"/>
    <w:rsid w:val="00365316"/>
    <w:rsid w:val="0036559B"/>
    <w:rsid w:val="0036587C"/>
    <w:rsid w:val="00366315"/>
    <w:rsid w:val="0036696F"/>
    <w:rsid w:val="00366D51"/>
    <w:rsid w:val="00367707"/>
    <w:rsid w:val="00367973"/>
    <w:rsid w:val="00367FFD"/>
    <w:rsid w:val="003710FB"/>
    <w:rsid w:val="003716E9"/>
    <w:rsid w:val="003717CF"/>
    <w:rsid w:val="00371F30"/>
    <w:rsid w:val="00372E15"/>
    <w:rsid w:val="00373FBD"/>
    <w:rsid w:val="003740D7"/>
    <w:rsid w:val="00374556"/>
    <w:rsid w:val="00374C03"/>
    <w:rsid w:val="00374CAA"/>
    <w:rsid w:val="00374CD9"/>
    <w:rsid w:val="00375C00"/>
    <w:rsid w:val="003768A4"/>
    <w:rsid w:val="00376C54"/>
    <w:rsid w:val="0037706E"/>
    <w:rsid w:val="003773BB"/>
    <w:rsid w:val="00377B12"/>
    <w:rsid w:val="00377D83"/>
    <w:rsid w:val="00380210"/>
    <w:rsid w:val="00380A0F"/>
    <w:rsid w:val="00380EA6"/>
    <w:rsid w:val="00381394"/>
    <w:rsid w:val="00381A51"/>
    <w:rsid w:val="00381C17"/>
    <w:rsid w:val="00382755"/>
    <w:rsid w:val="003831B4"/>
    <w:rsid w:val="00383E08"/>
    <w:rsid w:val="00384AAA"/>
    <w:rsid w:val="003854A9"/>
    <w:rsid w:val="00385547"/>
    <w:rsid w:val="00385ADF"/>
    <w:rsid w:val="0038602F"/>
    <w:rsid w:val="00386B19"/>
    <w:rsid w:val="00386C55"/>
    <w:rsid w:val="00387BF2"/>
    <w:rsid w:val="00387F56"/>
    <w:rsid w:val="003901AA"/>
    <w:rsid w:val="00390465"/>
    <w:rsid w:val="003919E8"/>
    <w:rsid w:val="00391A6B"/>
    <w:rsid w:val="00391D76"/>
    <w:rsid w:val="00392337"/>
    <w:rsid w:val="003928CB"/>
    <w:rsid w:val="003934FD"/>
    <w:rsid w:val="00393F2F"/>
    <w:rsid w:val="0039491F"/>
    <w:rsid w:val="00394A1A"/>
    <w:rsid w:val="00395587"/>
    <w:rsid w:val="00396FB4"/>
    <w:rsid w:val="003A0221"/>
    <w:rsid w:val="003A139E"/>
    <w:rsid w:val="003A17BC"/>
    <w:rsid w:val="003A20A7"/>
    <w:rsid w:val="003A2307"/>
    <w:rsid w:val="003A230A"/>
    <w:rsid w:val="003A25D0"/>
    <w:rsid w:val="003A25DD"/>
    <w:rsid w:val="003A2824"/>
    <w:rsid w:val="003A2A15"/>
    <w:rsid w:val="003A39A4"/>
    <w:rsid w:val="003A3AFB"/>
    <w:rsid w:val="003A5D0D"/>
    <w:rsid w:val="003A719C"/>
    <w:rsid w:val="003A7377"/>
    <w:rsid w:val="003A746E"/>
    <w:rsid w:val="003A79B2"/>
    <w:rsid w:val="003A7EC2"/>
    <w:rsid w:val="003B0243"/>
    <w:rsid w:val="003B03F5"/>
    <w:rsid w:val="003B0567"/>
    <w:rsid w:val="003B1952"/>
    <w:rsid w:val="003B255F"/>
    <w:rsid w:val="003B2B38"/>
    <w:rsid w:val="003B36E3"/>
    <w:rsid w:val="003B4198"/>
    <w:rsid w:val="003B61EC"/>
    <w:rsid w:val="003B6851"/>
    <w:rsid w:val="003C1586"/>
    <w:rsid w:val="003C3E71"/>
    <w:rsid w:val="003C410E"/>
    <w:rsid w:val="003C44D6"/>
    <w:rsid w:val="003C4719"/>
    <w:rsid w:val="003C4DC9"/>
    <w:rsid w:val="003C4EA1"/>
    <w:rsid w:val="003C6275"/>
    <w:rsid w:val="003C6320"/>
    <w:rsid w:val="003C6D48"/>
    <w:rsid w:val="003C77F9"/>
    <w:rsid w:val="003C7E6B"/>
    <w:rsid w:val="003D18F0"/>
    <w:rsid w:val="003D1F43"/>
    <w:rsid w:val="003D2337"/>
    <w:rsid w:val="003D2ED2"/>
    <w:rsid w:val="003D2ED3"/>
    <w:rsid w:val="003D4F06"/>
    <w:rsid w:val="003D5406"/>
    <w:rsid w:val="003D5812"/>
    <w:rsid w:val="003D59AC"/>
    <w:rsid w:val="003D5E3C"/>
    <w:rsid w:val="003D62C9"/>
    <w:rsid w:val="003D660A"/>
    <w:rsid w:val="003D66CC"/>
    <w:rsid w:val="003D6B0D"/>
    <w:rsid w:val="003D7FA7"/>
    <w:rsid w:val="003E027E"/>
    <w:rsid w:val="003E027F"/>
    <w:rsid w:val="003E06D1"/>
    <w:rsid w:val="003E0C84"/>
    <w:rsid w:val="003E14A7"/>
    <w:rsid w:val="003E15E7"/>
    <w:rsid w:val="003E17AA"/>
    <w:rsid w:val="003E236B"/>
    <w:rsid w:val="003E29D8"/>
    <w:rsid w:val="003E2B64"/>
    <w:rsid w:val="003E375D"/>
    <w:rsid w:val="003E3774"/>
    <w:rsid w:val="003E4872"/>
    <w:rsid w:val="003E49EF"/>
    <w:rsid w:val="003E6774"/>
    <w:rsid w:val="003E71A6"/>
    <w:rsid w:val="003E7231"/>
    <w:rsid w:val="003F009B"/>
    <w:rsid w:val="003F03B8"/>
    <w:rsid w:val="003F0CD4"/>
    <w:rsid w:val="003F14FA"/>
    <w:rsid w:val="003F2266"/>
    <w:rsid w:val="003F2341"/>
    <w:rsid w:val="003F30AD"/>
    <w:rsid w:val="003F3BCE"/>
    <w:rsid w:val="003F450D"/>
    <w:rsid w:val="003F4F72"/>
    <w:rsid w:val="003F547A"/>
    <w:rsid w:val="003F548A"/>
    <w:rsid w:val="003F5A4A"/>
    <w:rsid w:val="003F6470"/>
    <w:rsid w:val="003F6B76"/>
    <w:rsid w:val="003F761E"/>
    <w:rsid w:val="004000FC"/>
    <w:rsid w:val="004001D7"/>
    <w:rsid w:val="00400B98"/>
    <w:rsid w:val="00401E9D"/>
    <w:rsid w:val="00401EDD"/>
    <w:rsid w:val="004025F7"/>
    <w:rsid w:val="0040275F"/>
    <w:rsid w:val="004027F3"/>
    <w:rsid w:val="004029B2"/>
    <w:rsid w:val="00403C3F"/>
    <w:rsid w:val="00403D41"/>
    <w:rsid w:val="00404797"/>
    <w:rsid w:val="00404C05"/>
    <w:rsid w:val="00404CBB"/>
    <w:rsid w:val="00404D97"/>
    <w:rsid w:val="00405217"/>
    <w:rsid w:val="004054F1"/>
    <w:rsid w:val="004057B6"/>
    <w:rsid w:val="00405A12"/>
    <w:rsid w:val="00405A5C"/>
    <w:rsid w:val="0040600B"/>
    <w:rsid w:val="004102A8"/>
    <w:rsid w:val="00410A28"/>
    <w:rsid w:val="00410AB6"/>
    <w:rsid w:val="00410DB5"/>
    <w:rsid w:val="00411D18"/>
    <w:rsid w:val="00412114"/>
    <w:rsid w:val="00412651"/>
    <w:rsid w:val="00412848"/>
    <w:rsid w:val="00412BB4"/>
    <w:rsid w:val="00412FB2"/>
    <w:rsid w:val="004132A4"/>
    <w:rsid w:val="004132DA"/>
    <w:rsid w:val="00413977"/>
    <w:rsid w:val="00414A6D"/>
    <w:rsid w:val="004159C8"/>
    <w:rsid w:val="004161C0"/>
    <w:rsid w:val="00416272"/>
    <w:rsid w:val="00416D37"/>
    <w:rsid w:val="004170A1"/>
    <w:rsid w:val="0041712F"/>
    <w:rsid w:val="00417319"/>
    <w:rsid w:val="0041750C"/>
    <w:rsid w:val="0041766D"/>
    <w:rsid w:val="0042018F"/>
    <w:rsid w:val="004204D0"/>
    <w:rsid w:val="0042137E"/>
    <w:rsid w:val="00421B18"/>
    <w:rsid w:val="00421D68"/>
    <w:rsid w:val="00422598"/>
    <w:rsid w:val="004227F9"/>
    <w:rsid w:val="004227FC"/>
    <w:rsid w:val="00422B11"/>
    <w:rsid w:val="00422D1F"/>
    <w:rsid w:val="00423C2C"/>
    <w:rsid w:val="00423D9F"/>
    <w:rsid w:val="0042417D"/>
    <w:rsid w:val="00424697"/>
    <w:rsid w:val="00424800"/>
    <w:rsid w:val="00424E2A"/>
    <w:rsid w:val="004265DA"/>
    <w:rsid w:val="00426901"/>
    <w:rsid w:val="00427367"/>
    <w:rsid w:val="004274DA"/>
    <w:rsid w:val="004279A1"/>
    <w:rsid w:val="00427A71"/>
    <w:rsid w:val="00427CD3"/>
    <w:rsid w:val="0043004B"/>
    <w:rsid w:val="00430215"/>
    <w:rsid w:val="00430902"/>
    <w:rsid w:val="0043124E"/>
    <w:rsid w:val="004315E4"/>
    <w:rsid w:val="004322D5"/>
    <w:rsid w:val="00432486"/>
    <w:rsid w:val="00432506"/>
    <w:rsid w:val="00432B58"/>
    <w:rsid w:val="00432F4E"/>
    <w:rsid w:val="004330DA"/>
    <w:rsid w:val="00433E7F"/>
    <w:rsid w:val="004341AC"/>
    <w:rsid w:val="0043424D"/>
    <w:rsid w:val="004343AE"/>
    <w:rsid w:val="004354FA"/>
    <w:rsid w:val="00435569"/>
    <w:rsid w:val="00435C0A"/>
    <w:rsid w:val="00436FE0"/>
    <w:rsid w:val="004374E0"/>
    <w:rsid w:val="0044004F"/>
    <w:rsid w:val="0044005A"/>
    <w:rsid w:val="00440676"/>
    <w:rsid w:val="00440AED"/>
    <w:rsid w:val="0044109A"/>
    <w:rsid w:val="004414A7"/>
    <w:rsid w:val="00441EF3"/>
    <w:rsid w:val="00442075"/>
    <w:rsid w:val="00442760"/>
    <w:rsid w:val="00442E8D"/>
    <w:rsid w:val="00443074"/>
    <w:rsid w:val="0044352C"/>
    <w:rsid w:val="00443A56"/>
    <w:rsid w:val="004443AF"/>
    <w:rsid w:val="004443C8"/>
    <w:rsid w:val="0044446E"/>
    <w:rsid w:val="00444B3E"/>
    <w:rsid w:val="0044531D"/>
    <w:rsid w:val="00445982"/>
    <w:rsid w:val="00445AAF"/>
    <w:rsid w:val="00445AD1"/>
    <w:rsid w:val="004466C0"/>
    <w:rsid w:val="00446B26"/>
    <w:rsid w:val="00446D66"/>
    <w:rsid w:val="00447179"/>
    <w:rsid w:val="0044781F"/>
    <w:rsid w:val="00447BC2"/>
    <w:rsid w:val="00450398"/>
    <w:rsid w:val="00451177"/>
    <w:rsid w:val="00451450"/>
    <w:rsid w:val="0045146E"/>
    <w:rsid w:val="0045173E"/>
    <w:rsid w:val="00452C06"/>
    <w:rsid w:val="004536D0"/>
    <w:rsid w:val="00453BDA"/>
    <w:rsid w:val="004541A5"/>
    <w:rsid w:val="004547C0"/>
    <w:rsid w:val="00454D90"/>
    <w:rsid w:val="00455FC0"/>
    <w:rsid w:val="00456087"/>
    <w:rsid w:val="00456608"/>
    <w:rsid w:val="00456E49"/>
    <w:rsid w:val="00456EC0"/>
    <w:rsid w:val="00456F9E"/>
    <w:rsid w:val="0046000E"/>
    <w:rsid w:val="0046013F"/>
    <w:rsid w:val="00460FD3"/>
    <w:rsid w:val="00460FEC"/>
    <w:rsid w:val="0046171B"/>
    <w:rsid w:val="00461836"/>
    <w:rsid w:val="004618B4"/>
    <w:rsid w:val="0046215E"/>
    <w:rsid w:val="004633EA"/>
    <w:rsid w:val="0046447D"/>
    <w:rsid w:val="00464C09"/>
    <w:rsid w:val="00464DD3"/>
    <w:rsid w:val="004651A0"/>
    <w:rsid w:val="00465615"/>
    <w:rsid w:val="00465D66"/>
    <w:rsid w:val="00466ABB"/>
    <w:rsid w:val="00466D89"/>
    <w:rsid w:val="004679E0"/>
    <w:rsid w:val="00470E4C"/>
    <w:rsid w:val="00471688"/>
    <w:rsid w:val="00471B83"/>
    <w:rsid w:val="004726E9"/>
    <w:rsid w:val="0047293E"/>
    <w:rsid w:val="00473C5A"/>
    <w:rsid w:val="00474ACB"/>
    <w:rsid w:val="00474CE0"/>
    <w:rsid w:val="00474EDC"/>
    <w:rsid w:val="004757EC"/>
    <w:rsid w:val="00475825"/>
    <w:rsid w:val="00475956"/>
    <w:rsid w:val="00476254"/>
    <w:rsid w:val="00476871"/>
    <w:rsid w:val="004768BB"/>
    <w:rsid w:val="00476A12"/>
    <w:rsid w:val="00476C3D"/>
    <w:rsid w:val="004770BB"/>
    <w:rsid w:val="0047793C"/>
    <w:rsid w:val="0048092A"/>
    <w:rsid w:val="00480ACF"/>
    <w:rsid w:val="0048106A"/>
    <w:rsid w:val="004811DD"/>
    <w:rsid w:val="00481C04"/>
    <w:rsid w:val="00481C24"/>
    <w:rsid w:val="0048315E"/>
    <w:rsid w:val="0048357F"/>
    <w:rsid w:val="00483966"/>
    <w:rsid w:val="00483EF0"/>
    <w:rsid w:val="00484145"/>
    <w:rsid w:val="00484C99"/>
    <w:rsid w:val="0048561E"/>
    <w:rsid w:val="00486582"/>
    <w:rsid w:val="004867A9"/>
    <w:rsid w:val="00486B72"/>
    <w:rsid w:val="004903A7"/>
    <w:rsid w:val="00490563"/>
    <w:rsid w:val="004905A4"/>
    <w:rsid w:val="00490925"/>
    <w:rsid w:val="00492455"/>
    <w:rsid w:val="00493115"/>
    <w:rsid w:val="0049336B"/>
    <w:rsid w:val="004934A1"/>
    <w:rsid w:val="00493601"/>
    <w:rsid w:val="004942CE"/>
    <w:rsid w:val="00494AED"/>
    <w:rsid w:val="00495611"/>
    <w:rsid w:val="00495F24"/>
    <w:rsid w:val="00496484"/>
    <w:rsid w:val="004968B3"/>
    <w:rsid w:val="00496A9F"/>
    <w:rsid w:val="00497795"/>
    <w:rsid w:val="004977FB"/>
    <w:rsid w:val="004A03BA"/>
    <w:rsid w:val="004A1506"/>
    <w:rsid w:val="004A1C6F"/>
    <w:rsid w:val="004A24C5"/>
    <w:rsid w:val="004A2B85"/>
    <w:rsid w:val="004A2C56"/>
    <w:rsid w:val="004A37B8"/>
    <w:rsid w:val="004A4AA3"/>
    <w:rsid w:val="004A51DE"/>
    <w:rsid w:val="004A569D"/>
    <w:rsid w:val="004A5F37"/>
    <w:rsid w:val="004A60C9"/>
    <w:rsid w:val="004A68E9"/>
    <w:rsid w:val="004A73D7"/>
    <w:rsid w:val="004B01D8"/>
    <w:rsid w:val="004B098C"/>
    <w:rsid w:val="004B09C0"/>
    <w:rsid w:val="004B0A94"/>
    <w:rsid w:val="004B0EEB"/>
    <w:rsid w:val="004B18E6"/>
    <w:rsid w:val="004B1BB8"/>
    <w:rsid w:val="004B232C"/>
    <w:rsid w:val="004B2B21"/>
    <w:rsid w:val="004B2C48"/>
    <w:rsid w:val="004B344D"/>
    <w:rsid w:val="004B358B"/>
    <w:rsid w:val="004B35A6"/>
    <w:rsid w:val="004B38DB"/>
    <w:rsid w:val="004B3BB0"/>
    <w:rsid w:val="004B3F78"/>
    <w:rsid w:val="004B52EA"/>
    <w:rsid w:val="004B5BD0"/>
    <w:rsid w:val="004B65F2"/>
    <w:rsid w:val="004B6CAF"/>
    <w:rsid w:val="004B7BBC"/>
    <w:rsid w:val="004C0151"/>
    <w:rsid w:val="004C08AD"/>
    <w:rsid w:val="004C0969"/>
    <w:rsid w:val="004C10D2"/>
    <w:rsid w:val="004C14E4"/>
    <w:rsid w:val="004C3C8B"/>
    <w:rsid w:val="004C4002"/>
    <w:rsid w:val="004C42A5"/>
    <w:rsid w:val="004C4E0D"/>
    <w:rsid w:val="004C4E55"/>
    <w:rsid w:val="004C503E"/>
    <w:rsid w:val="004C51F4"/>
    <w:rsid w:val="004C5331"/>
    <w:rsid w:val="004C646C"/>
    <w:rsid w:val="004C681A"/>
    <w:rsid w:val="004C77DD"/>
    <w:rsid w:val="004D01AE"/>
    <w:rsid w:val="004D1013"/>
    <w:rsid w:val="004D1C35"/>
    <w:rsid w:val="004D1EC9"/>
    <w:rsid w:val="004D2498"/>
    <w:rsid w:val="004D2AFD"/>
    <w:rsid w:val="004D2EC5"/>
    <w:rsid w:val="004D3929"/>
    <w:rsid w:val="004D41D9"/>
    <w:rsid w:val="004D442F"/>
    <w:rsid w:val="004D4925"/>
    <w:rsid w:val="004D4D6C"/>
    <w:rsid w:val="004D4E06"/>
    <w:rsid w:val="004D5464"/>
    <w:rsid w:val="004D6831"/>
    <w:rsid w:val="004D702A"/>
    <w:rsid w:val="004D7D23"/>
    <w:rsid w:val="004D7D88"/>
    <w:rsid w:val="004E0377"/>
    <w:rsid w:val="004E215E"/>
    <w:rsid w:val="004E2457"/>
    <w:rsid w:val="004E2EE2"/>
    <w:rsid w:val="004E2FAE"/>
    <w:rsid w:val="004E342D"/>
    <w:rsid w:val="004E3CDC"/>
    <w:rsid w:val="004E3EC3"/>
    <w:rsid w:val="004E405C"/>
    <w:rsid w:val="004E447B"/>
    <w:rsid w:val="004E5EF8"/>
    <w:rsid w:val="004E6586"/>
    <w:rsid w:val="004E6C8A"/>
    <w:rsid w:val="004E6F18"/>
    <w:rsid w:val="004E7283"/>
    <w:rsid w:val="004E75C2"/>
    <w:rsid w:val="004F0084"/>
    <w:rsid w:val="004F0F3C"/>
    <w:rsid w:val="004F0FF0"/>
    <w:rsid w:val="004F1A61"/>
    <w:rsid w:val="004F1E8D"/>
    <w:rsid w:val="004F23A6"/>
    <w:rsid w:val="004F3098"/>
    <w:rsid w:val="004F39D6"/>
    <w:rsid w:val="004F4D8D"/>
    <w:rsid w:val="004F569D"/>
    <w:rsid w:val="004F57D0"/>
    <w:rsid w:val="004F602A"/>
    <w:rsid w:val="004F6F01"/>
    <w:rsid w:val="004F7796"/>
    <w:rsid w:val="005001E8"/>
    <w:rsid w:val="00500E17"/>
    <w:rsid w:val="0050148D"/>
    <w:rsid w:val="00501660"/>
    <w:rsid w:val="005016E6"/>
    <w:rsid w:val="0050193E"/>
    <w:rsid w:val="00501BED"/>
    <w:rsid w:val="00501F8A"/>
    <w:rsid w:val="005024E8"/>
    <w:rsid w:val="00502589"/>
    <w:rsid w:val="005027A8"/>
    <w:rsid w:val="00502B28"/>
    <w:rsid w:val="005050F2"/>
    <w:rsid w:val="005060C7"/>
    <w:rsid w:val="00506876"/>
    <w:rsid w:val="00507B7A"/>
    <w:rsid w:val="00507E9A"/>
    <w:rsid w:val="005100A2"/>
    <w:rsid w:val="00510446"/>
    <w:rsid w:val="00510896"/>
    <w:rsid w:val="00510AD4"/>
    <w:rsid w:val="00510B84"/>
    <w:rsid w:val="00511AF2"/>
    <w:rsid w:val="00512D27"/>
    <w:rsid w:val="00512EE0"/>
    <w:rsid w:val="0051405E"/>
    <w:rsid w:val="00514613"/>
    <w:rsid w:val="00515324"/>
    <w:rsid w:val="00516420"/>
    <w:rsid w:val="00516B3F"/>
    <w:rsid w:val="00516DE1"/>
    <w:rsid w:val="00516F0A"/>
    <w:rsid w:val="005179E1"/>
    <w:rsid w:val="00520298"/>
    <w:rsid w:val="00520FFE"/>
    <w:rsid w:val="00521B48"/>
    <w:rsid w:val="00522579"/>
    <w:rsid w:val="00522783"/>
    <w:rsid w:val="005228FC"/>
    <w:rsid w:val="00522E84"/>
    <w:rsid w:val="00523390"/>
    <w:rsid w:val="005238CC"/>
    <w:rsid w:val="0052398F"/>
    <w:rsid w:val="00524819"/>
    <w:rsid w:val="0052560E"/>
    <w:rsid w:val="00526550"/>
    <w:rsid w:val="00526C0C"/>
    <w:rsid w:val="0052784C"/>
    <w:rsid w:val="005303F3"/>
    <w:rsid w:val="0053072C"/>
    <w:rsid w:val="00530C47"/>
    <w:rsid w:val="00531008"/>
    <w:rsid w:val="00531102"/>
    <w:rsid w:val="00531DA0"/>
    <w:rsid w:val="00532D01"/>
    <w:rsid w:val="005339D1"/>
    <w:rsid w:val="00533C06"/>
    <w:rsid w:val="00533FD4"/>
    <w:rsid w:val="0053508C"/>
    <w:rsid w:val="00535627"/>
    <w:rsid w:val="005356E6"/>
    <w:rsid w:val="00535770"/>
    <w:rsid w:val="005360D1"/>
    <w:rsid w:val="005364F1"/>
    <w:rsid w:val="00536B41"/>
    <w:rsid w:val="00536BCD"/>
    <w:rsid w:val="00537459"/>
    <w:rsid w:val="0053799E"/>
    <w:rsid w:val="005379A5"/>
    <w:rsid w:val="00537C3E"/>
    <w:rsid w:val="00540B4C"/>
    <w:rsid w:val="0054147A"/>
    <w:rsid w:val="0054159D"/>
    <w:rsid w:val="00541765"/>
    <w:rsid w:val="00541CA4"/>
    <w:rsid w:val="00542337"/>
    <w:rsid w:val="005425BB"/>
    <w:rsid w:val="005430D9"/>
    <w:rsid w:val="0054389C"/>
    <w:rsid w:val="0054422B"/>
    <w:rsid w:val="00545CC1"/>
    <w:rsid w:val="00545DDD"/>
    <w:rsid w:val="0054611B"/>
    <w:rsid w:val="005471F1"/>
    <w:rsid w:val="0054763A"/>
    <w:rsid w:val="00550156"/>
    <w:rsid w:val="00550656"/>
    <w:rsid w:val="0055184C"/>
    <w:rsid w:val="00551ED7"/>
    <w:rsid w:val="00552200"/>
    <w:rsid w:val="00553607"/>
    <w:rsid w:val="00553D95"/>
    <w:rsid w:val="00553DC3"/>
    <w:rsid w:val="0055433A"/>
    <w:rsid w:val="00554CAD"/>
    <w:rsid w:val="00554F30"/>
    <w:rsid w:val="005558E2"/>
    <w:rsid w:val="00555915"/>
    <w:rsid w:val="00555ABD"/>
    <w:rsid w:val="00555D42"/>
    <w:rsid w:val="005569D4"/>
    <w:rsid w:val="00556F12"/>
    <w:rsid w:val="0055715D"/>
    <w:rsid w:val="00557204"/>
    <w:rsid w:val="0055739C"/>
    <w:rsid w:val="00557478"/>
    <w:rsid w:val="00560000"/>
    <w:rsid w:val="00560863"/>
    <w:rsid w:val="00560F7F"/>
    <w:rsid w:val="005610D8"/>
    <w:rsid w:val="005614B8"/>
    <w:rsid w:val="00561FD7"/>
    <w:rsid w:val="0056219E"/>
    <w:rsid w:val="0056236E"/>
    <w:rsid w:val="00562BDA"/>
    <w:rsid w:val="0056325B"/>
    <w:rsid w:val="00563A31"/>
    <w:rsid w:val="00563EE5"/>
    <w:rsid w:val="0056488E"/>
    <w:rsid w:val="005652BE"/>
    <w:rsid w:val="00565904"/>
    <w:rsid w:val="00566103"/>
    <w:rsid w:val="00566AC7"/>
    <w:rsid w:val="005677B8"/>
    <w:rsid w:val="005679FD"/>
    <w:rsid w:val="00567EEE"/>
    <w:rsid w:val="00570259"/>
    <w:rsid w:val="00570278"/>
    <w:rsid w:val="00570CC9"/>
    <w:rsid w:val="005711F4"/>
    <w:rsid w:val="00571258"/>
    <w:rsid w:val="0057198F"/>
    <w:rsid w:val="00571DD1"/>
    <w:rsid w:val="005728CA"/>
    <w:rsid w:val="00572A9F"/>
    <w:rsid w:val="0057489B"/>
    <w:rsid w:val="00574FF7"/>
    <w:rsid w:val="00575188"/>
    <w:rsid w:val="00575BB2"/>
    <w:rsid w:val="00576507"/>
    <w:rsid w:val="00576614"/>
    <w:rsid w:val="00576C77"/>
    <w:rsid w:val="00576CE7"/>
    <w:rsid w:val="00576CE9"/>
    <w:rsid w:val="00576D1A"/>
    <w:rsid w:val="005775DF"/>
    <w:rsid w:val="00577A31"/>
    <w:rsid w:val="00577CD1"/>
    <w:rsid w:val="005808E1"/>
    <w:rsid w:val="00580E72"/>
    <w:rsid w:val="00580EE0"/>
    <w:rsid w:val="00581693"/>
    <w:rsid w:val="005823A5"/>
    <w:rsid w:val="005842F8"/>
    <w:rsid w:val="005849CF"/>
    <w:rsid w:val="005869CC"/>
    <w:rsid w:val="00586C0B"/>
    <w:rsid w:val="00586E9B"/>
    <w:rsid w:val="0058754C"/>
    <w:rsid w:val="00592BB0"/>
    <w:rsid w:val="00593130"/>
    <w:rsid w:val="00593B19"/>
    <w:rsid w:val="005943B5"/>
    <w:rsid w:val="00594606"/>
    <w:rsid w:val="00595234"/>
    <w:rsid w:val="00595795"/>
    <w:rsid w:val="00596880"/>
    <w:rsid w:val="00596C86"/>
    <w:rsid w:val="00597A25"/>
    <w:rsid w:val="00597B83"/>
    <w:rsid w:val="005A0274"/>
    <w:rsid w:val="005A0A55"/>
    <w:rsid w:val="005A2C83"/>
    <w:rsid w:val="005A3994"/>
    <w:rsid w:val="005A3EFC"/>
    <w:rsid w:val="005A494F"/>
    <w:rsid w:val="005A584E"/>
    <w:rsid w:val="005A5C78"/>
    <w:rsid w:val="005A6C5A"/>
    <w:rsid w:val="005A6FDD"/>
    <w:rsid w:val="005B073E"/>
    <w:rsid w:val="005B0B83"/>
    <w:rsid w:val="005B0D53"/>
    <w:rsid w:val="005B0E8A"/>
    <w:rsid w:val="005B10A0"/>
    <w:rsid w:val="005B13CB"/>
    <w:rsid w:val="005B174E"/>
    <w:rsid w:val="005B18A0"/>
    <w:rsid w:val="005B1CA1"/>
    <w:rsid w:val="005B205E"/>
    <w:rsid w:val="005B2781"/>
    <w:rsid w:val="005B27CC"/>
    <w:rsid w:val="005B381C"/>
    <w:rsid w:val="005B38BA"/>
    <w:rsid w:val="005B3A0F"/>
    <w:rsid w:val="005B4E82"/>
    <w:rsid w:val="005B4ECD"/>
    <w:rsid w:val="005B5A79"/>
    <w:rsid w:val="005B5C6B"/>
    <w:rsid w:val="005B5EF8"/>
    <w:rsid w:val="005B61D6"/>
    <w:rsid w:val="005B637D"/>
    <w:rsid w:val="005B63D0"/>
    <w:rsid w:val="005B64AB"/>
    <w:rsid w:val="005B66C6"/>
    <w:rsid w:val="005B699D"/>
    <w:rsid w:val="005B793B"/>
    <w:rsid w:val="005C00EB"/>
    <w:rsid w:val="005C0690"/>
    <w:rsid w:val="005C142F"/>
    <w:rsid w:val="005C19E5"/>
    <w:rsid w:val="005C1EB4"/>
    <w:rsid w:val="005C2676"/>
    <w:rsid w:val="005C36EA"/>
    <w:rsid w:val="005C3781"/>
    <w:rsid w:val="005C402F"/>
    <w:rsid w:val="005C481F"/>
    <w:rsid w:val="005C49C7"/>
    <w:rsid w:val="005C4D2E"/>
    <w:rsid w:val="005C561B"/>
    <w:rsid w:val="005C5B14"/>
    <w:rsid w:val="005D06D8"/>
    <w:rsid w:val="005D0977"/>
    <w:rsid w:val="005D1741"/>
    <w:rsid w:val="005D1E23"/>
    <w:rsid w:val="005D1F9A"/>
    <w:rsid w:val="005D1FD3"/>
    <w:rsid w:val="005D288D"/>
    <w:rsid w:val="005D3331"/>
    <w:rsid w:val="005D3619"/>
    <w:rsid w:val="005D3CFD"/>
    <w:rsid w:val="005D4493"/>
    <w:rsid w:val="005D6084"/>
    <w:rsid w:val="005D60BE"/>
    <w:rsid w:val="005D6311"/>
    <w:rsid w:val="005D6653"/>
    <w:rsid w:val="005D6F65"/>
    <w:rsid w:val="005D7060"/>
    <w:rsid w:val="005D70C1"/>
    <w:rsid w:val="005D72F6"/>
    <w:rsid w:val="005D75A5"/>
    <w:rsid w:val="005D7E2A"/>
    <w:rsid w:val="005E0970"/>
    <w:rsid w:val="005E098F"/>
    <w:rsid w:val="005E0A8A"/>
    <w:rsid w:val="005E0BF3"/>
    <w:rsid w:val="005E0D06"/>
    <w:rsid w:val="005E0E16"/>
    <w:rsid w:val="005E0F55"/>
    <w:rsid w:val="005E12C5"/>
    <w:rsid w:val="005E164F"/>
    <w:rsid w:val="005E1E59"/>
    <w:rsid w:val="005E2174"/>
    <w:rsid w:val="005E3254"/>
    <w:rsid w:val="005E3F6F"/>
    <w:rsid w:val="005E41F6"/>
    <w:rsid w:val="005E4442"/>
    <w:rsid w:val="005E4560"/>
    <w:rsid w:val="005E4D29"/>
    <w:rsid w:val="005E5A11"/>
    <w:rsid w:val="005E643A"/>
    <w:rsid w:val="005E69CA"/>
    <w:rsid w:val="005E6C8D"/>
    <w:rsid w:val="005E74B8"/>
    <w:rsid w:val="005E7DDA"/>
    <w:rsid w:val="005F0749"/>
    <w:rsid w:val="005F087E"/>
    <w:rsid w:val="005F0CFD"/>
    <w:rsid w:val="005F1F8A"/>
    <w:rsid w:val="005F2208"/>
    <w:rsid w:val="005F2551"/>
    <w:rsid w:val="005F3504"/>
    <w:rsid w:val="005F37DC"/>
    <w:rsid w:val="005F4793"/>
    <w:rsid w:val="005F479A"/>
    <w:rsid w:val="005F4B73"/>
    <w:rsid w:val="005F4F43"/>
    <w:rsid w:val="005F516B"/>
    <w:rsid w:val="005F5615"/>
    <w:rsid w:val="005F6206"/>
    <w:rsid w:val="005F7072"/>
    <w:rsid w:val="005F7B58"/>
    <w:rsid w:val="006000DF"/>
    <w:rsid w:val="006007E2"/>
    <w:rsid w:val="00600E27"/>
    <w:rsid w:val="00601A38"/>
    <w:rsid w:val="00602571"/>
    <w:rsid w:val="00602F31"/>
    <w:rsid w:val="00603329"/>
    <w:rsid w:val="00603FD2"/>
    <w:rsid w:val="00604B75"/>
    <w:rsid w:val="00604CF9"/>
    <w:rsid w:val="00604D61"/>
    <w:rsid w:val="00605B3E"/>
    <w:rsid w:val="006060D8"/>
    <w:rsid w:val="006063B7"/>
    <w:rsid w:val="0060667D"/>
    <w:rsid w:val="00610924"/>
    <w:rsid w:val="00610EE3"/>
    <w:rsid w:val="0061120C"/>
    <w:rsid w:val="00611D44"/>
    <w:rsid w:val="00612B55"/>
    <w:rsid w:val="00613CC0"/>
    <w:rsid w:val="006143E0"/>
    <w:rsid w:val="0061493B"/>
    <w:rsid w:val="00614FAF"/>
    <w:rsid w:val="0061565C"/>
    <w:rsid w:val="00617053"/>
    <w:rsid w:val="006176AA"/>
    <w:rsid w:val="006179F4"/>
    <w:rsid w:val="00617EA1"/>
    <w:rsid w:val="00620934"/>
    <w:rsid w:val="00620F13"/>
    <w:rsid w:val="00621484"/>
    <w:rsid w:val="00621B6B"/>
    <w:rsid w:val="00621BA9"/>
    <w:rsid w:val="006222E0"/>
    <w:rsid w:val="006227C2"/>
    <w:rsid w:val="00622F11"/>
    <w:rsid w:val="00623494"/>
    <w:rsid w:val="00623D8F"/>
    <w:rsid w:val="00624289"/>
    <w:rsid w:val="00625154"/>
    <w:rsid w:val="00625889"/>
    <w:rsid w:val="00625BC6"/>
    <w:rsid w:val="00625F58"/>
    <w:rsid w:val="0062677E"/>
    <w:rsid w:val="00627FA8"/>
    <w:rsid w:val="00630635"/>
    <w:rsid w:val="006306B9"/>
    <w:rsid w:val="00630DDD"/>
    <w:rsid w:val="00631067"/>
    <w:rsid w:val="00631096"/>
    <w:rsid w:val="006317E8"/>
    <w:rsid w:val="006348B9"/>
    <w:rsid w:val="00634D3E"/>
    <w:rsid w:val="00635F2B"/>
    <w:rsid w:val="0063627B"/>
    <w:rsid w:val="00636706"/>
    <w:rsid w:val="006368CF"/>
    <w:rsid w:val="00636B34"/>
    <w:rsid w:val="00636CB2"/>
    <w:rsid w:val="00637125"/>
    <w:rsid w:val="006374E5"/>
    <w:rsid w:val="006374FB"/>
    <w:rsid w:val="00637667"/>
    <w:rsid w:val="006376C0"/>
    <w:rsid w:val="0063776F"/>
    <w:rsid w:val="00637C34"/>
    <w:rsid w:val="006408A0"/>
    <w:rsid w:val="00640B79"/>
    <w:rsid w:val="00641007"/>
    <w:rsid w:val="0064134C"/>
    <w:rsid w:val="0064184F"/>
    <w:rsid w:val="00641C50"/>
    <w:rsid w:val="00641C60"/>
    <w:rsid w:val="00641D18"/>
    <w:rsid w:val="006420B9"/>
    <w:rsid w:val="006423B8"/>
    <w:rsid w:val="00643680"/>
    <w:rsid w:val="006437D6"/>
    <w:rsid w:val="00644286"/>
    <w:rsid w:val="006443B3"/>
    <w:rsid w:val="0064469B"/>
    <w:rsid w:val="00644846"/>
    <w:rsid w:val="00644A9D"/>
    <w:rsid w:val="00644D0F"/>
    <w:rsid w:val="006467CD"/>
    <w:rsid w:val="006469F9"/>
    <w:rsid w:val="0064751C"/>
    <w:rsid w:val="00647A72"/>
    <w:rsid w:val="00647B5E"/>
    <w:rsid w:val="006508BC"/>
    <w:rsid w:val="006509AB"/>
    <w:rsid w:val="00651087"/>
    <w:rsid w:val="00651155"/>
    <w:rsid w:val="00651F24"/>
    <w:rsid w:val="00651F51"/>
    <w:rsid w:val="00652697"/>
    <w:rsid w:val="00652C9E"/>
    <w:rsid w:val="00652F5C"/>
    <w:rsid w:val="0065375A"/>
    <w:rsid w:val="00653E74"/>
    <w:rsid w:val="00653F9D"/>
    <w:rsid w:val="006541B1"/>
    <w:rsid w:val="00654686"/>
    <w:rsid w:val="00654831"/>
    <w:rsid w:val="00654B74"/>
    <w:rsid w:val="00654FFF"/>
    <w:rsid w:val="00655364"/>
    <w:rsid w:val="00655AA2"/>
    <w:rsid w:val="00655F25"/>
    <w:rsid w:val="00656A84"/>
    <w:rsid w:val="00657890"/>
    <w:rsid w:val="00657B6D"/>
    <w:rsid w:val="00657FB5"/>
    <w:rsid w:val="0066056F"/>
    <w:rsid w:val="006606D4"/>
    <w:rsid w:val="00660E27"/>
    <w:rsid w:val="00661536"/>
    <w:rsid w:val="00661FFC"/>
    <w:rsid w:val="006629F5"/>
    <w:rsid w:val="00662B4C"/>
    <w:rsid w:val="006632AA"/>
    <w:rsid w:val="00663FC6"/>
    <w:rsid w:val="006648FA"/>
    <w:rsid w:val="00665184"/>
    <w:rsid w:val="00665497"/>
    <w:rsid w:val="00665791"/>
    <w:rsid w:val="00665FA7"/>
    <w:rsid w:val="006672A4"/>
    <w:rsid w:val="00667788"/>
    <w:rsid w:val="00667914"/>
    <w:rsid w:val="00667E69"/>
    <w:rsid w:val="00667FF3"/>
    <w:rsid w:val="006702E1"/>
    <w:rsid w:val="0067053E"/>
    <w:rsid w:val="006710ED"/>
    <w:rsid w:val="006711C2"/>
    <w:rsid w:val="00671210"/>
    <w:rsid w:val="00671418"/>
    <w:rsid w:val="006727E8"/>
    <w:rsid w:val="00672B03"/>
    <w:rsid w:val="0067320B"/>
    <w:rsid w:val="00673F63"/>
    <w:rsid w:val="00674E4D"/>
    <w:rsid w:val="00675724"/>
    <w:rsid w:val="00675C72"/>
    <w:rsid w:val="00675E18"/>
    <w:rsid w:val="006761E6"/>
    <w:rsid w:val="00676765"/>
    <w:rsid w:val="00676797"/>
    <w:rsid w:val="006767D4"/>
    <w:rsid w:val="00676E99"/>
    <w:rsid w:val="00677356"/>
    <w:rsid w:val="00677EFB"/>
    <w:rsid w:val="00680448"/>
    <w:rsid w:val="006811E3"/>
    <w:rsid w:val="00681C1D"/>
    <w:rsid w:val="00683087"/>
    <w:rsid w:val="00683694"/>
    <w:rsid w:val="0068377A"/>
    <w:rsid w:val="0068406B"/>
    <w:rsid w:val="006843C6"/>
    <w:rsid w:val="00684D3F"/>
    <w:rsid w:val="00684D6E"/>
    <w:rsid w:val="00684DE2"/>
    <w:rsid w:val="006856BA"/>
    <w:rsid w:val="00685ADE"/>
    <w:rsid w:val="00685BC2"/>
    <w:rsid w:val="00686A8F"/>
    <w:rsid w:val="00686B22"/>
    <w:rsid w:val="00686DB0"/>
    <w:rsid w:val="006873B6"/>
    <w:rsid w:val="00687918"/>
    <w:rsid w:val="006879BC"/>
    <w:rsid w:val="00690027"/>
    <w:rsid w:val="00690A5B"/>
    <w:rsid w:val="0069148E"/>
    <w:rsid w:val="006917BC"/>
    <w:rsid w:val="00691D57"/>
    <w:rsid w:val="00691E15"/>
    <w:rsid w:val="00691EB9"/>
    <w:rsid w:val="006920CC"/>
    <w:rsid w:val="0069282D"/>
    <w:rsid w:val="0069304A"/>
    <w:rsid w:val="006932F9"/>
    <w:rsid w:val="00693373"/>
    <w:rsid w:val="00693C5E"/>
    <w:rsid w:val="006953A1"/>
    <w:rsid w:val="0069665E"/>
    <w:rsid w:val="0069689D"/>
    <w:rsid w:val="00696D49"/>
    <w:rsid w:val="0069700F"/>
    <w:rsid w:val="006970B4"/>
    <w:rsid w:val="006972DF"/>
    <w:rsid w:val="0069732C"/>
    <w:rsid w:val="00697971"/>
    <w:rsid w:val="006A04B2"/>
    <w:rsid w:val="006A0EF8"/>
    <w:rsid w:val="006A104A"/>
    <w:rsid w:val="006A121E"/>
    <w:rsid w:val="006A191A"/>
    <w:rsid w:val="006A1A7E"/>
    <w:rsid w:val="006A1D8C"/>
    <w:rsid w:val="006A1EE4"/>
    <w:rsid w:val="006A21AE"/>
    <w:rsid w:val="006A21C2"/>
    <w:rsid w:val="006A22E2"/>
    <w:rsid w:val="006A2DBC"/>
    <w:rsid w:val="006A2E15"/>
    <w:rsid w:val="006A30BE"/>
    <w:rsid w:val="006A4923"/>
    <w:rsid w:val="006A4B3A"/>
    <w:rsid w:val="006A5A7C"/>
    <w:rsid w:val="006A5C8A"/>
    <w:rsid w:val="006A7156"/>
    <w:rsid w:val="006A7D73"/>
    <w:rsid w:val="006A7FE0"/>
    <w:rsid w:val="006B0804"/>
    <w:rsid w:val="006B121D"/>
    <w:rsid w:val="006B2504"/>
    <w:rsid w:val="006B263F"/>
    <w:rsid w:val="006B2929"/>
    <w:rsid w:val="006B2DC8"/>
    <w:rsid w:val="006B4738"/>
    <w:rsid w:val="006B5DFE"/>
    <w:rsid w:val="006B5E95"/>
    <w:rsid w:val="006B605D"/>
    <w:rsid w:val="006B61CC"/>
    <w:rsid w:val="006B6CCF"/>
    <w:rsid w:val="006B7249"/>
    <w:rsid w:val="006B7340"/>
    <w:rsid w:val="006C0790"/>
    <w:rsid w:val="006C0ABC"/>
    <w:rsid w:val="006C0E5F"/>
    <w:rsid w:val="006C1660"/>
    <w:rsid w:val="006C1A0F"/>
    <w:rsid w:val="006C1E6F"/>
    <w:rsid w:val="006C2184"/>
    <w:rsid w:val="006C2DEF"/>
    <w:rsid w:val="006C372E"/>
    <w:rsid w:val="006C3976"/>
    <w:rsid w:val="006C4496"/>
    <w:rsid w:val="006C4B31"/>
    <w:rsid w:val="006C520B"/>
    <w:rsid w:val="006C67F2"/>
    <w:rsid w:val="006C6A82"/>
    <w:rsid w:val="006C72AD"/>
    <w:rsid w:val="006C74EF"/>
    <w:rsid w:val="006C79F0"/>
    <w:rsid w:val="006C7EE2"/>
    <w:rsid w:val="006D012B"/>
    <w:rsid w:val="006D03C4"/>
    <w:rsid w:val="006D0958"/>
    <w:rsid w:val="006D1A48"/>
    <w:rsid w:val="006D1EA3"/>
    <w:rsid w:val="006D1F2D"/>
    <w:rsid w:val="006D3C3E"/>
    <w:rsid w:val="006D44A9"/>
    <w:rsid w:val="006D4EDE"/>
    <w:rsid w:val="006D50DB"/>
    <w:rsid w:val="006D5773"/>
    <w:rsid w:val="006D5A36"/>
    <w:rsid w:val="006D5C7F"/>
    <w:rsid w:val="006D5F0A"/>
    <w:rsid w:val="006D62FB"/>
    <w:rsid w:val="006D697F"/>
    <w:rsid w:val="006D6B98"/>
    <w:rsid w:val="006D7A1B"/>
    <w:rsid w:val="006E028C"/>
    <w:rsid w:val="006E12AA"/>
    <w:rsid w:val="006E1CFE"/>
    <w:rsid w:val="006E27F4"/>
    <w:rsid w:val="006E2D45"/>
    <w:rsid w:val="006E2DF9"/>
    <w:rsid w:val="006E2F8B"/>
    <w:rsid w:val="006E30CB"/>
    <w:rsid w:val="006E34FF"/>
    <w:rsid w:val="006E3DDB"/>
    <w:rsid w:val="006E41EC"/>
    <w:rsid w:val="006E4949"/>
    <w:rsid w:val="006E4BAA"/>
    <w:rsid w:val="006E4BBB"/>
    <w:rsid w:val="006E6507"/>
    <w:rsid w:val="006E6815"/>
    <w:rsid w:val="006E6A08"/>
    <w:rsid w:val="006E76BE"/>
    <w:rsid w:val="006E77D6"/>
    <w:rsid w:val="006F098C"/>
    <w:rsid w:val="006F1030"/>
    <w:rsid w:val="006F1628"/>
    <w:rsid w:val="006F1E54"/>
    <w:rsid w:val="006F1FED"/>
    <w:rsid w:val="006F2849"/>
    <w:rsid w:val="006F55E6"/>
    <w:rsid w:val="006F563E"/>
    <w:rsid w:val="006F56D0"/>
    <w:rsid w:val="006F5A98"/>
    <w:rsid w:val="006F6EAD"/>
    <w:rsid w:val="006F6EC7"/>
    <w:rsid w:val="006F716F"/>
    <w:rsid w:val="006F7D5D"/>
    <w:rsid w:val="006F7DD7"/>
    <w:rsid w:val="00700093"/>
    <w:rsid w:val="0070029A"/>
    <w:rsid w:val="00700A67"/>
    <w:rsid w:val="00701066"/>
    <w:rsid w:val="00701802"/>
    <w:rsid w:val="00701E70"/>
    <w:rsid w:val="007023A3"/>
    <w:rsid w:val="00702A7C"/>
    <w:rsid w:val="00703056"/>
    <w:rsid w:val="0070341B"/>
    <w:rsid w:val="007049C8"/>
    <w:rsid w:val="007052A2"/>
    <w:rsid w:val="0070561C"/>
    <w:rsid w:val="00705A21"/>
    <w:rsid w:val="00705FE9"/>
    <w:rsid w:val="007062AF"/>
    <w:rsid w:val="00706E60"/>
    <w:rsid w:val="00707328"/>
    <w:rsid w:val="00707991"/>
    <w:rsid w:val="00707B5F"/>
    <w:rsid w:val="00711C3F"/>
    <w:rsid w:val="0071219D"/>
    <w:rsid w:val="00712403"/>
    <w:rsid w:val="007125DD"/>
    <w:rsid w:val="007128B6"/>
    <w:rsid w:val="00712986"/>
    <w:rsid w:val="0071390C"/>
    <w:rsid w:val="00713A28"/>
    <w:rsid w:val="00713ADE"/>
    <w:rsid w:val="007140C9"/>
    <w:rsid w:val="007141AF"/>
    <w:rsid w:val="007143A7"/>
    <w:rsid w:val="007172A6"/>
    <w:rsid w:val="00717564"/>
    <w:rsid w:val="007177B3"/>
    <w:rsid w:val="007177D3"/>
    <w:rsid w:val="00717D81"/>
    <w:rsid w:val="00720398"/>
    <w:rsid w:val="0072076D"/>
    <w:rsid w:val="007207CA"/>
    <w:rsid w:val="007207CE"/>
    <w:rsid w:val="00720B4A"/>
    <w:rsid w:val="007213DD"/>
    <w:rsid w:val="007219B5"/>
    <w:rsid w:val="00721F76"/>
    <w:rsid w:val="00722165"/>
    <w:rsid w:val="007227F1"/>
    <w:rsid w:val="00722A78"/>
    <w:rsid w:val="00722E7C"/>
    <w:rsid w:val="00723206"/>
    <w:rsid w:val="00723753"/>
    <w:rsid w:val="00723BC1"/>
    <w:rsid w:val="00723E74"/>
    <w:rsid w:val="00724699"/>
    <w:rsid w:val="00724C71"/>
    <w:rsid w:val="00725868"/>
    <w:rsid w:val="00725A8E"/>
    <w:rsid w:val="007260A5"/>
    <w:rsid w:val="0072668E"/>
    <w:rsid w:val="00727857"/>
    <w:rsid w:val="0073005F"/>
    <w:rsid w:val="0073006A"/>
    <w:rsid w:val="00731039"/>
    <w:rsid w:val="00731538"/>
    <w:rsid w:val="00731FB0"/>
    <w:rsid w:val="007321EB"/>
    <w:rsid w:val="007327D7"/>
    <w:rsid w:val="007327E3"/>
    <w:rsid w:val="00732A61"/>
    <w:rsid w:val="00733C6A"/>
    <w:rsid w:val="00734237"/>
    <w:rsid w:val="007346B2"/>
    <w:rsid w:val="007347B9"/>
    <w:rsid w:val="007357D5"/>
    <w:rsid w:val="00735B5A"/>
    <w:rsid w:val="00735C07"/>
    <w:rsid w:val="00736463"/>
    <w:rsid w:val="00736730"/>
    <w:rsid w:val="00736B96"/>
    <w:rsid w:val="007372FA"/>
    <w:rsid w:val="00737543"/>
    <w:rsid w:val="00737918"/>
    <w:rsid w:val="00740B83"/>
    <w:rsid w:val="00740B96"/>
    <w:rsid w:val="007414A0"/>
    <w:rsid w:val="00741F98"/>
    <w:rsid w:val="0074297B"/>
    <w:rsid w:val="00742CFB"/>
    <w:rsid w:val="007431B3"/>
    <w:rsid w:val="007444C2"/>
    <w:rsid w:val="00744B4A"/>
    <w:rsid w:val="00744B75"/>
    <w:rsid w:val="00744D4C"/>
    <w:rsid w:val="00745734"/>
    <w:rsid w:val="00745E5F"/>
    <w:rsid w:val="0074639B"/>
    <w:rsid w:val="007463CE"/>
    <w:rsid w:val="007474E9"/>
    <w:rsid w:val="00747CDC"/>
    <w:rsid w:val="007504E1"/>
    <w:rsid w:val="007508B9"/>
    <w:rsid w:val="0075110C"/>
    <w:rsid w:val="00751764"/>
    <w:rsid w:val="00751985"/>
    <w:rsid w:val="00751DBB"/>
    <w:rsid w:val="00751E37"/>
    <w:rsid w:val="00752E6B"/>
    <w:rsid w:val="00753090"/>
    <w:rsid w:val="007533B2"/>
    <w:rsid w:val="00753964"/>
    <w:rsid w:val="007540CD"/>
    <w:rsid w:val="007540EB"/>
    <w:rsid w:val="007553B5"/>
    <w:rsid w:val="00755B93"/>
    <w:rsid w:val="00756346"/>
    <w:rsid w:val="00756D36"/>
    <w:rsid w:val="007571E4"/>
    <w:rsid w:val="00757D5A"/>
    <w:rsid w:val="00760CE5"/>
    <w:rsid w:val="0076160A"/>
    <w:rsid w:val="00761805"/>
    <w:rsid w:val="00763F42"/>
    <w:rsid w:val="00764EAC"/>
    <w:rsid w:val="00765420"/>
    <w:rsid w:val="007679E7"/>
    <w:rsid w:val="007708FB"/>
    <w:rsid w:val="00770CD0"/>
    <w:rsid w:val="00770D6F"/>
    <w:rsid w:val="007713C9"/>
    <w:rsid w:val="007713FD"/>
    <w:rsid w:val="0077188D"/>
    <w:rsid w:val="00771B2C"/>
    <w:rsid w:val="00771EC9"/>
    <w:rsid w:val="007728F5"/>
    <w:rsid w:val="00772C35"/>
    <w:rsid w:val="007731B5"/>
    <w:rsid w:val="00773E1B"/>
    <w:rsid w:val="0077451F"/>
    <w:rsid w:val="007748DF"/>
    <w:rsid w:val="00774BDD"/>
    <w:rsid w:val="00774C87"/>
    <w:rsid w:val="0077512B"/>
    <w:rsid w:val="00775FCF"/>
    <w:rsid w:val="007778FD"/>
    <w:rsid w:val="00777E46"/>
    <w:rsid w:val="0078060C"/>
    <w:rsid w:val="0078260A"/>
    <w:rsid w:val="00782D11"/>
    <w:rsid w:val="00782D4E"/>
    <w:rsid w:val="00782D74"/>
    <w:rsid w:val="007836E5"/>
    <w:rsid w:val="007838B4"/>
    <w:rsid w:val="00783AFF"/>
    <w:rsid w:val="00783DC9"/>
    <w:rsid w:val="00784A32"/>
    <w:rsid w:val="00785272"/>
    <w:rsid w:val="0078705A"/>
    <w:rsid w:val="00790253"/>
    <w:rsid w:val="00790B8F"/>
    <w:rsid w:val="0079186F"/>
    <w:rsid w:val="0079244F"/>
    <w:rsid w:val="007925EF"/>
    <w:rsid w:val="00793744"/>
    <w:rsid w:val="00793AB9"/>
    <w:rsid w:val="00793C35"/>
    <w:rsid w:val="00794020"/>
    <w:rsid w:val="00794D4B"/>
    <w:rsid w:val="007959EB"/>
    <w:rsid w:val="00795A52"/>
    <w:rsid w:val="007A06B6"/>
    <w:rsid w:val="007A1623"/>
    <w:rsid w:val="007A1712"/>
    <w:rsid w:val="007A1976"/>
    <w:rsid w:val="007A19E3"/>
    <w:rsid w:val="007A1AB7"/>
    <w:rsid w:val="007A2136"/>
    <w:rsid w:val="007A2594"/>
    <w:rsid w:val="007A2E78"/>
    <w:rsid w:val="007A500D"/>
    <w:rsid w:val="007A56B7"/>
    <w:rsid w:val="007A5A02"/>
    <w:rsid w:val="007A674B"/>
    <w:rsid w:val="007A76DA"/>
    <w:rsid w:val="007B01C2"/>
    <w:rsid w:val="007B06D2"/>
    <w:rsid w:val="007B09E5"/>
    <w:rsid w:val="007B0DDE"/>
    <w:rsid w:val="007B311B"/>
    <w:rsid w:val="007B32DC"/>
    <w:rsid w:val="007B381D"/>
    <w:rsid w:val="007B38FA"/>
    <w:rsid w:val="007B484D"/>
    <w:rsid w:val="007B5EE9"/>
    <w:rsid w:val="007B605D"/>
    <w:rsid w:val="007B633D"/>
    <w:rsid w:val="007B695F"/>
    <w:rsid w:val="007C02BE"/>
    <w:rsid w:val="007C07B4"/>
    <w:rsid w:val="007C0FA8"/>
    <w:rsid w:val="007C1102"/>
    <w:rsid w:val="007C13BD"/>
    <w:rsid w:val="007C1AA3"/>
    <w:rsid w:val="007C23CA"/>
    <w:rsid w:val="007C2530"/>
    <w:rsid w:val="007C2A74"/>
    <w:rsid w:val="007C2D20"/>
    <w:rsid w:val="007C337D"/>
    <w:rsid w:val="007C389C"/>
    <w:rsid w:val="007C399E"/>
    <w:rsid w:val="007C39BC"/>
    <w:rsid w:val="007C3F75"/>
    <w:rsid w:val="007C5CCA"/>
    <w:rsid w:val="007C5DFB"/>
    <w:rsid w:val="007C5FF8"/>
    <w:rsid w:val="007C64B7"/>
    <w:rsid w:val="007C701B"/>
    <w:rsid w:val="007C7085"/>
    <w:rsid w:val="007C7ADA"/>
    <w:rsid w:val="007D05ED"/>
    <w:rsid w:val="007D1011"/>
    <w:rsid w:val="007D1607"/>
    <w:rsid w:val="007D1DE0"/>
    <w:rsid w:val="007D268D"/>
    <w:rsid w:val="007D284F"/>
    <w:rsid w:val="007D297D"/>
    <w:rsid w:val="007D36FF"/>
    <w:rsid w:val="007D3D42"/>
    <w:rsid w:val="007D3F43"/>
    <w:rsid w:val="007D49A2"/>
    <w:rsid w:val="007D4BC3"/>
    <w:rsid w:val="007D4C39"/>
    <w:rsid w:val="007D54E2"/>
    <w:rsid w:val="007D6F72"/>
    <w:rsid w:val="007D72A9"/>
    <w:rsid w:val="007D77EA"/>
    <w:rsid w:val="007D7827"/>
    <w:rsid w:val="007E08D1"/>
    <w:rsid w:val="007E0B0A"/>
    <w:rsid w:val="007E1537"/>
    <w:rsid w:val="007E17EE"/>
    <w:rsid w:val="007E1900"/>
    <w:rsid w:val="007E209E"/>
    <w:rsid w:val="007E2758"/>
    <w:rsid w:val="007E2993"/>
    <w:rsid w:val="007E3099"/>
    <w:rsid w:val="007E3122"/>
    <w:rsid w:val="007E325F"/>
    <w:rsid w:val="007E36D0"/>
    <w:rsid w:val="007E3873"/>
    <w:rsid w:val="007E39A5"/>
    <w:rsid w:val="007E4125"/>
    <w:rsid w:val="007E483E"/>
    <w:rsid w:val="007E4CA9"/>
    <w:rsid w:val="007E50CC"/>
    <w:rsid w:val="007E54D5"/>
    <w:rsid w:val="007E61D2"/>
    <w:rsid w:val="007E643D"/>
    <w:rsid w:val="007E6773"/>
    <w:rsid w:val="007E6DA9"/>
    <w:rsid w:val="007E7405"/>
    <w:rsid w:val="007E7D28"/>
    <w:rsid w:val="007F0191"/>
    <w:rsid w:val="007F092E"/>
    <w:rsid w:val="007F17A7"/>
    <w:rsid w:val="007F1C4C"/>
    <w:rsid w:val="007F21F7"/>
    <w:rsid w:val="007F248D"/>
    <w:rsid w:val="007F29B6"/>
    <w:rsid w:val="007F2BB1"/>
    <w:rsid w:val="007F33B6"/>
    <w:rsid w:val="007F3DE6"/>
    <w:rsid w:val="007F46AF"/>
    <w:rsid w:val="007F4AB4"/>
    <w:rsid w:val="007F4AF2"/>
    <w:rsid w:val="007F5679"/>
    <w:rsid w:val="007F58E2"/>
    <w:rsid w:val="007F59DD"/>
    <w:rsid w:val="007F5ADB"/>
    <w:rsid w:val="007F5F6D"/>
    <w:rsid w:val="007F63A3"/>
    <w:rsid w:val="007F6CF0"/>
    <w:rsid w:val="007F717A"/>
    <w:rsid w:val="007F77E9"/>
    <w:rsid w:val="007F7838"/>
    <w:rsid w:val="007F7D03"/>
    <w:rsid w:val="00800145"/>
    <w:rsid w:val="0080049F"/>
    <w:rsid w:val="008009AC"/>
    <w:rsid w:val="00800C7D"/>
    <w:rsid w:val="00800ED4"/>
    <w:rsid w:val="00800F42"/>
    <w:rsid w:val="00801272"/>
    <w:rsid w:val="00801AC3"/>
    <w:rsid w:val="00801B64"/>
    <w:rsid w:val="00801D10"/>
    <w:rsid w:val="00802054"/>
    <w:rsid w:val="00802270"/>
    <w:rsid w:val="008022C6"/>
    <w:rsid w:val="008024C8"/>
    <w:rsid w:val="0080308B"/>
    <w:rsid w:val="00804588"/>
    <w:rsid w:val="008045DE"/>
    <w:rsid w:val="008047D7"/>
    <w:rsid w:val="008047E5"/>
    <w:rsid w:val="008052DF"/>
    <w:rsid w:val="00805B40"/>
    <w:rsid w:val="00805FF9"/>
    <w:rsid w:val="008060A8"/>
    <w:rsid w:val="0080668E"/>
    <w:rsid w:val="00806990"/>
    <w:rsid w:val="00806A84"/>
    <w:rsid w:val="00806C18"/>
    <w:rsid w:val="00806F85"/>
    <w:rsid w:val="008078C7"/>
    <w:rsid w:val="00810557"/>
    <w:rsid w:val="00810EC6"/>
    <w:rsid w:val="00811939"/>
    <w:rsid w:val="00812C70"/>
    <w:rsid w:val="0081341A"/>
    <w:rsid w:val="00813FD0"/>
    <w:rsid w:val="008148C3"/>
    <w:rsid w:val="00814A18"/>
    <w:rsid w:val="00814EE9"/>
    <w:rsid w:val="008152E0"/>
    <w:rsid w:val="0081593B"/>
    <w:rsid w:val="00815B90"/>
    <w:rsid w:val="00815E52"/>
    <w:rsid w:val="008160D3"/>
    <w:rsid w:val="00816487"/>
    <w:rsid w:val="0081685A"/>
    <w:rsid w:val="00816A27"/>
    <w:rsid w:val="00817408"/>
    <w:rsid w:val="0081747D"/>
    <w:rsid w:val="00817683"/>
    <w:rsid w:val="00817D82"/>
    <w:rsid w:val="00817E90"/>
    <w:rsid w:val="008201AE"/>
    <w:rsid w:val="008204CC"/>
    <w:rsid w:val="00820EE4"/>
    <w:rsid w:val="00821038"/>
    <w:rsid w:val="008211AE"/>
    <w:rsid w:val="008220D2"/>
    <w:rsid w:val="00822E56"/>
    <w:rsid w:val="0082393E"/>
    <w:rsid w:val="00824856"/>
    <w:rsid w:val="008258C8"/>
    <w:rsid w:val="00825D41"/>
    <w:rsid w:val="00826071"/>
    <w:rsid w:val="00827EBC"/>
    <w:rsid w:val="00830AAA"/>
    <w:rsid w:val="008310FF"/>
    <w:rsid w:val="008318EE"/>
    <w:rsid w:val="00832091"/>
    <w:rsid w:val="00832716"/>
    <w:rsid w:val="0083304F"/>
    <w:rsid w:val="00833293"/>
    <w:rsid w:val="00833F6F"/>
    <w:rsid w:val="0083460B"/>
    <w:rsid w:val="00834690"/>
    <w:rsid w:val="0083502C"/>
    <w:rsid w:val="00835436"/>
    <w:rsid w:val="00836F78"/>
    <w:rsid w:val="0083743A"/>
    <w:rsid w:val="00840A17"/>
    <w:rsid w:val="0084136A"/>
    <w:rsid w:val="008414A6"/>
    <w:rsid w:val="008419BC"/>
    <w:rsid w:val="008428E7"/>
    <w:rsid w:val="00842FEC"/>
    <w:rsid w:val="00843066"/>
    <w:rsid w:val="00843E6C"/>
    <w:rsid w:val="008445BF"/>
    <w:rsid w:val="00844F1E"/>
    <w:rsid w:val="00845948"/>
    <w:rsid w:val="008465A2"/>
    <w:rsid w:val="00846C10"/>
    <w:rsid w:val="00846C8F"/>
    <w:rsid w:val="00847145"/>
    <w:rsid w:val="0084714B"/>
    <w:rsid w:val="00847898"/>
    <w:rsid w:val="00847C8F"/>
    <w:rsid w:val="00847EE6"/>
    <w:rsid w:val="0085051E"/>
    <w:rsid w:val="008505C9"/>
    <w:rsid w:val="0085158F"/>
    <w:rsid w:val="00851892"/>
    <w:rsid w:val="00852477"/>
    <w:rsid w:val="008527B6"/>
    <w:rsid w:val="00852841"/>
    <w:rsid w:val="008539F3"/>
    <w:rsid w:val="00853C55"/>
    <w:rsid w:val="00854045"/>
    <w:rsid w:val="00854091"/>
    <w:rsid w:val="00854BD5"/>
    <w:rsid w:val="00855099"/>
    <w:rsid w:val="008553A9"/>
    <w:rsid w:val="00855679"/>
    <w:rsid w:val="008558A9"/>
    <w:rsid w:val="00855C99"/>
    <w:rsid w:val="0085620E"/>
    <w:rsid w:val="0085676F"/>
    <w:rsid w:val="008567EB"/>
    <w:rsid w:val="00857E86"/>
    <w:rsid w:val="00857FD5"/>
    <w:rsid w:val="00860029"/>
    <w:rsid w:val="0086009C"/>
    <w:rsid w:val="008601D5"/>
    <w:rsid w:val="008603DD"/>
    <w:rsid w:val="008607BF"/>
    <w:rsid w:val="00860A47"/>
    <w:rsid w:val="00861559"/>
    <w:rsid w:val="0086156E"/>
    <w:rsid w:val="00861BC2"/>
    <w:rsid w:val="00861E02"/>
    <w:rsid w:val="0086232F"/>
    <w:rsid w:val="00863921"/>
    <w:rsid w:val="00863AFA"/>
    <w:rsid w:val="00863D11"/>
    <w:rsid w:val="008640B0"/>
    <w:rsid w:val="00864404"/>
    <w:rsid w:val="00864B6F"/>
    <w:rsid w:val="00864CA5"/>
    <w:rsid w:val="00864D08"/>
    <w:rsid w:val="00864D1B"/>
    <w:rsid w:val="00864E33"/>
    <w:rsid w:val="008655FB"/>
    <w:rsid w:val="00866320"/>
    <w:rsid w:val="00866675"/>
    <w:rsid w:val="008666C9"/>
    <w:rsid w:val="00866758"/>
    <w:rsid w:val="00867BA0"/>
    <w:rsid w:val="00867CB6"/>
    <w:rsid w:val="00867F53"/>
    <w:rsid w:val="0087092D"/>
    <w:rsid w:val="00871044"/>
    <w:rsid w:val="00872DEE"/>
    <w:rsid w:val="00873905"/>
    <w:rsid w:val="00873B3D"/>
    <w:rsid w:val="0087425A"/>
    <w:rsid w:val="00874E48"/>
    <w:rsid w:val="00875179"/>
    <w:rsid w:val="008764F2"/>
    <w:rsid w:val="00876E80"/>
    <w:rsid w:val="0087734F"/>
    <w:rsid w:val="0087780D"/>
    <w:rsid w:val="008803D0"/>
    <w:rsid w:val="00880973"/>
    <w:rsid w:val="00880D7C"/>
    <w:rsid w:val="0088155D"/>
    <w:rsid w:val="00881832"/>
    <w:rsid w:val="00881A25"/>
    <w:rsid w:val="00881E56"/>
    <w:rsid w:val="0088313E"/>
    <w:rsid w:val="008837B8"/>
    <w:rsid w:val="0088395E"/>
    <w:rsid w:val="008840CE"/>
    <w:rsid w:val="0088435B"/>
    <w:rsid w:val="008847FF"/>
    <w:rsid w:val="00884BCF"/>
    <w:rsid w:val="00885345"/>
    <w:rsid w:val="00885A90"/>
    <w:rsid w:val="00885AD2"/>
    <w:rsid w:val="00886070"/>
    <w:rsid w:val="0088637D"/>
    <w:rsid w:val="00886DCA"/>
    <w:rsid w:val="00886E0F"/>
    <w:rsid w:val="00886EC3"/>
    <w:rsid w:val="008870DD"/>
    <w:rsid w:val="0088759C"/>
    <w:rsid w:val="00890450"/>
    <w:rsid w:val="00890770"/>
    <w:rsid w:val="00890CA0"/>
    <w:rsid w:val="00890EAC"/>
    <w:rsid w:val="00891DAE"/>
    <w:rsid w:val="0089259A"/>
    <w:rsid w:val="00892DE3"/>
    <w:rsid w:val="00892E9F"/>
    <w:rsid w:val="00893DC2"/>
    <w:rsid w:val="00893E1D"/>
    <w:rsid w:val="00894301"/>
    <w:rsid w:val="008943F7"/>
    <w:rsid w:val="00894E67"/>
    <w:rsid w:val="00895331"/>
    <w:rsid w:val="00896748"/>
    <w:rsid w:val="00896E75"/>
    <w:rsid w:val="00896E81"/>
    <w:rsid w:val="008973C1"/>
    <w:rsid w:val="008A0487"/>
    <w:rsid w:val="008A0B17"/>
    <w:rsid w:val="008A0B9D"/>
    <w:rsid w:val="008A0D45"/>
    <w:rsid w:val="008A1B27"/>
    <w:rsid w:val="008A1D43"/>
    <w:rsid w:val="008A4CED"/>
    <w:rsid w:val="008A4D3B"/>
    <w:rsid w:val="008A4DB1"/>
    <w:rsid w:val="008A5013"/>
    <w:rsid w:val="008A51DE"/>
    <w:rsid w:val="008A5C22"/>
    <w:rsid w:val="008A66D3"/>
    <w:rsid w:val="008A70F4"/>
    <w:rsid w:val="008A739E"/>
    <w:rsid w:val="008A74D4"/>
    <w:rsid w:val="008A78C4"/>
    <w:rsid w:val="008A7903"/>
    <w:rsid w:val="008A7B53"/>
    <w:rsid w:val="008B0CF9"/>
    <w:rsid w:val="008B0F61"/>
    <w:rsid w:val="008B232A"/>
    <w:rsid w:val="008B2480"/>
    <w:rsid w:val="008B2964"/>
    <w:rsid w:val="008B2AB1"/>
    <w:rsid w:val="008B2BA2"/>
    <w:rsid w:val="008B32B8"/>
    <w:rsid w:val="008B3561"/>
    <w:rsid w:val="008B4112"/>
    <w:rsid w:val="008B46F2"/>
    <w:rsid w:val="008B490F"/>
    <w:rsid w:val="008B4EFD"/>
    <w:rsid w:val="008B514B"/>
    <w:rsid w:val="008B5395"/>
    <w:rsid w:val="008B7446"/>
    <w:rsid w:val="008C01DA"/>
    <w:rsid w:val="008C074D"/>
    <w:rsid w:val="008C0A0A"/>
    <w:rsid w:val="008C0AF0"/>
    <w:rsid w:val="008C1F59"/>
    <w:rsid w:val="008C2133"/>
    <w:rsid w:val="008C2AFA"/>
    <w:rsid w:val="008C34D7"/>
    <w:rsid w:val="008C40DE"/>
    <w:rsid w:val="008C44FD"/>
    <w:rsid w:val="008C4DCC"/>
    <w:rsid w:val="008C4DF4"/>
    <w:rsid w:val="008C5041"/>
    <w:rsid w:val="008C574D"/>
    <w:rsid w:val="008C5D92"/>
    <w:rsid w:val="008C71BC"/>
    <w:rsid w:val="008C7DF8"/>
    <w:rsid w:val="008C7ED6"/>
    <w:rsid w:val="008C7FE1"/>
    <w:rsid w:val="008D0692"/>
    <w:rsid w:val="008D1262"/>
    <w:rsid w:val="008D1334"/>
    <w:rsid w:val="008D1D66"/>
    <w:rsid w:val="008D1E91"/>
    <w:rsid w:val="008D26AD"/>
    <w:rsid w:val="008D2F2E"/>
    <w:rsid w:val="008D33C8"/>
    <w:rsid w:val="008D3AF8"/>
    <w:rsid w:val="008D405F"/>
    <w:rsid w:val="008D43DD"/>
    <w:rsid w:val="008D44A2"/>
    <w:rsid w:val="008D485F"/>
    <w:rsid w:val="008D5D83"/>
    <w:rsid w:val="008D629A"/>
    <w:rsid w:val="008D7E00"/>
    <w:rsid w:val="008E04A0"/>
    <w:rsid w:val="008E07D0"/>
    <w:rsid w:val="008E0FF0"/>
    <w:rsid w:val="008E17B3"/>
    <w:rsid w:val="008E1DD6"/>
    <w:rsid w:val="008E206D"/>
    <w:rsid w:val="008E31D4"/>
    <w:rsid w:val="008E3398"/>
    <w:rsid w:val="008E42C3"/>
    <w:rsid w:val="008E472C"/>
    <w:rsid w:val="008E4A37"/>
    <w:rsid w:val="008E4B02"/>
    <w:rsid w:val="008E4C91"/>
    <w:rsid w:val="008E5054"/>
    <w:rsid w:val="008E58E3"/>
    <w:rsid w:val="008E59CF"/>
    <w:rsid w:val="008E5A9B"/>
    <w:rsid w:val="008E7892"/>
    <w:rsid w:val="008E7E42"/>
    <w:rsid w:val="008F0774"/>
    <w:rsid w:val="008F1A6E"/>
    <w:rsid w:val="008F1B52"/>
    <w:rsid w:val="008F1D68"/>
    <w:rsid w:val="008F1F25"/>
    <w:rsid w:val="008F1F66"/>
    <w:rsid w:val="008F1FA3"/>
    <w:rsid w:val="008F2AEE"/>
    <w:rsid w:val="008F2E5E"/>
    <w:rsid w:val="008F31A6"/>
    <w:rsid w:val="008F3DF7"/>
    <w:rsid w:val="008F4288"/>
    <w:rsid w:val="008F533C"/>
    <w:rsid w:val="008F553A"/>
    <w:rsid w:val="008F642F"/>
    <w:rsid w:val="008F65FC"/>
    <w:rsid w:val="008F666F"/>
    <w:rsid w:val="008F6848"/>
    <w:rsid w:val="008F6A1E"/>
    <w:rsid w:val="008F6A57"/>
    <w:rsid w:val="008F76FC"/>
    <w:rsid w:val="008F7F1E"/>
    <w:rsid w:val="009007EC"/>
    <w:rsid w:val="00901224"/>
    <w:rsid w:val="00901779"/>
    <w:rsid w:val="00901918"/>
    <w:rsid w:val="00901F22"/>
    <w:rsid w:val="00901FE5"/>
    <w:rsid w:val="00902441"/>
    <w:rsid w:val="009025BB"/>
    <w:rsid w:val="00902950"/>
    <w:rsid w:val="0090324D"/>
    <w:rsid w:val="00903CF7"/>
    <w:rsid w:val="00904925"/>
    <w:rsid w:val="0090599C"/>
    <w:rsid w:val="0090656C"/>
    <w:rsid w:val="00907333"/>
    <w:rsid w:val="0091025B"/>
    <w:rsid w:val="009109DD"/>
    <w:rsid w:val="00910EF9"/>
    <w:rsid w:val="009114E2"/>
    <w:rsid w:val="00912677"/>
    <w:rsid w:val="00912F43"/>
    <w:rsid w:val="00913989"/>
    <w:rsid w:val="009155CE"/>
    <w:rsid w:val="00915929"/>
    <w:rsid w:val="0091594E"/>
    <w:rsid w:val="00915DD8"/>
    <w:rsid w:val="0091651E"/>
    <w:rsid w:val="00917130"/>
    <w:rsid w:val="00917916"/>
    <w:rsid w:val="00917AA9"/>
    <w:rsid w:val="00917FA4"/>
    <w:rsid w:val="009204E3"/>
    <w:rsid w:val="00920F49"/>
    <w:rsid w:val="009216FA"/>
    <w:rsid w:val="00921AF3"/>
    <w:rsid w:val="00921D7A"/>
    <w:rsid w:val="00921E49"/>
    <w:rsid w:val="00921F02"/>
    <w:rsid w:val="009221E2"/>
    <w:rsid w:val="0092230A"/>
    <w:rsid w:val="00922A3A"/>
    <w:rsid w:val="00922B49"/>
    <w:rsid w:val="00922B5B"/>
    <w:rsid w:val="00923AFF"/>
    <w:rsid w:val="0092482D"/>
    <w:rsid w:val="0092541D"/>
    <w:rsid w:val="00925EC3"/>
    <w:rsid w:val="00925F54"/>
    <w:rsid w:val="00925F79"/>
    <w:rsid w:val="009263E3"/>
    <w:rsid w:val="009265F5"/>
    <w:rsid w:val="00926B63"/>
    <w:rsid w:val="00927D4A"/>
    <w:rsid w:val="00930334"/>
    <w:rsid w:val="0093047B"/>
    <w:rsid w:val="00930563"/>
    <w:rsid w:val="00930EE2"/>
    <w:rsid w:val="00932155"/>
    <w:rsid w:val="009321B3"/>
    <w:rsid w:val="00932B79"/>
    <w:rsid w:val="0093346E"/>
    <w:rsid w:val="009347BF"/>
    <w:rsid w:val="00934EA3"/>
    <w:rsid w:val="009352B8"/>
    <w:rsid w:val="0093542D"/>
    <w:rsid w:val="0093605B"/>
    <w:rsid w:val="00936F1C"/>
    <w:rsid w:val="00937D59"/>
    <w:rsid w:val="00937E49"/>
    <w:rsid w:val="0094003B"/>
    <w:rsid w:val="00940E69"/>
    <w:rsid w:val="00942371"/>
    <w:rsid w:val="00942886"/>
    <w:rsid w:val="00942E82"/>
    <w:rsid w:val="009434DD"/>
    <w:rsid w:val="00943A74"/>
    <w:rsid w:val="00943AFA"/>
    <w:rsid w:val="00943E9F"/>
    <w:rsid w:val="009441AE"/>
    <w:rsid w:val="00944E46"/>
    <w:rsid w:val="009454F1"/>
    <w:rsid w:val="00945FAF"/>
    <w:rsid w:val="009464DD"/>
    <w:rsid w:val="00946892"/>
    <w:rsid w:val="00946EFC"/>
    <w:rsid w:val="00946FAC"/>
    <w:rsid w:val="00947136"/>
    <w:rsid w:val="00947B04"/>
    <w:rsid w:val="00947F58"/>
    <w:rsid w:val="00947FAD"/>
    <w:rsid w:val="00951915"/>
    <w:rsid w:val="00951DB0"/>
    <w:rsid w:val="00951E97"/>
    <w:rsid w:val="009522F0"/>
    <w:rsid w:val="00952F6F"/>
    <w:rsid w:val="00953724"/>
    <w:rsid w:val="00954B83"/>
    <w:rsid w:val="00954F20"/>
    <w:rsid w:val="0095505E"/>
    <w:rsid w:val="00955D99"/>
    <w:rsid w:val="009560D9"/>
    <w:rsid w:val="00956B12"/>
    <w:rsid w:val="00956B89"/>
    <w:rsid w:val="00956DF4"/>
    <w:rsid w:val="00957276"/>
    <w:rsid w:val="009572E4"/>
    <w:rsid w:val="00957B6C"/>
    <w:rsid w:val="00960560"/>
    <w:rsid w:val="009605F1"/>
    <w:rsid w:val="009606B0"/>
    <w:rsid w:val="0096072E"/>
    <w:rsid w:val="00960968"/>
    <w:rsid w:val="00960CC3"/>
    <w:rsid w:val="00960F5A"/>
    <w:rsid w:val="009615E5"/>
    <w:rsid w:val="00961CDF"/>
    <w:rsid w:val="009624D9"/>
    <w:rsid w:val="009635E3"/>
    <w:rsid w:val="00963F58"/>
    <w:rsid w:val="009643BC"/>
    <w:rsid w:val="0096470A"/>
    <w:rsid w:val="00964BA9"/>
    <w:rsid w:val="00964CB9"/>
    <w:rsid w:val="0096587C"/>
    <w:rsid w:val="0096628C"/>
    <w:rsid w:val="00966699"/>
    <w:rsid w:val="009667C1"/>
    <w:rsid w:val="0096684B"/>
    <w:rsid w:val="00966A5B"/>
    <w:rsid w:val="00966F4F"/>
    <w:rsid w:val="00967191"/>
    <w:rsid w:val="00967323"/>
    <w:rsid w:val="0096751B"/>
    <w:rsid w:val="00967B45"/>
    <w:rsid w:val="009703A2"/>
    <w:rsid w:val="009706B7"/>
    <w:rsid w:val="0097277B"/>
    <w:rsid w:val="00973026"/>
    <w:rsid w:val="009741DC"/>
    <w:rsid w:val="009745B0"/>
    <w:rsid w:val="00975B3C"/>
    <w:rsid w:val="00976052"/>
    <w:rsid w:val="00976773"/>
    <w:rsid w:val="00976EC4"/>
    <w:rsid w:val="0097720B"/>
    <w:rsid w:val="00977A38"/>
    <w:rsid w:val="00977C91"/>
    <w:rsid w:val="00977F44"/>
    <w:rsid w:val="00980DBF"/>
    <w:rsid w:val="00980F8A"/>
    <w:rsid w:val="0098136D"/>
    <w:rsid w:val="009813C3"/>
    <w:rsid w:val="0098145A"/>
    <w:rsid w:val="00981A33"/>
    <w:rsid w:val="0098207B"/>
    <w:rsid w:val="00983360"/>
    <w:rsid w:val="009833E9"/>
    <w:rsid w:val="009834A7"/>
    <w:rsid w:val="00983E67"/>
    <w:rsid w:val="009840F0"/>
    <w:rsid w:val="009847E5"/>
    <w:rsid w:val="00984D27"/>
    <w:rsid w:val="00984E7F"/>
    <w:rsid w:val="0098521B"/>
    <w:rsid w:val="009853F4"/>
    <w:rsid w:val="00985483"/>
    <w:rsid w:val="009856B7"/>
    <w:rsid w:val="00985A3D"/>
    <w:rsid w:val="00985DB6"/>
    <w:rsid w:val="00986BDF"/>
    <w:rsid w:val="00986F24"/>
    <w:rsid w:val="00986FB2"/>
    <w:rsid w:val="009871FA"/>
    <w:rsid w:val="009903AB"/>
    <w:rsid w:val="00990D64"/>
    <w:rsid w:val="00991045"/>
    <w:rsid w:val="009913DB"/>
    <w:rsid w:val="009917F1"/>
    <w:rsid w:val="009930DD"/>
    <w:rsid w:val="00993537"/>
    <w:rsid w:val="0099478F"/>
    <w:rsid w:val="00994AB4"/>
    <w:rsid w:val="0099561A"/>
    <w:rsid w:val="00996191"/>
    <w:rsid w:val="00996999"/>
    <w:rsid w:val="00996A2E"/>
    <w:rsid w:val="009A01AF"/>
    <w:rsid w:val="009A01DE"/>
    <w:rsid w:val="009A0FD6"/>
    <w:rsid w:val="009A199B"/>
    <w:rsid w:val="009A19DD"/>
    <w:rsid w:val="009A20AF"/>
    <w:rsid w:val="009A2663"/>
    <w:rsid w:val="009A2750"/>
    <w:rsid w:val="009A3767"/>
    <w:rsid w:val="009A4536"/>
    <w:rsid w:val="009A46F7"/>
    <w:rsid w:val="009A4805"/>
    <w:rsid w:val="009A586F"/>
    <w:rsid w:val="009A6424"/>
    <w:rsid w:val="009A6D70"/>
    <w:rsid w:val="009A7240"/>
    <w:rsid w:val="009A77F9"/>
    <w:rsid w:val="009A799D"/>
    <w:rsid w:val="009B02CF"/>
    <w:rsid w:val="009B06C6"/>
    <w:rsid w:val="009B0F83"/>
    <w:rsid w:val="009B11BB"/>
    <w:rsid w:val="009B139F"/>
    <w:rsid w:val="009B15FE"/>
    <w:rsid w:val="009B1841"/>
    <w:rsid w:val="009B1D87"/>
    <w:rsid w:val="009B2791"/>
    <w:rsid w:val="009B2F68"/>
    <w:rsid w:val="009B31DB"/>
    <w:rsid w:val="009B4BAF"/>
    <w:rsid w:val="009B4E23"/>
    <w:rsid w:val="009B6A18"/>
    <w:rsid w:val="009C04FD"/>
    <w:rsid w:val="009C0E53"/>
    <w:rsid w:val="009C1106"/>
    <w:rsid w:val="009C1193"/>
    <w:rsid w:val="009C174A"/>
    <w:rsid w:val="009C20C7"/>
    <w:rsid w:val="009C2317"/>
    <w:rsid w:val="009C24A9"/>
    <w:rsid w:val="009C2636"/>
    <w:rsid w:val="009C27E5"/>
    <w:rsid w:val="009C3C5A"/>
    <w:rsid w:val="009C3C88"/>
    <w:rsid w:val="009C3DE7"/>
    <w:rsid w:val="009C53AA"/>
    <w:rsid w:val="009C55F9"/>
    <w:rsid w:val="009C6232"/>
    <w:rsid w:val="009C67C3"/>
    <w:rsid w:val="009C6A1B"/>
    <w:rsid w:val="009C7470"/>
    <w:rsid w:val="009C7FBE"/>
    <w:rsid w:val="009D0198"/>
    <w:rsid w:val="009D0391"/>
    <w:rsid w:val="009D0B58"/>
    <w:rsid w:val="009D149D"/>
    <w:rsid w:val="009D17B2"/>
    <w:rsid w:val="009D1E83"/>
    <w:rsid w:val="009D1EA2"/>
    <w:rsid w:val="009D2B08"/>
    <w:rsid w:val="009D31AA"/>
    <w:rsid w:val="009D3ECA"/>
    <w:rsid w:val="009D4E6E"/>
    <w:rsid w:val="009D4F3C"/>
    <w:rsid w:val="009D4FBF"/>
    <w:rsid w:val="009D550B"/>
    <w:rsid w:val="009D57F4"/>
    <w:rsid w:val="009D66F3"/>
    <w:rsid w:val="009D7348"/>
    <w:rsid w:val="009D7399"/>
    <w:rsid w:val="009E0564"/>
    <w:rsid w:val="009E0E2A"/>
    <w:rsid w:val="009E124F"/>
    <w:rsid w:val="009E12C8"/>
    <w:rsid w:val="009E206D"/>
    <w:rsid w:val="009E33CF"/>
    <w:rsid w:val="009E356C"/>
    <w:rsid w:val="009E43C5"/>
    <w:rsid w:val="009E44AB"/>
    <w:rsid w:val="009E4C19"/>
    <w:rsid w:val="009E5F0F"/>
    <w:rsid w:val="009E60B4"/>
    <w:rsid w:val="009E6554"/>
    <w:rsid w:val="009E6677"/>
    <w:rsid w:val="009E68B5"/>
    <w:rsid w:val="009E725C"/>
    <w:rsid w:val="009E7421"/>
    <w:rsid w:val="009F0BCC"/>
    <w:rsid w:val="009F0EB9"/>
    <w:rsid w:val="009F0FF1"/>
    <w:rsid w:val="009F17A4"/>
    <w:rsid w:val="009F1E71"/>
    <w:rsid w:val="009F1F01"/>
    <w:rsid w:val="009F21D7"/>
    <w:rsid w:val="009F2998"/>
    <w:rsid w:val="009F3232"/>
    <w:rsid w:val="009F3573"/>
    <w:rsid w:val="009F4A77"/>
    <w:rsid w:val="009F54C0"/>
    <w:rsid w:val="009F6406"/>
    <w:rsid w:val="009F69A1"/>
    <w:rsid w:val="009F7587"/>
    <w:rsid w:val="009F7958"/>
    <w:rsid w:val="009F797E"/>
    <w:rsid w:val="00A00E82"/>
    <w:rsid w:val="00A00F32"/>
    <w:rsid w:val="00A00FDF"/>
    <w:rsid w:val="00A0139E"/>
    <w:rsid w:val="00A01C82"/>
    <w:rsid w:val="00A029D3"/>
    <w:rsid w:val="00A03392"/>
    <w:rsid w:val="00A037F1"/>
    <w:rsid w:val="00A03871"/>
    <w:rsid w:val="00A04A75"/>
    <w:rsid w:val="00A0595F"/>
    <w:rsid w:val="00A0692F"/>
    <w:rsid w:val="00A069AC"/>
    <w:rsid w:val="00A06B1A"/>
    <w:rsid w:val="00A06D18"/>
    <w:rsid w:val="00A0709A"/>
    <w:rsid w:val="00A075EA"/>
    <w:rsid w:val="00A1086E"/>
    <w:rsid w:val="00A10AAE"/>
    <w:rsid w:val="00A10ACC"/>
    <w:rsid w:val="00A10B5C"/>
    <w:rsid w:val="00A11291"/>
    <w:rsid w:val="00A11C5D"/>
    <w:rsid w:val="00A11D25"/>
    <w:rsid w:val="00A11F02"/>
    <w:rsid w:val="00A1237F"/>
    <w:rsid w:val="00A126BF"/>
    <w:rsid w:val="00A13E19"/>
    <w:rsid w:val="00A14110"/>
    <w:rsid w:val="00A142F6"/>
    <w:rsid w:val="00A14A1C"/>
    <w:rsid w:val="00A14F5E"/>
    <w:rsid w:val="00A15905"/>
    <w:rsid w:val="00A15E11"/>
    <w:rsid w:val="00A166D7"/>
    <w:rsid w:val="00A169F7"/>
    <w:rsid w:val="00A16AB1"/>
    <w:rsid w:val="00A16E76"/>
    <w:rsid w:val="00A16F44"/>
    <w:rsid w:val="00A173D1"/>
    <w:rsid w:val="00A17A86"/>
    <w:rsid w:val="00A205C2"/>
    <w:rsid w:val="00A2071E"/>
    <w:rsid w:val="00A20F3A"/>
    <w:rsid w:val="00A2105B"/>
    <w:rsid w:val="00A210D1"/>
    <w:rsid w:val="00A2127E"/>
    <w:rsid w:val="00A212A9"/>
    <w:rsid w:val="00A219C0"/>
    <w:rsid w:val="00A21F07"/>
    <w:rsid w:val="00A22AE1"/>
    <w:rsid w:val="00A23138"/>
    <w:rsid w:val="00A233FD"/>
    <w:rsid w:val="00A23F8E"/>
    <w:rsid w:val="00A246AC"/>
    <w:rsid w:val="00A24ED9"/>
    <w:rsid w:val="00A2531F"/>
    <w:rsid w:val="00A25401"/>
    <w:rsid w:val="00A2540D"/>
    <w:rsid w:val="00A259C0"/>
    <w:rsid w:val="00A25EEE"/>
    <w:rsid w:val="00A26CF4"/>
    <w:rsid w:val="00A26EB9"/>
    <w:rsid w:val="00A27BBE"/>
    <w:rsid w:val="00A3018F"/>
    <w:rsid w:val="00A30321"/>
    <w:rsid w:val="00A30703"/>
    <w:rsid w:val="00A31326"/>
    <w:rsid w:val="00A32358"/>
    <w:rsid w:val="00A33734"/>
    <w:rsid w:val="00A349BA"/>
    <w:rsid w:val="00A349F0"/>
    <w:rsid w:val="00A35275"/>
    <w:rsid w:val="00A37413"/>
    <w:rsid w:val="00A37A26"/>
    <w:rsid w:val="00A37AA6"/>
    <w:rsid w:val="00A40079"/>
    <w:rsid w:val="00A40CCA"/>
    <w:rsid w:val="00A411E8"/>
    <w:rsid w:val="00A41D15"/>
    <w:rsid w:val="00A429DC"/>
    <w:rsid w:val="00A43045"/>
    <w:rsid w:val="00A4462A"/>
    <w:rsid w:val="00A44C28"/>
    <w:rsid w:val="00A44E74"/>
    <w:rsid w:val="00A45063"/>
    <w:rsid w:val="00A452FA"/>
    <w:rsid w:val="00A46B8C"/>
    <w:rsid w:val="00A46D53"/>
    <w:rsid w:val="00A47340"/>
    <w:rsid w:val="00A4782E"/>
    <w:rsid w:val="00A47A3F"/>
    <w:rsid w:val="00A47B35"/>
    <w:rsid w:val="00A5039F"/>
    <w:rsid w:val="00A50A94"/>
    <w:rsid w:val="00A50ABB"/>
    <w:rsid w:val="00A51458"/>
    <w:rsid w:val="00A53174"/>
    <w:rsid w:val="00A53719"/>
    <w:rsid w:val="00A54107"/>
    <w:rsid w:val="00A541CD"/>
    <w:rsid w:val="00A54B3D"/>
    <w:rsid w:val="00A55190"/>
    <w:rsid w:val="00A556A2"/>
    <w:rsid w:val="00A557F5"/>
    <w:rsid w:val="00A55D13"/>
    <w:rsid w:val="00A55F17"/>
    <w:rsid w:val="00A560B3"/>
    <w:rsid w:val="00A563B1"/>
    <w:rsid w:val="00A56731"/>
    <w:rsid w:val="00A57DA8"/>
    <w:rsid w:val="00A60E32"/>
    <w:rsid w:val="00A60E6A"/>
    <w:rsid w:val="00A6152F"/>
    <w:rsid w:val="00A62E0E"/>
    <w:rsid w:val="00A63A2C"/>
    <w:rsid w:val="00A63A40"/>
    <w:rsid w:val="00A65B22"/>
    <w:rsid w:val="00A66EA7"/>
    <w:rsid w:val="00A66F70"/>
    <w:rsid w:val="00A6769F"/>
    <w:rsid w:val="00A67CD7"/>
    <w:rsid w:val="00A7013C"/>
    <w:rsid w:val="00A7054C"/>
    <w:rsid w:val="00A70BC9"/>
    <w:rsid w:val="00A70D3C"/>
    <w:rsid w:val="00A71352"/>
    <w:rsid w:val="00A713CC"/>
    <w:rsid w:val="00A71852"/>
    <w:rsid w:val="00A720A0"/>
    <w:rsid w:val="00A72F14"/>
    <w:rsid w:val="00A7399C"/>
    <w:rsid w:val="00A73DA3"/>
    <w:rsid w:val="00A74707"/>
    <w:rsid w:val="00A74B65"/>
    <w:rsid w:val="00A74FF3"/>
    <w:rsid w:val="00A75553"/>
    <w:rsid w:val="00A7625A"/>
    <w:rsid w:val="00A76493"/>
    <w:rsid w:val="00A766FF"/>
    <w:rsid w:val="00A76B38"/>
    <w:rsid w:val="00A76F0F"/>
    <w:rsid w:val="00A77748"/>
    <w:rsid w:val="00A77A5F"/>
    <w:rsid w:val="00A77ADB"/>
    <w:rsid w:val="00A8005D"/>
    <w:rsid w:val="00A803E8"/>
    <w:rsid w:val="00A807AE"/>
    <w:rsid w:val="00A821A3"/>
    <w:rsid w:val="00A82915"/>
    <w:rsid w:val="00A82D56"/>
    <w:rsid w:val="00A83035"/>
    <w:rsid w:val="00A830F8"/>
    <w:rsid w:val="00A83AD4"/>
    <w:rsid w:val="00A846EE"/>
    <w:rsid w:val="00A84897"/>
    <w:rsid w:val="00A84DC2"/>
    <w:rsid w:val="00A85CB6"/>
    <w:rsid w:val="00A85DF6"/>
    <w:rsid w:val="00A8621A"/>
    <w:rsid w:val="00A8785A"/>
    <w:rsid w:val="00A90EA2"/>
    <w:rsid w:val="00A91964"/>
    <w:rsid w:val="00A91FDA"/>
    <w:rsid w:val="00A926A7"/>
    <w:rsid w:val="00A92BEB"/>
    <w:rsid w:val="00A94684"/>
    <w:rsid w:val="00A94731"/>
    <w:rsid w:val="00A94D75"/>
    <w:rsid w:val="00A95E75"/>
    <w:rsid w:val="00A960FF"/>
    <w:rsid w:val="00A96CB4"/>
    <w:rsid w:val="00A96E4A"/>
    <w:rsid w:val="00A970E0"/>
    <w:rsid w:val="00AA059E"/>
    <w:rsid w:val="00AA10CE"/>
    <w:rsid w:val="00AA14BC"/>
    <w:rsid w:val="00AA2159"/>
    <w:rsid w:val="00AA31BD"/>
    <w:rsid w:val="00AA31FF"/>
    <w:rsid w:val="00AA3605"/>
    <w:rsid w:val="00AA4335"/>
    <w:rsid w:val="00AA5E08"/>
    <w:rsid w:val="00AA6290"/>
    <w:rsid w:val="00AA6DA4"/>
    <w:rsid w:val="00AA7318"/>
    <w:rsid w:val="00AA79BA"/>
    <w:rsid w:val="00AA7DBD"/>
    <w:rsid w:val="00AB0509"/>
    <w:rsid w:val="00AB1188"/>
    <w:rsid w:val="00AB11D0"/>
    <w:rsid w:val="00AB1352"/>
    <w:rsid w:val="00AB1E2E"/>
    <w:rsid w:val="00AB27DC"/>
    <w:rsid w:val="00AB38BF"/>
    <w:rsid w:val="00AB637E"/>
    <w:rsid w:val="00AB648F"/>
    <w:rsid w:val="00AB66CF"/>
    <w:rsid w:val="00AB6765"/>
    <w:rsid w:val="00AB6CC1"/>
    <w:rsid w:val="00AB6EF5"/>
    <w:rsid w:val="00AB719D"/>
    <w:rsid w:val="00AB7E92"/>
    <w:rsid w:val="00AB7FA5"/>
    <w:rsid w:val="00AC0027"/>
    <w:rsid w:val="00AC017A"/>
    <w:rsid w:val="00AC0322"/>
    <w:rsid w:val="00AC1064"/>
    <w:rsid w:val="00AC1338"/>
    <w:rsid w:val="00AC17C3"/>
    <w:rsid w:val="00AC282C"/>
    <w:rsid w:val="00AC3EF6"/>
    <w:rsid w:val="00AC4307"/>
    <w:rsid w:val="00AC49AC"/>
    <w:rsid w:val="00AC58DB"/>
    <w:rsid w:val="00AC6660"/>
    <w:rsid w:val="00AC6F8B"/>
    <w:rsid w:val="00AC718A"/>
    <w:rsid w:val="00AC746F"/>
    <w:rsid w:val="00AC7AF5"/>
    <w:rsid w:val="00AD028A"/>
    <w:rsid w:val="00AD1990"/>
    <w:rsid w:val="00AD1A3B"/>
    <w:rsid w:val="00AD2327"/>
    <w:rsid w:val="00AD2694"/>
    <w:rsid w:val="00AD2C72"/>
    <w:rsid w:val="00AD454A"/>
    <w:rsid w:val="00AD4AB9"/>
    <w:rsid w:val="00AD5B10"/>
    <w:rsid w:val="00AD600B"/>
    <w:rsid w:val="00AD6C70"/>
    <w:rsid w:val="00AD72AD"/>
    <w:rsid w:val="00AD7597"/>
    <w:rsid w:val="00AD75E5"/>
    <w:rsid w:val="00AD7AB3"/>
    <w:rsid w:val="00AD7ECB"/>
    <w:rsid w:val="00AE1032"/>
    <w:rsid w:val="00AE1F2D"/>
    <w:rsid w:val="00AE2499"/>
    <w:rsid w:val="00AE2756"/>
    <w:rsid w:val="00AE2900"/>
    <w:rsid w:val="00AE2B39"/>
    <w:rsid w:val="00AE2F04"/>
    <w:rsid w:val="00AE2FEC"/>
    <w:rsid w:val="00AE304D"/>
    <w:rsid w:val="00AE3C2F"/>
    <w:rsid w:val="00AE3F8C"/>
    <w:rsid w:val="00AE4828"/>
    <w:rsid w:val="00AE54ED"/>
    <w:rsid w:val="00AE5E6E"/>
    <w:rsid w:val="00AE5EB2"/>
    <w:rsid w:val="00AE66E2"/>
    <w:rsid w:val="00AE755F"/>
    <w:rsid w:val="00AF11E3"/>
    <w:rsid w:val="00AF1941"/>
    <w:rsid w:val="00AF3EB4"/>
    <w:rsid w:val="00AF3F06"/>
    <w:rsid w:val="00AF443A"/>
    <w:rsid w:val="00AF46EB"/>
    <w:rsid w:val="00AF4D15"/>
    <w:rsid w:val="00AF534D"/>
    <w:rsid w:val="00AF556C"/>
    <w:rsid w:val="00AF5CC3"/>
    <w:rsid w:val="00AF6662"/>
    <w:rsid w:val="00AF66ED"/>
    <w:rsid w:val="00AF6A67"/>
    <w:rsid w:val="00B00557"/>
    <w:rsid w:val="00B01621"/>
    <w:rsid w:val="00B01BBB"/>
    <w:rsid w:val="00B01FBB"/>
    <w:rsid w:val="00B03270"/>
    <w:rsid w:val="00B03899"/>
    <w:rsid w:val="00B04BB6"/>
    <w:rsid w:val="00B04C44"/>
    <w:rsid w:val="00B055DE"/>
    <w:rsid w:val="00B05ADE"/>
    <w:rsid w:val="00B06566"/>
    <w:rsid w:val="00B1008B"/>
    <w:rsid w:val="00B10356"/>
    <w:rsid w:val="00B1058D"/>
    <w:rsid w:val="00B107ED"/>
    <w:rsid w:val="00B10CA5"/>
    <w:rsid w:val="00B10F84"/>
    <w:rsid w:val="00B118B0"/>
    <w:rsid w:val="00B1191E"/>
    <w:rsid w:val="00B11A9F"/>
    <w:rsid w:val="00B11FF8"/>
    <w:rsid w:val="00B122A8"/>
    <w:rsid w:val="00B123B2"/>
    <w:rsid w:val="00B125D5"/>
    <w:rsid w:val="00B12B7D"/>
    <w:rsid w:val="00B139D3"/>
    <w:rsid w:val="00B13FE0"/>
    <w:rsid w:val="00B1404E"/>
    <w:rsid w:val="00B1656E"/>
    <w:rsid w:val="00B17522"/>
    <w:rsid w:val="00B20027"/>
    <w:rsid w:val="00B204C8"/>
    <w:rsid w:val="00B20909"/>
    <w:rsid w:val="00B210C3"/>
    <w:rsid w:val="00B2157D"/>
    <w:rsid w:val="00B22473"/>
    <w:rsid w:val="00B22EFF"/>
    <w:rsid w:val="00B22F53"/>
    <w:rsid w:val="00B2309E"/>
    <w:rsid w:val="00B23666"/>
    <w:rsid w:val="00B23F81"/>
    <w:rsid w:val="00B246CA"/>
    <w:rsid w:val="00B24ECF"/>
    <w:rsid w:val="00B25C51"/>
    <w:rsid w:val="00B25C8C"/>
    <w:rsid w:val="00B261DD"/>
    <w:rsid w:val="00B26266"/>
    <w:rsid w:val="00B26A51"/>
    <w:rsid w:val="00B27105"/>
    <w:rsid w:val="00B302FA"/>
    <w:rsid w:val="00B30865"/>
    <w:rsid w:val="00B30E33"/>
    <w:rsid w:val="00B3162C"/>
    <w:rsid w:val="00B319F8"/>
    <w:rsid w:val="00B31F27"/>
    <w:rsid w:val="00B32806"/>
    <w:rsid w:val="00B32B33"/>
    <w:rsid w:val="00B32D30"/>
    <w:rsid w:val="00B32E63"/>
    <w:rsid w:val="00B32EA6"/>
    <w:rsid w:val="00B339A9"/>
    <w:rsid w:val="00B33C70"/>
    <w:rsid w:val="00B34DC0"/>
    <w:rsid w:val="00B354BD"/>
    <w:rsid w:val="00B3574D"/>
    <w:rsid w:val="00B3594A"/>
    <w:rsid w:val="00B3676C"/>
    <w:rsid w:val="00B36ABA"/>
    <w:rsid w:val="00B36FE9"/>
    <w:rsid w:val="00B378E1"/>
    <w:rsid w:val="00B402A3"/>
    <w:rsid w:val="00B40314"/>
    <w:rsid w:val="00B40946"/>
    <w:rsid w:val="00B4131E"/>
    <w:rsid w:val="00B41374"/>
    <w:rsid w:val="00B41A12"/>
    <w:rsid w:val="00B41BF5"/>
    <w:rsid w:val="00B41C96"/>
    <w:rsid w:val="00B41D67"/>
    <w:rsid w:val="00B42B64"/>
    <w:rsid w:val="00B435C3"/>
    <w:rsid w:val="00B43716"/>
    <w:rsid w:val="00B44181"/>
    <w:rsid w:val="00B4503A"/>
    <w:rsid w:val="00B4534E"/>
    <w:rsid w:val="00B45516"/>
    <w:rsid w:val="00B45C2C"/>
    <w:rsid w:val="00B4767B"/>
    <w:rsid w:val="00B501AF"/>
    <w:rsid w:val="00B50D75"/>
    <w:rsid w:val="00B514A9"/>
    <w:rsid w:val="00B515BD"/>
    <w:rsid w:val="00B5219D"/>
    <w:rsid w:val="00B530D5"/>
    <w:rsid w:val="00B53C49"/>
    <w:rsid w:val="00B53F9E"/>
    <w:rsid w:val="00B5406D"/>
    <w:rsid w:val="00B54D30"/>
    <w:rsid w:val="00B56A54"/>
    <w:rsid w:val="00B56F29"/>
    <w:rsid w:val="00B579B1"/>
    <w:rsid w:val="00B60300"/>
    <w:rsid w:val="00B61B2C"/>
    <w:rsid w:val="00B626AF"/>
    <w:rsid w:val="00B6363D"/>
    <w:rsid w:val="00B636DE"/>
    <w:rsid w:val="00B63CAB"/>
    <w:rsid w:val="00B63EB8"/>
    <w:rsid w:val="00B647D6"/>
    <w:rsid w:val="00B64AB6"/>
    <w:rsid w:val="00B64BD7"/>
    <w:rsid w:val="00B65108"/>
    <w:rsid w:val="00B66306"/>
    <w:rsid w:val="00B66AC0"/>
    <w:rsid w:val="00B673A0"/>
    <w:rsid w:val="00B70E20"/>
    <w:rsid w:val="00B70EF8"/>
    <w:rsid w:val="00B70F61"/>
    <w:rsid w:val="00B713F6"/>
    <w:rsid w:val="00B71B6C"/>
    <w:rsid w:val="00B72252"/>
    <w:rsid w:val="00B72CD1"/>
    <w:rsid w:val="00B739A5"/>
    <w:rsid w:val="00B74281"/>
    <w:rsid w:val="00B748B9"/>
    <w:rsid w:val="00B7501C"/>
    <w:rsid w:val="00B76EF2"/>
    <w:rsid w:val="00B7704E"/>
    <w:rsid w:val="00B77439"/>
    <w:rsid w:val="00B77D8F"/>
    <w:rsid w:val="00B77DA8"/>
    <w:rsid w:val="00B80477"/>
    <w:rsid w:val="00B8103A"/>
    <w:rsid w:val="00B810A4"/>
    <w:rsid w:val="00B82387"/>
    <w:rsid w:val="00B8270A"/>
    <w:rsid w:val="00B82ADF"/>
    <w:rsid w:val="00B82C6A"/>
    <w:rsid w:val="00B82DBA"/>
    <w:rsid w:val="00B83E5A"/>
    <w:rsid w:val="00B848E7"/>
    <w:rsid w:val="00B854A8"/>
    <w:rsid w:val="00B85E4B"/>
    <w:rsid w:val="00B86332"/>
    <w:rsid w:val="00B86AFB"/>
    <w:rsid w:val="00B87C33"/>
    <w:rsid w:val="00B909CA"/>
    <w:rsid w:val="00B90DA8"/>
    <w:rsid w:val="00B9350C"/>
    <w:rsid w:val="00B93861"/>
    <w:rsid w:val="00B93E6C"/>
    <w:rsid w:val="00B94052"/>
    <w:rsid w:val="00B94271"/>
    <w:rsid w:val="00B94A94"/>
    <w:rsid w:val="00B94D84"/>
    <w:rsid w:val="00B94E56"/>
    <w:rsid w:val="00B94E94"/>
    <w:rsid w:val="00B953CC"/>
    <w:rsid w:val="00B9554D"/>
    <w:rsid w:val="00B95B03"/>
    <w:rsid w:val="00B95D22"/>
    <w:rsid w:val="00B9600C"/>
    <w:rsid w:val="00B962E0"/>
    <w:rsid w:val="00B96986"/>
    <w:rsid w:val="00B96FA8"/>
    <w:rsid w:val="00B97131"/>
    <w:rsid w:val="00B9745F"/>
    <w:rsid w:val="00B97618"/>
    <w:rsid w:val="00B978BF"/>
    <w:rsid w:val="00B97BF2"/>
    <w:rsid w:val="00BA036D"/>
    <w:rsid w:val="00BA0398"/>
    <w:rsid w:val="00BA082F"/>
    <w:rsid w:val="00BA0961"/>
    <w:rsid w:val="00BA1446"/>
    <w:rsid w:val="00BA1692"/>
    <w:rsid w:val="00BA1EDB"/>
    <w:rsid w:val="00BA2A31"/>
    <w:rsid w:val="00BA2A4C"/>
    <w:rsid w:val="00BA31A0"/>
    <w:rsid w:val="00BA31FE"/>
    <w:rsid w:val="00BA37D8"/>
    <w:rsid w:val="00BA3907"/>
    <w:rsid w:val="00BA3AD6"/>
    <w:rsid w:val="00BA3C4F"/>
    <w:rsid w:val="00BA489B"/>
    <w:rsid w:val="00BA58AB"/>
    <w:rsid w:val="00BA58DF"/>
    <w:rsid w:val="00BA5B5E"/>
    <w:rsid w:val="00BA5CFE"/>
    <w:rsid w:val="00BA604F"/>
    <w:rsid w:val="00BA6EB0"/>
    <w:rsid w:val="00BA7078"/>
    <w:rsid w:val="00BB0B57"/>
    <w:rsid w:val="00BB0CF2"/>
    <w:rsid w:val="00BB0DB5"/>
    <w:rsid w:val="00BB22BD"/>
    <w:rsid w:val="00BB2639"/>
    <w:rsid w:val="00BB2692"/>
    <w:rsid w:val="00BB28D2"/>
    <w:rsid w:val="00BB302D"/>
    <w:rsid w:val="00BB38E0"/>
    <w:rsid w:val="00BB3EE6"/>
    <w:rsid w:val="00BB4688"/>
    <w:rsid w:val="00BB4D34"/>
    <w:rsid w:val="00BB53B3"/>
    <w:rsid w:val="00BB5EAE"/>
    <w:rsid w:val="00BB5F16"/>
    <w:rsid w:val="00BB6711"/>
    <w:rsid w:val="00BB7277"/>
    <w:rsid w:val="00BB7349"/>
    <w:rsid w:val="00BB785F"/>
    <w:rsid w:val="00BB7A46"/>
    <w:rsid w:val="00BC1378"/>
    <w:rsid w:val="00BC15A0"/>
    <w:rsid w:val="00BC1A9E"/>
    <w:rsid w:val="00BC23C8"/>
    <w:rsid w:val="00BC27BD"/>
    <w:rsid w:val="00BC2C48"/>
    <w:rsid w:val="00BC3130"/>
    <w:rsid w:val="00BC390D"/>
    <w:rsid w:val="00BC4DC5"/>
    <w:rsid w:val="00BC57BA"/>
    <w:rsid w:val="00BC6C84"/>
    <w:rsid w:val="00BC6F6A"/>
    <w:rsid w:val="00BC72BD"/>
    <w:rsid w:val="00BC72EB"/>
    <w:rsid w:val="00BC731F"/>
    <w:rsid w:val="00BC7683"/>
    <w:rsid w:val="00BC78E5"/>
    <w:rsid w:val="00BC7F68"/>
    <w:rsid w:val="00BD1520"/>
    <w:rsid w:val="00BD1734"/>
    <w:rsid w:val="00BD21E0"/>
    <w:rsid w:val="00BD2582"/>
    <w:rsid w:val="00BD2942"/>
    <w:rsid w:val="00BD3FDD"/>
    <w:rsid w:val="00BD4725"/>
    <w:rsid w:val="00BD5477"/>
    <w:rsid w:val="00BD54B6"/>
    <w:rsid w:val="00BD5C37"/>
    <w:rsid w:val="00BD6F15"/>
    <w:rsid w:val="00BD6FCD"/>
    <w:rsid w:val="00BD7B4E"/>
    <w:rsid w:val="00BE0129"/>
    <w:rsid w:val="00BE1866"/>
    <w:rsid w:val="00BE190B"/>
    <w:rsid w:val="00BE1D65"/>
    <w:rsid w:val="00BE2194"/>
    <w:rsid w:val="00BE232E"/>
    <w:rsid w:val="00BE26B5"/>
    <w:rsid w:val="00BE471C"/>
    <w:rsid w:val="00BE53A4"/>
    <w:rsid w:val="00BE57FC"/>
    <w:rsid w:val="00BE5B00"/>
    <w:rsid w:val="00BE5F1F"/>
    <w:rsid w:val="00BE6023"/>
    <w:rsid w:val="00BE705D"/>
    <w:rsid w:val="00BE7D74"/>
    <w:rsid w:val="00BF07F5"/>
    <w:rsid w:val="00BF10F8"/>
    <w:rsid w:val="00BF1347"/>
    <w:rsid w:val="00BF1A00"/>
    <w:rsid w:val="00BF1F09"/>
    <w:rsid w:val="00BF1FBB"/>
    <w:rsid w:val="00BF265D"/>
    <w:rsid w:val="00BF2C9E"/>
    <w:rsid w:val="00BF2E1F"/>
    <w:rsid w:val="00BF40C7"/>
    <w:rsid w:val="00BF41F8"/>
    <w:rsid w:val="00BF4F87"/>
    <w:rsid w:val="00BF50BC"/>
    <w:rsid w:val="00BF53C7"/>
    <w:rsid w:val="00BF54EC"/>
    <w:rsid w:val="00BF56F8"/>
    <w:rsid w:val="00BF6D59"/>
    <w:rsid w:val="00BF78E1"/>
    <w:rsid w:val="00BF7DB1"/>
    <w:rsid w:val="00C00C03"/>
    <w:rsid w:val="00C01AFB"/>
    <w:rsid w:val="00C01C00"/>
    <w:rsid w:val="00C01F34"/>
    <w:rsid w:val="00C0327A"/>
    <w:rsid w:val="00C0367D"/>
    <w:rsid w:val="00C03C7B"/>
    <w:rsid w:val="00C03E59"/>
    <w:rsid w:val="00C03F8F"/>
    <w:rsid w:val="00C04422"/>
    <w:rsid w:val="00C05BDE"/>
    <w:rsid w:val="00C06BCE"/>
    <w:rsid w:val="00C077D2"/>
    <w:rsid w:val="00C07EC2"/>
    <w:rsid w:val="00C101DA"/>
    <w:rsid w:val="00C1061D"/>
    <w:rsid w:val="00C106B3"/>
    <w:rsid w:val="00C10B8E"/>
    <w:rsid w:val="00C10E81"/>
    <w:rsid w:val="00C125CC"/>
    <w:rsid w:val="00C128B5"/>
    <w:rsid w:val="00C12ABE"/>
    <w:rsid w:val="00C12C3E"/>
    <w:rsid w:val="00C130FB"/>
    <w:rsid w:val="00C131A4"/>
    <w:rsid w:val="00C14FAD"/>
    <w:rsid w:val="00C151A6"/>
    <w:rsid w:val="00C16131"/>
    <w:rsid w:val="00C16C58"/>
    <w:rsid w:val="00C179A0"/>
    <w:rsid w:val="00C20B62"/>
    <w:rsid w:val="00C20EA4"/>
    <w:rsid w:val="00C21127"/>
    <w:rsid w:val="00C215C4"/>
    <w:rsid w:val="00C21640"/>
    <w:rsid w:val="00C21EC5"/>
    <w:rsid w:val="00C223C0"/>
    <w:rsid w:val="00C23FC6"/>
    <w:rsid w:val="00C2420B"/>
    <w:rsid w:val="00C2450D"/>
    <w:rsid w:val="00C245B5"/>
    <w:rsid w:val="00C247F3"/>
    <w:rsid w:val="00C248DB"/>
    <w:rsid w:val="00C24CC2"/>
    <w:rsid w:val="00C25280"/>
    <w:rsid w:val="00C25C5B"/>
    <w:rsid w:val="00C25C7E"/>
    <w:rsid w:val="00C260BE"/>
    <w:rsid w:val="00C266DD"/>
    <w:rsid w:val="00C269DE"/>
    <w:rsid w:val="00C26E00"/>
    <w:rsid w:val="00C300C3"/>
    <w:rsid w:val="00C301B6"/>
    <w:rsid w:val="00C30D8A"/>
    <w:rsid w:val="00C31A69"/>
    <w:rsid w:val="00C31F3E"/>
    <w:rsid w:val="00C3303E"/>
    <w:rsid w:val="00C336BB"/>
    <w:rsid w:val="00C33A4A"/>
    <w:rsid w:val="00C33A86"/>
    <w:rsid w:val="00C33D97"/>
    <w:rsid w:val="00C360D6"/>
    <w:rsid w:val="00C36E20"/>
    <w:rsid w:val="00C37E01"/>
    <w:rsid w:val="00C401F1"/>
    <w:rsid w:val="00C4074E"/>
    <w:rsid w:val="00C40F9F"/>
    <w:rsid w:val="00C41D4C"/>
    <w:rsid w:val="00C42C0E"/>
    <w:rsid w:val="00C438EB"/>
    <w:rsid w:val="00C43C11"/>
    <w:rsid w:val="00C43C78"/>
    <w:rsid w:val="00C442DC"/>
    <w:rsid w:val="00C445CA"/>
    <w:rsid w:val="00C44753"/>
    <w:rsid w:val="00C449D6"/>
    <w:rsid w:val="00C44EC6"/>
    <w:rsid w:val="00C44FDA"/>
    <w:rsid w:val="00C4536B"/>
    <w:rsid w:val="00C45A95"/>
    <w:rsid w:val="00C45ED9"/>
    <w:rsid w:val="00C46611"/>
    <w:rsid w:val="00C46C86"/>
    <w:rsid w:val="00C47075"/>
    <w:rsid w:val="00C475E3"/>
    <w:rsid w:val="00C475E9"/>
    <w:rsid w:val="00C47912"/>
    <w:rsid w:val="00C47C2B"/>
    <w:rsid w:val="00C501A6"/>
    <w:rsid w:val="00C506E3"/>
    <w:rsid w:val="00C50E2E"/>
    <w:rsid w:val="00C511FF"/>
    <w:rsid w:val="00C513A7"/>
    <w:rsid w:val="00C514C5"/>
    <w:rsid w:val="00C51625"/>
    <w:rsid w:val="00C51AF6"/>
    <w:rsid w:val="00C51D75"/>
    <w:rsid w:val="00C52675"/>
    <w:rsid w:val="00C52911"/>
    <w:rsid w:val="00C52E0B"/>
    <w:rsid w:val="00C532E8"/>
    <w:rsid w:val="00C534FD"/>
    <w:rsid w:val="00C535DE"/>
    <w:rsid w:val="00C54987"/>
    <w:rsid w:val="00C54989"/>
    <w:rsid w:val="00C55538"/>
    <w:rsid w:val="00C5635A"/>
    <w:rsid w:val="00C57841"/>
    <w:rsid w:val="00C57DE3"/>
    <w:rsid w:val="00C60707"/>
    <w:rsid w:val="00C61634"/>
    <w:rsid w:val="00C61A61"/>
    <w:rsid w:val="00C61DB7"/>
    <w:rsid w:val="00C62C50"/>
    <w:rsid w:val="00C62C6F"/>
    <w:rsid w:val="00C63C94"/>
    <w:rsid w:val="00C63EED"/>
    <w:rsid w:val="00C6484A"/>
    <w:rsid w:val="00C649F8"/>
    <w:rsid w:val="00C64E14"/>
    <w:rsid w:val="00C6528B"/>
    <w:rsid w:val="00C65B0F"/>
    <w:rsid w:val="00C66469"/>
    <w:rsid w:val="00C671FE"/>
    <w:rsid w:val="00C67374"/>
    <w:rsid w:val="00C677FD"/>
    <w:rsid w:val="00C6790F"/>
    <w:rsid w:val="00C7071E"/>
    <w:rsid w:val="00C7098B"/>
    <w:rsid w:val="00C71134"/>
    <w:rsid w:val="00C7163F"/>
    <w:rsid w:val="00C71DEB"/>
    <w:rsid w:val="00C72A2C"/>
    <w:rsid w:val="00C72D34"/>
    <w:rsid w:val="00C72EA2"/>
    <w:rsid w:val="00C7302F"/>
    <w:rsid w:val="00C73698"/>
    <w:rsid w:val="00C74170"/>
    <w:rsid w:val="00C746F4"/>
    <w:rsid w:val="00C749F1"/>
    <w:rsid w:val="00C74F34"/>
    <w:rsid w:val="00C75757"/>
    <w:rsid w:val="00C7617C"/>
    <w:rsid w:val="00C76217"/>
    <w:rsid w:val="00C76D11"/>
    <w:rsid w:val="00C76FC8"/>
    <w:rsid w:val="00C77F65"/>
    <w:rsid w:val="00C80BC4"/>
    <w:rsid w:val="00C81D6E"/>
    <w:rsid w:val="00C82A7B"/>
    <w:rsid w:val="00C82BE1"/>
    <w:rsid w:val="00C82E40"/>
    <w:rsid w:val="00C831F3"/>
    <w:rsid w:val="00C8345E"/>
    <w:rsid w:val="00C83FE7"/>
    <w:rsid w:val="00C840A5"/>
    <w:rsid w:val="00C8490D"/>
    <w:rsid w:val="00C84A0D"/>
    <w:rsid w:val="00C84B38"/>
    <w:rsid w:val="00C85319"/>
    <w:rsid w:val="00C86F0E"/>
    <w:rsid w:val="00C87251"/>
    <w:rsid w:val="00C87C04"/>
    <w:rsid w:val="00C90772"/>
    <w:rsid w:val="00C90D4F"/>
    <w:rsid w:val="00C90E97"/>
    <w:rsid w:val="00C915E4"/>
    <w:rsid w:val="00C9222C"/>
    <w:rsid w:val="00C926E1"/>
    <w:rsid w:val="00C930A9"/>
    <w:rsid w:val="00C935ED"/>
    <w:rsid w:val="00C942EF"/>
    <w:rsid w:val="00C94955"/>
    <w:rsid w:val="00C94BBA"/>
    <w:rsid w:val="00C94F32"/>
    <w:rsid w:val="00C94FB1"/>
    <w:rsid w:val="00C95302"/>
    <w:rsid w:val="00C953C0"/>
    <w:rsid w:val="00C957F4"/>
    <w:rsid w:val="00C95F39"/>
    <w:rsid w:val="00C964EE"/>
    <w:rsid w:val="00C96A59"/>
    <w:rsid w:val="00CA0BA5"/>
    <w:rsid w:val="00CA0D31"/>
    <w:rsid w:val="00CA0E05"/>
    <w:rsid w:val="00CA233C"/>
    <w:rsid w:val="00CA279C"/>
    <w:rsid w:val="00CA29BB"/>
    <w:rsid w:val="00CA30C9"/>
    <w:rsid w:val="00CA362A"/>
    <w:rsid w:val="00CA3F2C"/>
    <w:rsid w:val="00CA417D"/>
    <w:rsid w:val="00CA55DE"/>
    <w:rsid w:val="00CA62B6"/>
    <w:rsid w:val="00CA6522"/>
    <w:rsid w:val="00CA66B8"/>
    <w:rsid w:val="00CA6DE5"/>
    <w:rsid w:val="00CA7A04"/>
    <w:rsid w:val="00CA7EE0"/>
    <w:rsid w:val="00CB01F7"/>
    <w:rsid w:val="00CB1267"/>
    <w:rsid w:val="00CB1A08"/>
    <w:rsid w:val="00CB1C66"/>
    <w:rsid w:val="00CB207A"/>
    <w:rsid w:val="00CB22AC"/>
    <w:rsid w:val="00CB2E92"/>
    <w:rsid w:val="00CB3872"/>
    <w:rsid w:val="00CB3E93"/>
    <w:rsid w:val="00CB4343"/>
    <w:rsid w:val="00CB4D1C"/>
    <w:rsid w:val="00CB52D2"/>
    <w:rsid w:val="00CB59A3"/>
    <w:rsid w:val="00CB6679"/>
    <w:rsid w:val="00CB6F82"/>
    <w:rsid w:val="00CB75B2"/>
    <w:rsid w:val="00CB7A8C"/>
    <w:rsid w:val="00CC06FF"/>
    <w:rsid w:val="00CC0758"/>
    <w:rsid w:val="00CC09B7"/>
    <w:rsid w:val="00CC0F9D"/>
    <w:rsid w:val="00CC0FE3"/>
    <w:rsid w:val="00CC1C0B"/>
    <w:rsid w:val="00CC1C1C"/>
    <w:rsid w:val="00CC3135"/>
    <w:rsid w:val="00CC35E7"/>
    <w:rsid w:val="00CC3F71"/>
    <w:rsid w:val="00CC45E1"/>
    <w:rsid w:val="00CC4D1E"/>
    <w:rsid w:val="00CC614D"/>
    <w:rsid w:val="00CC62AC"/>
    <w:rsid w:val="00CD1F6B"/>
    <w:rsid w:val="00CD293F"/>
    <w:rsid w:val="00CD2CDB"/>
    <w:rsid w:val="00CD2FD7"/>
    <w:rsid w:val="00CD3776"/>
    <w:rsid w:val="00CD3CD9"/>
    <w:rsid w:val="00CD42AC"/>
    <w:rsid w:val="00CD4312"/>
    <w:rsid w:val="00CD4409"/>
    <w:rsid w:val="00CD46DB"/>
    <w:rsid w:val="00CD471D"/>
    <w:rsid w:val="00CD5CCD"/>
    <w:rsid w:val="00CD67E5"/>
    <w:rsid w:val="00CD6ADE"/>
    <w:rsid w:val="00CD75FE"/>
    <w:rsid w:val="00CE00BC"/>
    <w:rsid w:val="00CE0734"/>
    <w:rsid w:val="00CE1188"/>
    <w:rsid w:val="00CE2F01"/>
    <w:rsid w:val="00CE32CE"/>
    <w:rsid w:val="00CE3587"/>
    <w:rsid w:val="00CE3712"/>
    <w:rsid w:val="00CE38C6"/>
    <w:rsid w:val="00CE419D"/>
    <w:rsid w:val="00CE42EC"/>
    <w:rsid w:val="00CE452F"/>
    <w:rsid w:val="00CE47E8"/>
    <w:rsid w:val="00CE5CCB"/>
    <w:rsid w:val="00CE72DB"/>
    <w:rsid w:val="00CE7AA2"/>
    <w:rsid w:val="00CF1191"/>
    <w:rsid w:val="00CF11AF"/>
    <w:rsid w:val="00CF1695"/>
    <w:rsid w:val="00CF18DE"/>
    <w:rsid w:val="00CF22C8"/>
    <w:rsid w:val="00CF2483"/>
    <w:rsid w:val="00CF2561"/>
    <w:rsid w:val="00CF3152"/>
    <w:rsid w:val="00CF31A9"/>
    <w:rsid w:val="00CF32BF"/>
    <w:rsid w:val="00CF35EF"/>
    <w:rsid w:val="00CF3741"/>
    <w:rsid w:val="00CF3806"/>
    <w:rsid w:val="00CF3AC5"/>
    <w:rsid w:val="00CF40B4"/>
    <w:rsid w:val="00CF4ABB"/>
    <w:rsid w:val="00CF4FCD"/>
    <w:rsid w:val="00CF5ED3"/>
    <w:rsid w:val="00CF69D4"/>
    <w:rsid w:val="00CF6F4B"/>
    <w:rsid w:val="00CF770F"/>
    <w:rsid w:val="00CF7B31"/>
    <w:rsid w:val="00D015DB"/>
    <w:rsid w:val="00D01661"/>
    <w:rsid w:val="00D01E31"/>
    <w:rsid w:val="00D03A10"/>
    <w:rsid w:val="00D03C52"/>
    <w:rsid w:val="00D04090"/>
    <w:rsid w:val="00D04C03"/>
    <w:rsid w:val="00D058A1"/>
    <w:rsid w:val="00D05A04"/>
    <w:rsid w:val="00D05EDE"/>
    <w:rsid w:val="00D064B4"/>
    <w:rsid w:val="00D06E1E"/>
    <w:rsid w:val="00D07279"/>
    <w:rsid w:val="00D07487"/>
    <w:rsid w:val="00D07B12"/>
    <w:rsid w:val="00D10039"/>
    <w:rsid w:val="00D115AF"/>
    <w:rsid w:val="00D11694"/>
    <w:rsid w:val="00D116B2"/>
    <w:rsid w:val="00D11B74"/>
    <w:rsid w:val="00D134B3"/>
    <w:rsid w:val="00D13628"/>
    <w:rsid w:val="00D155D5"/>
    <w:rsid w:val="00D157E7"/>
    <w:rsid w:val="00D157EB"/>
    <w:rsid w:val="00D15B99"/>
    <w:rsid w:val="00D167F1"/>
    <w:rsid w:val="00D1695C"/>
    <w:rsid w:val="00D16B37"/>
    <w:rsid w:val="00D16C22"/>
    <w:rsid w:val="00D174EE"/>
    <w:rsid w:val="00D17957"/>
    <w:rsid w:val="00D17C84"/>
    <w:rsid w:val="00D2124A"/>
    <w:rsid w:val="00D218A6"/>
    <w:rsid w:val="00D22576"/>
    <w:rsid w:val="00D22A9D"/>
    <w:rsid w:val="00D230DE"/>
    <w:rsid w:val="00D23727"/>
    <w:rsid w:val="00D24922"/>
    <w:rsid w:val="00D24A3A"/>
    <w:rsid w:val="00D24D35"/>
    <w:rsid w:val="00D25148"/>
    <w:rsid w:val="00D25165"/>
    <w:rsid w:val="00D25203"/>
    <w:rsid w:val="00D25929"/>
    <w:rsid w:val="00D2597F"/>
    <w:rsid w:val="00D260BF"/>
    <w:rsid w:val="00D301D8"/>
    <w:rsid w:val="00D30270"/>
    <w:rsid w:val="00D30AB1"/>
    <w:rsid w:val="00D30ACA"/>
    <w:rsid w:val="00D31786"/>
    <w:rsid w:val="00D319B9"/>
    <w:rsid w:val="00D31B5B"/>
    <w:rsid w:val="00D333DE"/>
    <w:rsid w:val="00D3434B"/>
    <w:rsid w:val="00D34FF1"/>
    <w:rsid w:val="00D35229"/>
    <w:rsid w:val="00D355CF"/>
    <w:rsid w:val="00D3633C"/>
    <w:rsid w:val="00D369B7"/>
    <w:rsid w:val="00D3741F"/>
    <w:rsid w:val="00D378C5"/>
    <w:rsid w:val="00D41B35"/>
    <w:rsid w:val="00D4214D"/>
    <w:rsid w:val="00D426F4"/>
    <w:rsid w:val="00D438A7"/>
    <w:rsid w:val="00D44EBA"/>
    <w:rsid w:val="00D456D0"/>
    <w:rsid w:val="00D461F1"/>
    <w:rsid w:val="00D46691"/>
    <w:rsid w:val="00D4694D"/>
    <w:rsid w:val="00D46BD1"/>
    <w:rsid w:val="00D46DF2"/>
    <w:rsid w:val="00D46E2D"/>
    <w:rsid w:val="00D47050"/>
    <w:rsid w:val="00D471C0"/>
    <w:rsid w:val="00D473E1"/>
    <w:rsid w:val="00D47672"/>
    <w:rsid w:val="00D500BD"/>
    <w:rsid w:val="00D5056D"/>
    <w:rsid w:val="00D50C65"/>
    <w:rsid w:val="00D50D9B"/>
    <w:rsid w:val="00D522B0"/>
    <w:rsid w:val="00D524E7"/>
    <w:rsid w:val="00D531CD"/>
    <w:rsid w:val="00D533DB"/>
    <w:rsid w:val="00D53432"/>
    <w:rsid w:val="00D53629"/>
    <w:rsid w:val="00D536B5"/>
    <w:rsid w:val="00D53756"/>
    <w:rsid w:val="00D53B4E"/>
    <w:rsid w:val="00D543EC"/>
    <w:rsid w:val="00D545F8"/>
    <w:rsid w:val="00D54BB7"/>
    <w:rsid w:val="00D55D19"/>
    <w:rsid w:val="00D5644C"/>
    <w:rsid w:val="00D565A2"/>
    <w:rsid w:val="00D56660"/>
    <w:rsid w:val="00D5692D"/>
    <w:rsid w:val="00D60574"/>
    <w:rsid w:val="00D60D83"/>
    <w:rsid w:val="00D60E3C"/>
    <w:rsid w:val="00D616B3"/>
    <w:rsid w:val="00D6174C"/>
    <w:rsid w:val="00D62855"/>
    <w:rsid w:val="00D628B9"/>
    <w:rsid w:val="00D62948"/>
    <w:rsid w:val="00D63DAE"/>
    <w:rsid w:val="00D64EB2"/>
    <w:rsid w:val="00D6500E"/>
    <w:rsid w:val="00D65C60"/>
    <w:rsid w:val="00D66624"/>
    <w:rsid w:val="00D6672D"/>
    <w:rsid w:val="00D67ABA"/>
    <w:rsid w:val="00D70346"/>
    <w:rsid w:val="00D70C31"/>
    <w:rsid w:val="00D7147B"/>
    <w:rsid w:val="00D72247"/>
    <w:rsid w:val="00D72405"/>
    <w:rsid w:val="00D72535"/>
    <w:rsid w:val="00D7345A"/>
    <w:rsid w:val="00D73520"/>
    <w:rsid w:val="00D739C8"/>
    <w:rsid w:val="00D74200"/>
    <w:rsid w:val="00D743F7"/>
    <w:rsid w:val="00D74543"/>
    <w:rsid w:val="00D7493D"/>
    <w:rsid w:val="00D75901"/>
    <w:rsid w:val="00D760D6"/>
    <w:rsid w:val="00D7617C"/>
    <w:rsid w:val="00D76489"/>
    <w:rsid w:val="00D76574"/>
    <w:rsid w:val="00D76733"/>
    <w:rsid w:val="00D7676B"/>
    <w:rsid w:val="00D7682A"/>
    <w:rsid w:val="00D76AC7"/>
    <w:rsid w:val="00D76F48"/>
    <w:rsid w:val="00D77C73"/>
    <w:rsid w:val="00D80406"/>
    <w:rsid w:val="00D80AA9"/>
    <w:rsid w:val="00D80F9D"/>
    <w:rsid w:val="00D815D9"/>
    <w:rsid w:val="00D81CD3"/>
    <w:rsid w:val="00D82AB7"/>
    <w:rsid w:val="00D83200"/>
    <w:rsid w:val="00D8434C"/>
    <w:rsid w:val="00D84B61"/>
    <w:rsid w:val="00D850AC"/>
    <w:rsid w:val="00D85634"/>
    <w:rsid w:val="00D85987"/>
    <w:rsid w:val="00D85D26"/>
    <w:rsid w:val="00D8652E"/>
    <w:rsid w:val="00D866F2"/>
    <w:rsid w:val="00D86B8F"/>
    <w:rsid w:val="00D86D67"/>
    <w:rsid w:val="00D86EDB"/>
    <w:rsid w:val="00D8772F"/>
    <w:rsid w:val="00D87DAA"/>
    <w:rsid w:val="00D90928"/>
    <w:rsid w:val="00D9117A"/>
    <w:rsid w:val="00D9188F"/>
    <w:rsid w:val="00D919C0"/>
    <w:rsid w:val="00D92FE8"/>
    <w:rsid w:val="00D9369D"/>
    <w:rsid w:val="00D93C70"/>
    <w:rsid w:val="00D93FBF"/>
    <w:rsid w:val="00D941EE"/>
    <w:rsid w:val="00D9468E"/>
    <w:rsid w:val="00D94B77"/>
    <w:rsid w:val="00D94C75"/>
    <w:rsid w:val="00D95021"/>
    <w:rsid w:val="00D9504B"/>
    <w:rsid w:val="00D9551F"/>
    <w:rsid w:val="00D957A1"/>
    <w:rsid w:val="00D961D4"/>
    <w:rsid w:val="00D966A9"/>
    <w:rsid w:val="00D971B7"/>
    <w:rsid w:val="00D97AF4"/>
    <w:rsid w:val="00DA142A"/>
    <w:rsid w:val="00DA34D7"/>
    <w:rsid w:val="00DA35B9"/>
    <w:rsid w:val="00DA3AAA"/>
    <w:rsid w:val="00DA566C"/>
    <w:rsid w:val="00DA7C6F"/>
    <w:rsid w:val="00DB0024"/>
    <w:rsid w:val="00DB07D9"/>
    <w:rsid w:val="00DB09C7"/>
    <w:rsid w:val="00DB0A07"/>
    <w:rsid w:val="00DB1062"/>
    <w:rsid w:val="00DB180F"/>
    <w:rsid w:val="00DB1D28"/>
    <w:rsid w:val="00DB23EE"/>
    <w:rsid w:val="00DB25D2"/>
    <w:rsid w:val="00DB2C40"/>
    <w:rsid w:val="00DB3365"/>
    <w:rsid w:val="00DB3C8F"/>
    <w:rsid w:val="00DB4F0F"/>
    <w:rsid w:val="00DB62B9"/>
    <w:rsid w:val="00DB752B"/>
    <w:rsid w:val="00DB756F"/>
    <w:rsid w:val="00DB75CB"/>
    <w:rsid w:val="00DB7683"/>
    <w:rsid w:val="00DB7FD2"/>
    <w:rsid w:val="00DC066B"/>
    <w:rsid w:val="00DC12A5"/>
    <w:rsid w:val="00DC12CF"/>
    <w:rsid w:val="00DC1600"/>
    <w:rsid w:val="00DC162D"/>
    <w:rsid w:val="00DC18B4"/>
    <w:rsid w:val="00DC18E9"/>
    <w:rsid w:val="00DC19A4"/>
    <w:rsid w:val="00DC2494"/>
    <w:rsid w:val="00DC2F09"/>
    <w:rsid w:val="00DC3BEE"/>
    <w:rsid w:val="00DC4B35"/>
    <w:rsid w:val="00DC4D70"/>
    <w:rsid w:val="00DC5E5A"/>
    <w:rsid w:val="00DC6163"/>
    <w:rsid w:val="00DC6EBF"/>
    <w:rsid w:val="00DC6F0C"/>
    <w:rsid w:val="00DC7B4C"/>
    <w:rsid w:val="00DD0126"/>
    <w:rsid w:val="00DD0A63"/>
    <w:rsid w:val="00DD0C68"/>
    <w:rsid w:val="00DD0F1B"/>
    <w:rsid w:val="00DD12E9"/>
    <w:rsid w:val="00DD1669"/>
    <w:rsid w:val="00DD1B2D"/>
    <w:rsid w:val="00DD1F19"/>
    <w:rsid w:val="00DD28E4"/>
    <w:rsid w:val="00DD2907"/>
    <w:rsid w:val="00DD2B81"/>
    <w:rsid w:val="00DD37F0"/>
    <w:rsid w:val="00DD3A64"/>
    <w:rsid w:val="00DD3AC1"/>
    <w:rsid w:val="00DD3F0F"/>
    <w:rsid w:val="00DD5B82"/>
    <w:rsid w:val="00DD6328"/>
    <w:rsid w:val="00DD66C3"/>
    <w:rsid w:val="00DD6828"/>
    <w:rsid w:val="00DD74EE"/>
    <w:rsid w:val="00DD92AC"/>
    <w:rsid w:val="00DE01C7"/>
    <w:rsid w:val="00DE021B"/>
    <w:rsid w:val="00DE05F3"/>
    <w:rsid w:val="00DE0F54"/>
    <w:rsid w:val="00DE105B"/>
    <w:rsid w:val="00DE1AAE"/>
    <w:rsid w:val="00DE1B80"/>
    <w:rsid w:val="00DE2E46"/>
    <w:rsid w:val="00DE3A85"/>
    <w:rsid w:val="00DE3C66"/>
    <w:rsid w:val="00DE476E"/>
    <w:rsid w:val="00DE4902"/>
    <w:rsid w:val="00DE5604"/>
    <w:rsid w:val="00DE5E10"/>
    <w:rsid w:val="00DE5EAE"/>
    <w:rsid w:val="00DE604B"/>
    <w:rsid w:val="00DE62D2"/>
    <w:rsid w:val="00DE67C7"/>
    <w:rsid w:val="00DE7054"/>
    <w:rsid w:val="00DF0006"/>
    <w:rsid w:val="00DF01F2"/>
    <w:rsid w:val="00DF0259"/>
    <w:rsid w:val="00DF038A"/>
    <w:rsid w:val="00DF073A"/>
    <w:rsid w:val="00DF163C"/>
    <w:rsid w:val="00DF2189"/>
    <w:rsid w:val="00DF2554"/>
    <w:rsid w:val="00DF2A56"/>
    <w:rsid w:val="00DF2F39"/>
    <w:rsid w:val="00DF34A0"/>
    <w:rsid w:val="00DF3884"/>
    <w:rsid w:val="00DF501D"/>
    <w:rsid w:val="00DF67A6"/>
    <w:rsid w:val="00DF6838"/>
    <w:rsid w:val="00DF6888"/>
    <w:rsid w:val="00DF712B"/>
    <w:rsid w:val="00DF745B"/>
    <w:rsid w:val="00DF7717"/>
    <w:rsid w:val="00E000FD"/>
    <w:rsid w:val="00E00A8E"/>
    <w:rsid w:val="00E00BDA"/>
    <w:rsid w:val="00E02055"/>
    <w:rsid w:val="00E02AB6"/>
    <w:rsid w:val="00E02F6E"/>
    <w:rsid w:val="00E033CE"/>
    <w:rsid w:val="00E036B5"/>
    <w:rsid w:val="00E04A7C"/>
    <w:rsid w:val="00E060AC"/>
    <w:rsid w:val="00E063E2"/>
    <w:rsid w:val="00E0690D"/>
    <w:rsid w:val="00E06BB0"/>
    <w:rsid w:val="00E06D25"/>
    <w:rsid w:val="00E074FF"/>
    <w:rsid w:val="00E07656"/>
    <w:rsid w:val="00E07BD8"/>
    <w:rsid w:val="00E07EAB"/>
    <w:rsid w:val="00E101DC"/>
    <w:rsid w:val="00E1122A"/>
    <w:rsid w:val="00E1179E"/>
    <w:rsid w:val="00E118DF"/>
    <w:rsid w:val="00E11A18"/>
    <w:rsid w:val="00E11DA9"/>
    <w:rsid w:val="00E11F0B"/>
    <w:rsid w:val="00E11FB4"/>
    <w:rsid w:val="00E1200B"/>
    <w:rsid w:val="00E1249F"/>
    <w:rsid w:val="00E12DB9"/>
    <w:rsid w:val="00E137EB"/>
    <w:rsid w:val="00E138A2"/>
    <w:rsid w:val="00E13BA1"/>
    <w:rsid w:val="00E143B3"/>
    <w:rsid w:val="00E148FB"/>
    <w:rsid w:val="00E14D3D"/>
    <w:rsid w:val="00E15C62"/>
    <w:rsid w:val="00E15F91"/>
    <w:rsid w:val="00E168FC"/>
    <w:rsid w:val="00E202B3"/>
    <w:rsid w:val="00E208FE"/>
    <w:rsid w:val="00E20D58"/>
    <w:rsid w:val="00E212DE"/>
    <w:rsid w:val="00E2139E"/>
    <w:rsid w:val="00E21A70"/>
    <w:rsid w:val="00E2305C"/>
    <w:rsid w:val="00E231E7"/>
    <w:rsid w:val="00E23E83"/>
    <w:rsid w:val="00E24450"/>
    <w:rsid w:val="00E245C1"/>
    <w:rsid w:val="00E25281"/>
    <w:rsid w:val="00E252AC"/>
    <w:rsid w:val="00E26126"/>
    <w:rsid w:val="00E263DD"/>
    <w:rsid w:val="00E26446"/>
    <w:rsid w:val="00E26A53"/>
    <w:rsid w:val="00E26AE0"/>
    <w:rsid w:val="00E26C9F"/>
    <w:rsid w:val="00E26FA2"/>
    <w:rsid w:val="00E27213"/>
    <w:rsid w:val="00E27339"/>
    <w:rsid w:val="00E2752C"/>
    <w:rsid w:val="00E3001F"/>
    <w:rsid w:val="00E30E12"/>
    <w:rsid w:val="00E32BFB"/>
    <w:rsid w:val="00E33163"/>
    <w:rsid w:val="00E3348E"/>
    <w:rsid w:val="00E338A1"/>
    <w:rsid w:val="00E339F3"/>
    <w:rsid w:val="00E33DA6"/>
    <w:rsid w:val="00E33F93"/>
    <w:rsid w:val="00E34234"/>
    <w:rsid w:val="00E3606C"/>
    <w:rsid w:val="00E3630A"/>
    <w:rsid w:val="00E36A9B"/>
    <w:rsid w:val="00E37051"/>
    <w:rsid w:val="00E37078"/>
    <w:rsid w:val="00E37370"/>
    <w:rsid w:val="00E374FC"/>
    <w:rsid w:val="00E375BB"/>
    <w:rsid w:val="00E37614"/>
    <w:rsid w:val="00E4089A"/>
    <w:rsid w:val="00E40920"/>
    <w:rsid w:val="00E40CFA"/>
    <w:rsid w:val="00E4116D"/>
    <w:rsid w:val="00E41647"/>
    <w:rsid w:val="00E41C99"/>
    <w:rsid w:val="00E41D7D"/>
    <w:rsid w:val="00E41F04"/>
    <w:rsid w:val="00E42851"/>
    <w:rsid w:val="00E42A71"/>
    <w:rsid w:val="00E43CDA"/>
    <w:rsid w:val="00E44B31"/>
    <w:rsid w:val="00E45403"/>
    <w:rsid w:val="00E46317"/>
    <w:rsid w:val="00E4692E"/>
    <w:rsid w:val="00E46BE2"/>
    <w:rsid w:val="00E505BF"/>
    <w:rsid w:val="00E51347"/>
    <w:rsid w:val="00E518DF"/>
    <w:rsid w:val="00E518E1"/>
    <w:rsid w:val="00E51BCD"/>
    <w:rsid w:val="00E522AF"/>
    <w:rsid w:val="00E52690"/>
    <w:rsid w:val="00E52B63"/>
    <w:rsid w:val="00E5305F"/>
    <w:rsid w:val="00E5347C"/>
    <w:rsid w:val="00E53BFA"/>
    <w:rsid w:val="00E53DAF"/>
    <w:rsid w:val="00E53DC5"/>
    <w:rsid w:val="00E5454B"/>
    <w:rsid w:val="00E55185"/>
    <w:rsid w:val="00E55A10"/>
    <w:rsid w:val="00E55A64"/>
    <w:rsid w:val="00E56172"/>
    <w:rsid w:val="00E57231"/>
    <w:rsid w:val="00E5773E"/>
    <w:rsid w:val="00E5785D"/>
    <w:rsid w:val="00E607AB"/>
    <w:rsid w:val="00E60980"/>
    <w:rsid w:val="00E60A86"/>
    <w:rsid w:val="00E60DA4"/>
    <w:rsid w:val="00E6233C"/>
    <w:rsid w:val="00E623CF"/>
    <w:rsid w:val="00E62EC7"/>
    <w:rsid w:val="00E631A3"/>
    <w:rsid w:val="00E6359E"/>
    <w:rsid w:val="00E64A26"/>
    <w:rsid w:val="00E660FE"/>
    <w:rsid w:val="00E666CC"/>
    <w:rsid w:val="00E666F4"/>
    <w:rsid w:val="00E67853"/>
    <w:rsid w:val="00E67E6B"/>
    <w:rsid w:val="00E68881"/>
    <w:rsid w:val="00E7077A"/>
    <w:rsid w:val="00E70B0C"/>
    <w:rsid w:val="00E71481"/>
    <w:rsid w:val="00E72016"/>
    <w:rsid w:val="00E726A0"/>
    <w:rsid w:val="00E7308D"/>
    <w:rsid w:val="00E730F7"/>
    <w:rsid w:val="00E7346C"/>
    <w:rsid w:val="00E7415A"/>
    <w:rsid w:val="00E74583"/>
    <w:rsid w:val="00E74AF8"/>
    <w:rsid w:val="00E74DCE"/>
    <w:rsid w:val="00E74F67"/>
    <w:rsid w:val="00E74FA1"/>
    <w:rsid w:val="00E75973"/>
    <w:rsid w:val="00E760D1"/>
    <w:rsid w:val="00E765D0"/>
    <w:rsid w:val="00E768D7"/>
    <w:rsid w:val="00E76914"/>
    <w:rsid w:val="00E76DF2"/>
    <w:rsid w:val="00E76F73"/>
    <w:rsid w:val="00E7732C"/>
    <w:rsid w:val="00E77740"/>
    <w:rsid w:val="00E77BB0"/>
    <w:rsid w:val="00E81A6B"/>
    <w:rsid w:val="00E81AD3"/>
    <w:rsid w:val="00E83249"/>
    <w:rsid w:val="00E83256"/>
    <w:rsid w:val="00E835DB"/>
    <w:rsid w:val="00E83BD1"/>
    <w:rsid w:val="00E8424C"/>
    <w:rsid w:val="00E847EB"/>
    <w:rsid w:val="00E84BDD"/>
    <w:rsid w:val="00E85321"/>
    <w:rsid w:val="00E854E7"/>
    <w:rsid w:val="00E867EE"/>
    <w:rsid w:val="00E90237"/>
    <w:rsid w:val="00E90FA3"/>
    <w:rsid w:val="00E91066"/>
    <w:rsid w:val="00E911AF"/>
    <w:rsid w:val="00E9156B"/>
    <w:rsid w:val="00E91AB4"/>
    <w:rsid w:val="00E91C70"/>
    <w:rsid w:val="00E929C8"/>
    <w:rsid w:val="00E936C4"/>
    <w:rsid w:val="00E93717"/>
    <w:rsid w:val="00E93769"/>
    <w:rsid w:val="00E93875"/>
    <w:rsid w:val="00E939B0"/>
    <w:rsid w:val="00E93BDF"/>
    <w:rsid w:val="00E93C43"/>
    <w:rsid w:val="00E93D33"/>
    <w:rsid w:val="00E9449B"/>
    <w:rsid w:val="00E94DFA"/>
    <w:rsid w:val="00E95648"/>
    <w:rsid w:val="00E95BC6"/>
    <w:rsid w:val="00E95D9C"/>
    <w:rsid w:val="00E96429"/>
    <w:rsid w:val="00E966DD"/>
    <w:rsid w:val="00E96A4C"/>
    <w:rsid w:val="00E96E98"/>
    <w:rsid w:val="00E96FB6"/>
    <w:rsid w:val="00E97F42"/>
    <w:rsid w:val="00EA0AF4"/>
    <w:rsid w:val="00EA0CAC"/>
    <w:rsid w:val="00EA1115"/>
    <w:rsid w:val="00EA15F3"/>
    <w:rsid w:val="00EA1CC5"/>
    <w:rsid w:val="00EA2061"/>
    <w:rsid w:val="00EA2E1F"/>
    <w:rsid w:val="00EA350D"/>
    <w:rsid w:val="00EA3C54"/>
    <w:rsid w:val="00EA4332"/>
    <w:rsid w:val="00EA43C3"/>
    <w:rsid w:val="00EA4489"/>
    <w:rsid w:val="00EA462B"/>
    <w:rsid w:val="00EA4ACC"/>
    <w:rsid w:val="00EA5985"/>
    <w:rsid w:val="00EA600C"/>
    <w:rsid w:val="00EA6117"/>
    <w:rsid w:val="00EA72EA"/>
    <w:rsid w:val="00EA7A80"/>
    <w:rsid w:val="00EA7C69"/>
    <w:rsid w:val="00EA7D9A"/>
    <w:rsid w:val="00EB02FD"/>
    <w:rsid w:val="00EB13E5"/>
    <w:rsid w:val="00EB143E"/>
    <w:rsid w:val="00EB14F6"/>
    <w:rsid w:val="00EB1BDA"/>
    <w:rsid w:val="00EB2B1D"/>
    <w:rsid w:val="00EB34E9"/>
    <w:rsid w:val="00EB3FBF"/>
    <w:rsid w:val="00EB4004"/>
    <w:rsid w:val="00EB4F2F"/>
    <w:rsid w:val="00EB55C1"/>
    <w:rsid w:val="00EB6065"/>
    <w:rsid w:val="00EB6D7A"/>
    <w:rsid w:val="00EB6DC4"/>
    <w:rsid w:val="00EB7137"/>
    <w:rsid w:val="00EB798C"/>
    <w:rsid w:val="00EC12EF"/>
    <w:rsid w:val="00EC17C0"/>
    <w:rsid w:val="00EC1BD0"/>
    <w:rsid w:val="00EC1C27"/>
    <w:rsid w:val="00EC1D6A"/>
    <w:rsid w:val="00EC1E42"/>
    <w:rsid w:val="00EC1F9B"/>
    <w:rsid w:val="00EC2725"/>
    <w:rsid w:val="00EC2EAD"/>
    <w:rsid w:val="00EC3A02"/>
    <w:rsid w:val="00EC3D56"/>
    <w:rsid w:val="00EC46F0"/>
    <w:rsid w:val="00EC55CA"/>
    <w:rsid w:val="00EC65CD"/>
    <w:rsid w:val="00EC764C"/>
    <w:rsid w:val="00EC7938"/>
    <w:rsid w:val="00ED07AE"/>
    <w:rsid w:val="00ED0A12"/>
    <w:rsid w:val="00ED0A8B"/>
    <w:rsid w:val="00ED0E42"/>
    <w:rsid w:val="00ED0EAC"/>
    <w:rsid w:val="00ED1351"/>
    <w:rsid w:val="00ED178B"/>
    <w:rsid w:val="00ED1D82"/>
    <w:rsid w:val="00ED21B3"/>
    <w:rsid w:val="00ED2CED"/>
    <w:rsid w:val="00ED2EB7"/>
    <w:rsid w:val="00ED2F8C"/>
    <w:rsid w:val="00ED3A08"/>
    <w:rsid w:val="00ED3D3B"/>
    <w:rsid w:val="00ED422C"/>
    <w:rsid w:val="00ED4428"/>
    <w:rsid w:val="00ED466F"/>
    <w:rsid w:val="00ED4CB1"/>
    <w:rsid w:val="00ED5038"/>
    <w:rsid w:val="00ED5576"/>
    <w:rsid w:val="00ED6704"/>
    <w:rsid w:val="00ED6DD9"/>
    <w:rsid w:val="00EE0090"/>
    <w:rsid w:val="00EE00CD"/>
    <w:rsid w:val="00EE0E42"/>
    <w:rsid w:val="00EE19F7"/>
    <w:rsid w:val="00EE1B4A"/>
    <w:rsid w:val="00EE20A5"/>
    <w:rsid w:val="00EE2793"/>
    <w:rsid w:val="00EE2E0F"/>
    <w:rsid w:val="00EE2F92"/>
    <w:rsid w:val="00EE44C9"/>
    <w:rsid w:val="00EE5798"/>
    <w:rsid w:val="00EE6037"/>
    <w:rsid w:val="00EE69E1"/>
    <w:rsid w:val="00EE783C"/>
    <w:rsid w:val="00EE7CD8"/>
    <w:rsid w:val="00EF011D"/>
    <w:rsid w:val="00EF026B"/>
    <w:rsid w:val="00EF086B"/>
    <w:rsid w:val="00EF0AB7"/>
    <w:rsid w:val="00EF10EA"/>
    <w:rsid w:val="00EF1C54"/>
    <w:rsid w:val="00EF248D"/>
    <w:rsid w:val="00EF29B8"/>
    <w:rsid w:val="00EF2D06"/>
    <w:rsid w:val="00EF34F1"/>
    <w:rsid w:val="00EF3841"/>
    <w:rsid w:val="00EF3D40"/>
    <w:rsid w:val="00EF400F"/>
    <w:rsid w:val="00EF4397"/>
    <w:rsid w:val="00EF439D"/>
    <w:rsid w:val="00EF450D"/>
    <w:rsid w:val="00EF4CF3"/>
    <w:rsid w:val="00EF5919"/>
    <w:rsid w:val="00EF592C"/>
    <w:rsid w:val="00EF614A"/>
    <w:rsid w:val="00EF617E"/>
    <w:rsid w:val="00EF6354"/>
    <w:rsid w:val="00EF64E2"/>
    <w:rsid w:val="00EF6560"/>
    <w:rsid w:val="00EF6657"/>
    <w:rsid w:val="00EF6A1A"/>
    <w:rsid w:val="00EF70F6"/>
    <w:rsid w:val="00EF770C"/>
    <w:rsid w:val="00EF78C2"/>
    <w:rsid w:val="00F00E94"/>
    <w:rsid w:val="00F011DD"/>
    <w:rsid w:val="00F01D43"/>
    <w:rsid w:val="00F01DEC"/>
    <w:rsid w:val="00F032D5"/>
    <w:rsid w:val="00F03488"/>
    <w:rsid w:val="00F03A01"/>
    <w:rsid w:val="00F03EFB"/>
    <w:rsid w:val="00F040BC"/>
    <w:rsid w:val="00F0441D"/>
    <w:rsid w:val="00F04843"/>
    <w:rsid w:val="00F04E83"/>
    <w:rsid w:val="00F06387"/>
    <w:rsid w:val="00F063B9"/>
    <w:rsid w:val="00F1035F"/>
    <w:rsid w:val="00F107AA"/>
    <w:rsid w:val="00F11837"/>
    <w:rsid w:val="00F1199B"/>
    <w:rsid w:val="00F11C6E"/>
    <w:rsid w:val="00F12000"/>
    <w:rsid w:val="00F123E4"/>
    <w:rsid w:val="00F129B2"/>
    <w:rsid w:val="00F12BBC"/>
    <w:rsid w:val="00F143A8"/>
    <w:rsid w:val="00F14BF0"/>
    <w:rsid w:val="00F1621E"/>
    <w:rsid w:val="00F169E9"/>
    <w:rsid w:val="00F16B14"/>
    <w:rsid w:val="00F16CD0"/>
    <w:rsid w:val="00F175DF"/>
    <w:rsid w:val="00F17ED0"/>
    <w:rsid w:val="00F206B1"/>
    <w:rsid w:val="00F20D16"/>
    <w:rsid w:val="00F2237A"/>
    <w:rsid w:val="00F224F5"/>
    <w:rsid w:val="00F23D49"/>
    <w:rsid w:val="00F24BA5"/>
    <w:rsid w:val="00F25DE8"/>
    <w:rsid w:val="00F25EE2"/>
    <w:rsid w:val="00F26458"/>
    <w:rsid w:val="00F2654B"/>
    <w:rsid w:val="00F27772"/>
    <w:rsid w:val="00F2778E"/>
    <w:rsid w:val="00F30032"/>
    <w:rsid w:val="00F30744"/>
    <w:rsid w:val="00F30F19"/>
    <w:rsid w:val="00F32680"/>
    <w:rsid w:val="00F3317E"/>
    <w:rsid w:val="00F33225"/>
    <w:rsid w:val="00F334E2"/>
    <w:rsid w:val="00F33A0E"/>
    <w:rsid w:val="00F34F7A"/>
    <w:rsid w:val="00F350C9"/>
    <w:rsid w:val="00F35167"/>
    <w:rsid w:val="00F3595E"/>
    <w:rsid w:val="00F3609E"/>
    <w:rsid w:val="00F363EC"/>
    <w:rsid w:val="00F371E2"/>
    <w:rsid w:val="00F37ADE"/>
    <w:rsid w:val="00F37BC4"/>
    <w:rsid w:val="00F37BFC"/>
    <w:rsid w:val="00F4009E"/>
    <w:rsid w:val="00F40E85"/>
    <w:rsid w:val="00F4276E"/>
    <w:rsid w:val="00F4308A"/>
    <w:rsid w:val="00F43858"/>
    <w:rsid w:val="00F44C58"/>
    <w:rsid w:val="00F458A9"/>
    <w:rsid w:val="00F45C37"/>
    <w:rsid w:val="00F462A2"/>
    <w:rsid w:val="00F4673D"/>
    <w:rsid w:val="00F46E34"/>
    <w:rsid w:val="00F47381"/>
    <w:rsid w:val="00F4760B"/>
    <w:rsid w:val="00F47D5D"/>
    <w:rsid w:val="00F5016C"/>
    <w:rsid w:val="00F502EB"/>
    <w:rsid w:val="00F504E2"/>
    <w:rsid w:val="00F50654"/>
    <w:rsid w:val="00F508F1"/>
    <w:rsid w:val="00F51BE9"/>
    <w:rsid w:val="00F51DC5"/>
    <w:rsid w:val="00F51F89"/>
    <w:rsid w:val="00F52603"/>
    <w:rsid w:val="00F52EFD"/>
    <w:rsid w:val="00F54060"/>
    <w:rsid w:val="00F5499E"/>
    <w:rsid w:val="00F54C1A"/>
    <w:rsid w:val="00F600FA"/>
    <w:rsid w:val="00F60496"/>
    <w:rsid w:val="00F612FE"/>
    <w:rsid w:val="00F61759"/>
    <w:rsid w:val="00F62B1E"/>
    <w:rsid w:val="00F6384E"/>
    <w:rsid w:val="00F63CB4"/>
    <w:rsid w:val="00F63F68"/>
    <w:rsid w:val="00F64C79"/>
    <w:rsid w:val="00F64ECD"/>
    <w:rsid w:val="00F65B5A"/>
    <w:rsid w:val="00F6774E"/>
    <w:rsid w:val="00F70273"/>
    <w:rsid w:val="00F703DE"/>
    <w:rsid w:val="00F7093A"/>
    <w:rsid w:val="00F714F0"/>
    <w:rsid w:val="00F7161A"/>
    <w:rsid w:val="00F71986"/>
    <w:rsid w:val="00F7201B"/>
    <w:rsid w:val="00F7295D"/>
    <w:rsid w:val="00F72D62"/>
    <w:rsid w:val="00F74560"/>
    <w:rsid w:val="00F7476A"/>
    <w:rsid w:val="00F74A37"/>
    <w:rsid w:val="00F75D4B"/>
    <w:rsid w:val="00F76551"/>
    <w:rsid w:val="00F76EB5"/>
    <w:rsid w:val="00F77472"/>
    <w:rsid w:val="00F779DA"/>
    <w:rsid w:val="00F77CE7"/>
    <w:rsid w:val="00F80125"/>
    <w:rsid w:val="00F806A5"/>
    <w:rsid w:val="00F81CB6"/>
    <w:rsid w:val="00F82007"/>
    <w:rsid w:val="00F8354A"/>
    <w:rsid w:val="00F838D4"/>
    <w:rsid w:val="00F8416F"/>
    <w:rsid w:val="00F841DC"/>
    <w:rsid w:val="00F84256"/>
    <w:rsid w:val="00F84BB5"/>
    <w:rsid w:val="00F85AB7"/>
    <w:rsid w:val="00F86008"/>
    <w:rsid w:val="00F8605C"/>
    <w:rsid w:val="00F86775"/>
    <w:rsid w:val="00F86803"/>
    <w:rsid w:val="00F86826"/>
    <w:rsid w:val="00F86B07"/>
    <w:rsid w:val="00F86DDD"/>
    <w:rsid w:val="00F871F7"/>
    <w:rsid w:val="00F87250"/>
    <w:rsid w:val="00F87462"/>
    <w:rsid w:val="00F903D1"/>
    <w:rsid w:val="00F90860"/>
    <w:rsid w:val="00F9092E"/>
    <w:rsid w:val="00F90F13"/>
    <w:rsid w:val="00F91EC0"/>
    <w:rsid w:val="00F9222A"/>
    <w:rsid w:val="00F9246E"/>
    <w:rsid w:val="00F9260A"/>
    <w:rsid w:val="00F92A06"/>
    <w:rsid w:val="00F92BB4"/>
    <w:rsid w:val="00F93D76"/>
    <w:rsid w:val="00F93FA5"/>
    <w:rsid w:val="00F94723"/>
    <w:rsid w:val="00F94BEE"/>
    <w:rsid w:val="00F94D70"/>
    <w:rsid w:val="00F95182"/>
    <w:rsid w:val="00F958C4"/>
    <w:rsid w:val="00F95997"/>
    <w:rsid w:val="00F96E24"/>
    <w:rsid w:val="00F96FF1"/>
    <w:rsid w:val="00F97314"/>
    <w:rsid w:val="00F979AA"/>
    <w:rsid w:val="00F97D67"/>
    <w:rsid w:val="00FA0395"/>
    <w:rsid w:val="00FA0763"/>
    <w:rsid w:val="00FA0B3D"/>
    <w:rsid w:val="00FA14FE"/>
    <w:rsid w:val="00FA1A34"/>
    <w:rsid w:val="00FA2516"/>
    <w:rsid w:val="00FA2AE3"/>
    <w:rsid w:val="00FA2C2D"/>
    <w:rsid w:val="00FA3E04"/>
    <w:rsid w:val="00FA44DD"/>
    <w:rsid w:val="00FA4CB6"/>
    <w:rsid w:val="00FA4DE2"/>
    <w:rsid w:val="00FA51CA"/>
    <w:rsid w:val="00FA52EF"/>
    <w:rsid w:val="00FA5A19"/>
    <w:rsid w:val="00FA65D0"/>
    <w:rsid w:val="00FA7CF3"/>
    <w:rsid w:val="00FA7FFE"/>
    <w:rsid w:val="00FB0E22"/>
    <w:rsid w:val="00FB0F86"/>
    <w:rsid w:val="00FB101A"/>
    <w:rsid w:val="00FB13AE"/>
    <w:rsid w:val="00FB1CD5"/>
    <w:rsid w:val="00FB1CF7"/>
    <w:rsid w:val="00FB205F"/>
    <w:rsid w:val="00FB215C"/>
    <w:rsid w:val="00FB25C7"/>
    <w:rsid w:val="00FB26C5"/>
    <w:rsid w:val="00FB2E49"/>
    <w:rsid w:val="00FB40E2"/>
    <w:rsid w:val="00FB5262"/>
    <w:rsid w:val="00FB5636"/>
    <w:rsid w:val="00FB5BDE"/>
    <w:rsid w:val="00FB658F"/>
    <w:rsid w:val="00FB711D"/>
    <w:rsid w:val="00FB71F6"/>
    <w:rsid w:val="00FB75A3"/>
    <w:rsid w:val="00FB7648"/>
    <w:rsid w:val="00FB7860"/>
    <w:rsid w:val="00FB78C4"/>
    <w:rsid w:val="00FB7935"/>
    <w:rsid w:val="00FB79CC"/>
    <w:rsid w:val="00FC08A6"/>
    <w:rsid w:val="00FC13D1"/>
    <w:rsid w:val="00FC1903"/>
    <w:rsid w:val="00FC2407"/>
    <w:rsid w:val="00FC27CD"/>
    <w:rsid w:val="00FC3406"/>
    <w:rsid w:val="00FC360B"/>
    <w:rsid w:val="00FC3D72"/>
    <w:rsid w:val="00FC3F25"/>
    <w:rsid w:val="00FC4CCD"/>
    <w:rsid w:val="00FC5703"/>
    <w:rsid w:val="00FC6712"/>
    <w:rsid w:val="00FC6AD4"/>
    <w:rsid w:val="00FC6D5B"/>
    <w:rsid w:val="00FC792D"/>
    <w:rsid w:val="00FC7AB8"/>
    <w:rsid w:val="00FD03EC"/>
    <w:rsid w:val="00FD09BA"/>
    <w:rsid w:val="00FD0AB5"/>
    <w:rsid w:val="00FD0C3B"/>
    <w:rsid w:val="00FD1FA2"/>
    <w:rsid w:val="00FD325D"/>
    <w:rsid w:val="00FD3A06"/>
    <w:rsid w:val="00FD3B0D"/>
    <w:rsid w:val="00FD4F86"/>
    <w:rsid w:val="00FD5067"/>
    <w:rsid w:val="00FD5CF5"/>
    <w:rsid w:val="00FD60D4"/>
    <w:rsid w:val="00FD689B"/>
    <w:rsid w:val="00FD742C"/>
    <w:rsid w:val="00FD7675"/>
    <w:rsid w:val="00FD7CBF"/>
    <w:rsid w:val="00FE087F"/>
    <w:rsid w:val="00FE0C94"/>
    <w:rsid w:val="00FE0E61"/>
    <w:rsid w:val="00FE133D"/>
    <w:rsid w:val="00FE13EA"/>
    <w:rsid w:val="00FE17FC"/>
    <w:rsid w:val="00FE200C"/>
    <w:rsid w:val="00FE2995"/>
    <w:rsid w:val="00FE3801"/>
    <w:rsid w:val="00FE3929"/>
    <w:rsid w:val="00FE3946"/>
    <w:rsid w:val="00FE3F75"/>
    <w:rsid w:val="00FE41A0"/>
    <w:rsid w:val="00FE46AA"/>
    <w:rsid w:val="00FE4BBE"/>
    <w:rsid w:val="00FE6C7B"/>
    <w:rsid w:val="00FE7063"/>
    <w:rsid w:val="00FE70B0"/>
    <w:rsid w:val="00FF0072"/>
    <w:rsid w:val="00FF08C7"/>
    <w:rsid w:val="00FF0F66"/>
    <w:rsid w:val="00FF1036"/>
    <w:rsid w:val="00FF187A"/>
    <w:rsid w:val="00FF1B27"/>
    <w:rsid w:val="00FF1C08"/>
    <w:rsid w:val="00FF27AA"/>
    <w:rsid w:val="00FF2A67"/>
    <w:rsid w:val="00FF2E62"/>
    <w:rsid w:val="00FF2E90"/>
    <w:rsid w:val="00FF3380"/>
    <w:rsid w:val="00FF35C7"/>
    <w:rsid w:val="00FF3A06"/>
    <w:rsid w:val="00FF3E8E"/>
    <w:rsid w:val="00FF4D46"/>
    <w:rsid w:val="00FF5CF9"/>
    <w:rsid w:val="00FF708D"/>
    <w:rsid w:val="00FF71FC"/>
    <w:rsid w:val="00FF782A"/>
    <w:rsid w:val="03CFA8E7"/>
    <w:rsid w:val="044AD841"/>
    <w:rsid w:val="04F20065"/>
    <w:rsid w:val="08BD0D17"/>
    <w:rsid w:val="0C302771"/>
    <w:rsid w:val="0C31421B"/>
    <w:rsid w:val="0CDC513B"/>
    <w:rsid w:val="0E63F7AF"/>
    <w:rsid w:val="103FCC63"/>
    <w:rsid w:val="13568692"/>
    <w:rsid w:val="15260A35"/>
    <w:rsid w:val="152B7E6D"/>
    <w:rsid w:val="1A366035"/>
    <w:rsid w:val="1CAA3AC9"/>
    <w:rsid w:val="1EFFAC30"/>
    <w:rsid w:val="1F32B455"/>
    <w:rsid w:val="21E856DC"/>
    <w:rsid w:val="22C17A85"/>
    <w:rsid w:val="23CFB480"/>
    <w:rsid w:val="23E13B28"/>
    <w:rsid w:val="253774BC"/>
    <w:rsid w:val="26DF183C"/>
    <w:rsid w:val="28419925"/>
    <w:rsid w:val="29B8C4AB"/>
    <w:rsid w:val="2E48EDE1"/>
    <w:rsid w:val="309D810A"/>
    <w:rsid w:val="312762DD"/>
    <w:rsid w:val="3362A476"/>
    <w:rsid w:val="34126EEC"/>
    <w:rsid w:val="346A5863"/>
    <w:rsid w:val="34C68539"/>
    <w:rsid w:val="3544B4D3"/>
    <w:rsid w:val="35767631"/>
    <w:rsid w:val="35A497A2"/>
    <w:rsid w:val="3725DE7C"/>
    <w:rsid w:val="385315A3"/>
    <w:rsid w:val="3BA34FC1"/>
    <w:rsid w:val="3ECA7413"/>
    <w:rsid w:val="3F9EDFDA"/>
    <w:rsid w:val="45E22B28"/>
    <w:rsid w:val="46632116"/>
    <w:rsid w:val="496C556B"/>
    <w:rsid w:val="51806C41"/>
    <w:rsid w:val="52360114"/>
    <w:rsid w:val="5650B328"/>
    <w:rsid w:val="56A3CBF3"/>
    <w:rsid w:val="586DBD06"/>
    <w:rsid w:val="59A076E7"/>
    <w:rsid w:val="5B47E81C"/>
    <w:rsid w:val="5DD8929F"/>
    <w:rsid w:val="5EB85637"/>
    <w:rsid w:val="637242FD"/>
    <w:rsid w:val="646190A2"/>
    <w:rsid w:val="64EF8543"/>
    <w:rsid w:val="67AF5CC6"/>
    <w:rsid w:val="686314D8"/>
    <w:rsid w:val="6AFD9571"/>
    <w:rsid w:val="6C96E76D"/>
    <w:rsid w:val="6F0F70D0"/>
    <w:rsid w:val="6F44B21F"/>
    <w:rsid w:val="72CFA81C"/>
    <w:rsid w:val="733038A3"/>
    <w:rsid w:val="73BC3FD1"/>
    <w:rsid w:val="74A67C99"/>
    <w:rsid w:val="75888776"/>
    <w:rsid w:val="7E7328EA"/>
    <w:rsid w:val="7FC375E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FA134"/>
  <w15:chartTrackingRefBased/>
  <w15:docId w15:val="{D6B09D54-36F1-4077-8745-9AF318A99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F70273"/>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Pealkiri2">
    <w:name w:val="heading 2"/>
    <w:basedOn w:val="Normaallaad"/>
    <w:next w:val="Normaallaad"/>
    <w:link w:val="Pealkiri2Mrk"/>
    <w:uiPriority w:val="9"/>
    <w:semiHidden/>
    <w:unhideWhenUsed/>
    <w:qFormat/>
    <w:rsid w:val="00FE7063"/>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Pealkiri3">
    <w:name w:val="heading 3"/>
    <w:basedOn w:val="Normaallaad"/>
    <w:link w:val="Pealkiri3Mrk"/>
    <w:uiPriority w:val="9"/>
    <w:qFormat/>
    <w:rsid w:val="00963F58"/>
    <w:pPr>
      <w:spacing w:before="240" w:after="100" w:afterAutospacing="1" w:line="240" w:lineRule="auto"/>
      <w:outlineLvl w:val="2"/>
    </w:pPr>
    <w:rPr>
      <w:rFonts w:ascii="Times New Roman" w:hAnsi="Times New Roman" w:eastAsia="Times New Roman" w:cs="Times New Roman"/>
      <w:b/>
      <w:bCs/>
      <w:sz w:val="27"/>
      <w:szCs w:val="27"/>
      <w:lang w:eastAsia="et-EE"/>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Loendilik">
    <w:name w:val="List Paragraph"/>
    <w:basedOn w:val="Normaallaad"/>
    <w:uiPriority w:val="34"/>
    <w:qFormat/>
    <w:rsid w:val="00FA2516"/>
    <w:pPr>
      <w:ind w:left="720"/>
      <w:contextualSpacing/>
    </w:pPr>
  </w:style>
  <w:style w:type="character" w:styleId="Kommentaariviide">
    <w:name w:val="annotation reference"/>
    <w:basedOn w:val="Liguvaikefont"/>
    <w:uiPriority w:val="99"/>
    <w:semiHidden/>
    <w:unhideWhenUsed/>
    <w:rsid w:val="00FA2516"/>
    <w:rPr>
      <w:sz w:val="16"/>
      <w:szCs w:val="16"/>
    </w:rPr>
  </w:style>
  <w:style w:type="paragraph" w:styleId="Kommentaaritekst">
    <w:name w:val="annotation text"/>
    <w:basedOn w:val="Normaallaad"/>
    <w:link w:val="KommentaaritekstMrk"/>
    <w:uiPriority w:val="99"/>
    <w:unhideWhenUsed/>
    <w:rsid w:val="00FA2516"/>
    <w:pPr>
      <w:spacing w:line="240" w:lineRule="auto"/>
    </w:pPr>
    <w:rPr>
      <w:sz w:val="20"/>
      <w:szCs w:val="20"/>
    </w:rPr>
  </w:style>
  <w:style w:type="character" w:styleId="KommentaaritekstMrk" w:customStyle="1">
    <w:name w:val="Kommentaari tekst Märk"/>
    <w:basedOn w:val="Liguvaikefont"/>
    <w:link w:val="Kommentaaritekst"/>
    <w:uiPriority w:val="99"/>
    <w:rsid w:val="00FA2516"/>
    <w:rPr>
      <w:sz w:val="20"/>
      <w:szCs w:val="20"/>
    </w:rPr>
  </w:style>
  <w:style w:type="paragraph" w:styleId="Kommentaariteema">
    <w:name w:val="annotation subject"/>
    <w:basedOn w:val="Kommentaaritekst"/>
    <w:next w:val="Kommentaaritekst"/>
    <w:link w:val="KommentaariteemaMrk"/>
    <w:uiPriority w:val="99"/>
    <w:semiHidden/>
    <w:unhideWhenUsed/>
    <w:rsid w:val="00FA2516"/>
    <w:rPr>
      <w:b/>
      <w:bCs/>
    </w:rPr>
  </w:style>
  <w:style w:type="character" w:styleId="KommentaariteemaMrk" w:customStyle="1">
    <w:name w:val="Kommentaari teema Märk"/>
    <w:basedOn w:val="KommentaaritekstMrk"/>
    <w:link w:val="Kommentaariteema"/>
    <w:uiPriority w:val="99"/>
    <w:semiHidden/>
    <w:rsid w:val="00FA2516"/>
    <w:rPr>
      <w:b/>
      <w:bCs/>
      <w:sz w:val="20"/>
      <w:szCs w:val="20"/>
    </w:rPr>
  </w:style>
  <w:style w:type="paragraph" w:styleId="Jutumullitekst">
    <w:name w:val="Balloon Text"/>
    <w:basedOn w:val="Normaallaad"/>
    <w:link w:val="JutumullitekstMrk"/>
    <w:uiPriority w:val="99"/>
    <w:semiHidden/>
    <w:unhideWhenUsed/>
    <w:rsid w:val="00FA2516"/>
    <w:pPr>
      <w:spacing w:after="0" w:line="240" w:lineRule="auto"/>
    </w:pPr>
    <w:rPr>
      <w:rFonts w:ascii="Segoe UI" w:hAnsi="Segoe UI" w:cs="Segoe UI"/>
      <w:sz w:val="18"/>
      <w:szCs w:val="18"/>
    </w:rPr>
  </w:style>
  <w:style w:type="character" w:styleId="JutumullitekstMrk" w:customStyle="1">
    <w:name w:val="Jutumullitekst Märk"/>
    <w:basedOn w:val="Liguvaikefont"/>
    <w:link w:val="Jutumullitekst"/>
    <w:uiPriority w:val="99"/>
    <w:semiHidden/>
    <w:rsid w:val="00FA2516"/>
    <w:rPr>
      <w:rFonts w:ascii="Segoe UI" w:hAnsi="Segoe UI" w:cs="Segoe UI"/>
      <w:sz w:val="18"/>
      <w:szCs w:val="18"/>
    </w:rPr>
  </w:style>
  <w:style w:type="paragraph" w:styleId="Normaallaadveeb">
    <w:name w:val="Normal (Web)"/>
    <w:basedOn w:val="Normaallaad"/>
    <w:uiPriority w:val="99"/>
    <w:unhideWhenUsed/>
    <w:rsid w:val="00FA2516"/>
    <w:pPr>
      <w:spacing w:before="240" w:after="100" w:afterAutospacing="1" w:line="240" w:lineRule="auto"/>
    </w:pPr>
    <w:rPr>
      <w:rFonts w:ascii="Times New Roman" w:hAnsi="Times New Roman" w:eastAsia="Times New Roman" w:cs="Times New Roman"/>
      <w:sz w:val="24"/>
      <w:szCs w:val="24"/>
      <w:lang w:eastAsia="et-EE"/>
    </w:rPr>
  </w:style>
  <w:style w:type="character" w:styleId="Pealkiri3Mrk" w:customStyle="1">
    <w:name w:val="Pealkiri 3 Märk"/>
    <w:basedOn w:val="Liguvaikefont"/>
    <w:link w:val="Pealkiri3"/>
    <w:uiPriority w:val="9"/>
    <w:rsid w:val="00963F58"/>
    <w:rPr>
      <w:rFonts w:ascii="Times New Roman" w:hAnsi="Times New Roman" w:eastAsia="Times New Roman" w:cs="Times New Roman"/>
      <w:b/>
      <w:bCs/>
      <w:sz w:val="27"/>
      <w:szCs w:val="27"/>
      <w:lang w:eastAsia="et-EE"/>
    </w:rPr>
  </w:style>
  <w:style w:type="character" w:styleId="Tugev">
    <w:name w:val="Strong"/>
    <w:basedOn w:val="Liguvaikefont"/>
    <w:uiPriority w:val="22"/>
    <w:qFormat/>
    <w:rsid w:val="00963F58"/>
    <w:rPr>
      <w:b/>
      <w:bCs/>
    </w:rPr>
  </w:style>
  <w:style w:type="character" w:styleId="tyhik" w:customStyle="1">
    <w:name w:val="tyhik"/>
    <w:basedOn w:val="Liguvaikefont"/>
    <w:rsid w:val="00963F58"/>
  </w:style>
  <w:style w:type="paragraph" w:styleId="Vahedeta">
    <w:name w:val="No Spacing"/>
    <w:uiPriority w:val="1"/>
    <w:qFormat/>
    <w:rsid w:val="00A32358"/>
    <w:pPr>
      <w:spacing w:after="0" w:line="240" w:lineRule="auto"/>
    </w:pPr>
    <w:rPr>
      <w:rFonts w:ascii="Times New Roman" w:hAnsi="Times New Roman" w:eastAsia="Calibri" w:cs="Times New Roman"/>
      <w:sz w:val="24"/>
    </w:rPr>
  </w:style>
  <w:style w:type="character" w:styleId="mm" w:customStyle="1">
    <w:name w:val="mm"/>
    <w:basedOn w:val="Liguvaikefont"/>
    <w:rsid w:val="00EA15F3"/>
  </w:style>
  <w:style w:type="character" w:styleId="Hperlink">
    <w:name w:val="Hyperlink"/>
    <w:basedOn w:val="Liguvaikefont"/>
    <w:uiPriority w:val="99"/>
    <w:unhideWhenUsed/>
    <w:rsid w:val="00EA15F3"/>
    <w:rPr>
      <w:color w:val="0000FF"/>
      <w:u w:val="single"/>
    </w:rPr>
  </w:style>
  <w:style w:type="paragraph" w:styleId="CM1" w:customStyle="1">
    <w:name w:val="CM1"/>
    <w:basedOn w:val="Normaallaad"/>
    <w:next w:val="Normaallaad"/>
    <w:uiPriority w:val="99"/>
    <w:rsid w:val="004443C8"/>
    <w:pPr>
      <w:autoSpaceDE w:val="0"/>
      <w:autoSpaceDN w:val="0"/>
      <w:adjustRightInd w:val="0"/>
      <w:spacing w:after="0" w:line="240" w:lineRule="auto"/>
    </w:pPr>
    <w:rPr>
      <w:rFonts w:ascii="Times New Roman" w:hAnsi="Times New Roman" w:cs="Times New Roman"/>
      <w:sz w:val="24"/>
      <w:szCs w:val="24"/>
    </w:rPr>
  </w:style>
  <w:style w:type="paragraph" w:styleId="CM3" w:customStyle="1">
    <w:name w:val="CM3"/>
    <w:basedOn w:val="Normaallaad"/>
    <w:next w:val="Normaallaad"/>
    <w:uiPriority w:val="99"/>
    <w:rsid w:val="004443C8"/>
    <w:pPr>
      <w:autoSpaceDE w:val="0"/>
      <w:autoSpaceDN w:val="0"/>
      <w:adjustRightInd w:val="0"/>
      <w:spacing w:after="0" w:line="240" w:lineRule="auto"/>
    </w:pPr>
    <w:rPr>
      <w:rFonts w:ascii="Times New Roman" w:hAnsi="Times New Roman" w:cs="Times New Roman"/>
      <w:sz w:val="24"/>
      <w:szCs w:val="24"/>
    </w:rPr>
  </w:style>
  <w:style w:type="paragraph" w:styleId="CM4" w:customStyle="1">
    <w:name w:val="CM4"/>
    <w:basedOn w:val="Normaallaad"/>
    <w:next w:val="Normaallaad"/>
    <w:uiPriority w:val="99"/>
    <w:rsid w:val="004443C8"/>
    <w:pPr>
      <w:autoSpaceDE w:val="0"/>
      <w:autoSpaceDN w:val="0"/>
      <w:adjustRightInd w:val="0"/>
      <w:spacing w:after="0" w:line="240" w:lineRule="auto"/>
    </w:pPr>
    <w:rPr>
      <w:rFonts w:ascii="Times New Roman" w:hAnsi="Times New Roman" w:cs="Times New Roman"/>
      <w:sz w:val="24"/>
      <w:szCs w:val="24"/>
    </w:rPr>
  </w:style>
  <w:style w:type="paragraph" w:styleId="Default" w:customStyle="1">
    <w:name w:val="Default"/>
    <w:uiPriority w:val="99"/>
    <w:rsid w:val="0032772C"/>
    <w:pPr>
      <w:autoSpaceDE w:val="0"/>
      <w:autoSpaceDN w:val="0"/>
      <w:adjustRightInd w:val="0"/>
      <w:spacing w:after="0" w:line="240" w:lineRule="auto"/>
    </w:pPr>
    <w:rPr>
      <w:rFonts w:ascii="Arial" w:hAnsi="Arial" w:cs="Arial"/>
      <w:color w:val="000000"/>
      <w:sz w:val="24"/>
      <w:szCs w:val="24"/>
    </w:rPr>
  </w:style>
  <w:style w:type="character" w:styleId="Rhutus">
    <w:name w:val="Emphasis"/>
    <w:basedOn w:val="Liguvaikefont"/>
    <w:uiPriority w:val="20"/>
    <w:qFormat/>
    <w:rsid w:val="00EA6117"/>
    <w:rPr>
      <w:b/>
      <w:bCs/>
      <w:i w:val="0"/>
      <w:iCs w:val="0"/>
    </w:rPr>
  </w:style>
  <w:style w:type="character" w:styleId="st1" w:customStyle="1">
    <w:name w:val="st1"/>
    <w:basedOn w:val="Liguvaikefont"/>
    <w:rsid w:val="00EA6117"/>
  </w:style>
  <w:style w:type="character" w:styleId="Klastatudhperlink">
    <w:name w:val="FollowedHyperlink"/>
    <w:basedOn w:val="Liguvaikefont"/>
    <w:uiPriority w:val="99"/>
    <w:semiHidden/>
    <w:unhideWhenUsed/>
    <w:rsid w:val="00FD4F86"/>
    <w:rPr>
      <w:color w:val="800080" w:themeColor="followedHyperlink"/>
      <w:u w:val="single"/>
    </w:rPr>
  </w:style>
  <w:style w:type="paragraph" w:styleId="Redaktsioon">
    <w:name w:val="Revision"/>
    <w:hidden/>
    <w:uiPriority w:val="99"/>
    <w:semiHidden/>
    <w:rsid w:val="00151FF7"/>
    <w:pPr>
      <w:spacing w:after="0" w:line="240" w:lineRule="auto"/>
    </w:pPr>
  </w:style>
  <w:style w:type="paragraph" w:styleId="muutmisksk" w:customStyle="1">
    <w:name w:val="muutmiskäsk"/>
    <w:basedOn w:val="Normaallaad"/>
    <w:qFormat/>
    <w:rsid w:val="00BB6711"/>
    <w:pPr>
      <w:widowControl w:val="0"/>
      <w:autoSpaceDN w:val="0"/>
      <w:adjustRightInd w:val="0"/>
      <w:spacing w:before="240" w:after="0" w:line="240" w:lineRule="auto"/>
      <w:jc w:val="both"/>
    </w:pPr>
    <w:rPr>
      <w:rFonts w:ascii="Times New Roman" w:hAnsi="Times New Roman" w:eastAsia="Times New Roman" w:cs="Times New Roman"/>
      <w:sz w:val="24"/>
      <w:szCs w:val="24"/>
      <w:lang w:eastAsia="et-EE"/>
    </w:rPr>
  </w:style>
  <w:style w:type="paragraph" w:styleId="uuspeatkijaotis" w:customStyle="1">
    <w:name w:val="uus peatüki (jaotis"/>
    <w:aliases w:val="osa,jagu ) pealkiri"/>
    <w:basedOn w:val="Normaallaad"/>
    <w:qFormat/>
    <w:rsid w:val="00BB6711"/>
    <w:pPr>
      <w:widowControl w:val="0"/>
      <w:autoSpaceDN w:val="0"/>
      <w:adjustRightInd w:val="0"/>
      <w:spacing w:after="120" w:line="240" w:lineRule="auto"/>
      <w:jc w:val="center"/>
    </w:pPr>
    <w:rPr>
      <w:rFonts w:ascii="Times New Roman" w:hAnsi="Times New Roman" w:eastAsia="Times New Roman" w:cs="Times New Roman"/>
      <w:b/>
      <w:caps/>
      <w:sz w:val="24"/>
      <w:szCs w:val="24"/>
      <w:lang w:eastAsia="et-EE"/>
    </w:rPr>
  </w:style>
  <w:style w:type="character" w:styleId="Lahendamatamainimine">
    <w:name w:val="Unresolved Mention"/>
    <w:basedOn w:val="Liguvaikefont"/>
    <w:uiPriority w:val="99"/>
    <w:semiHidden/>
    <w:unhideWhenUsed/>
    <w:rsid w:val="00A4462A"/>
    <w:rPr>
      <w:color w:val="605E5C"/>
      <w:shd w:val="clear" w:color="auto" w:fill="E1DFDD"/>
    </w:rPr>
  </w:style>
  <w:style w:type="character" w:styleId="Pealkiri2Mrk" w:customStyle="1">
    <w:name w:val="Pealkiri 2 Märk"/>
    <w:basedOn w:val="Liguvaikefont"/>
    <w:link w:val="Pealkiri2"/>
    <w:uiPriority w:val="9"/>
    <w:semiHidden/>
    <w:rsid w:val="00FE7063"/>
    <w:rPr>
      <w:rFonts w:asciiTheme="majorHAnsi" w:hAnsiTheme="majorHAnsi" w:eastAsiaTheme="majorEastAsia" w:cstheme="majorBidi"/>
      <w:color w:val="365F91" w:themeColor="accent1" w:themeShade="BF"/>
      <w:sz w:val="26"/>
      <w:szCs w:val="26"/>
    </w:rPr>
  </w:style>
  <w:style w:type="character" w:styleId="cf01" w:customStyle="1">
    <w:name w:val="cf01"/>
    <w:basedOn w:val="Liguvaikefont"/>
    <w:rsid w:val="007C399E"/>
    <w:rPr>
      <w:rFonts w:hint="default" w:ascii="Segoe UI" w:hAnsi="Segoe UI" w:cs="Segoe UI"/>
      <w:sz w:val="18"/>
      <w:szCs w:val="18"/>
    </w:rPr>
  </w:style>
  <w:style w:type="character" w:styleId="cf11" w:customStyle="1">
    <w:name w:val="cf11"/>
    <w:basedOn w:val="Liguvaikefont"/>
    <w:rsid w:val="007C399E"/>
    <w:rPr>
      <w:rFonts w:hint="default" w:ascii="Segoe UI" w:hAnsi="Segoe UI" w:cs="Segoe UI"/>
      <w:sz w:val="18"/>
      <w:szCs w:val="18"/>
    </w:rPr>
  </w:style>
  <w:style w:type="character" w:styleId="Pealkiri1Mrk" w:customStyle="1">
    <w:name w:val="Pealkiri 1 Märk"/>
    <w:basedOn w:val="Liguvaikefont"/>
    <w:link w:val="Pealkiri1"/>
    <w:uiPriority w:val="9"/>
    <w:rsid w:val="00F70273"/>
    <w:rPr>
      <w:rFonts w:asciiTheme="majorHAnsi" w:hAnsiTheme="majorHAnsi" w:eastAsiaTheme="majorEastAsia" w:cstheme="majorBidi"/>
      <w:color w:val="365F91" w:themeColor="accent1" w:themeShade="BF"/>
      <w:sz w:val="32"/>
      <w:szCs w:val="32"/>
    </w:rPr>
  </w:style>
  <w:style w:type="paragraph" w:styleId="Pis">
    <w:name w:val="header"/>
    <w:basedOn w:val="Normaallaad"/>
    <w:link w:val="PisMrk"/>
    <w:uiPriority w:val="99"/>
    <w:unhideWhenUsed/>
    <w:rsid w:val="001844A8"/>
    <w:pPr>
      <w:tabs>
        <w:tab w:val="center" w:pos="4536"/>
        <w:tab w:val="right" w:pos="9072"/>
      </w:tabs>
      <w:spacing w:after="0" w:line="240" w:lineRule="auto"/>
    </w:pPr>
  </w:style>
  <w:style w:type="character" w:styleId="PisMrk" w:customStyle="1">
    <w:name w:val="Päis Märk"/>
    <w:basedOn w:val="Liguvaikefont"/>
    <w:link w:val="Pis"/>
    <w:uiPriority w:val="99"/>
    <w:rsid w:val="001844A8"/>
  </w:style>
  <w:style w:type="paragraph" w:styleId="Jalus">
    <w:name w:val="footer"/>
    <w:basedOn w:val="Normaallaad"/>
    <w:link w:val="JalusMrk"/>
    <w:uiPriority w:val="99"/>
    <w:unhideWhenUsed/>
    <w:rsid w:val="001844A8"/>
    <w:pPr>
      <w:tabs>
        <w:tab w:val="center" w:pos="4536"/>
        <w:tab w:val="right" w:pos="9072"/>
      </w:tabs>
      <w:spacing w:after="0" w:line="240" w:lineRule="auto"/>
    </w:pPr>
  </w:style>
  <w:style w:type="character" w:styleId="JalusMrk" w:customStyle="1">
    <w:name w:val="Jalus Märk"/>
    <w:basedOn w:val="Liguvaikefont"/>
    <w:link w:val="Jalus"/>
    <w:uiPriority w:val="99"/>
    <w:rsid w:val="001844A8"/>
  </w:style>
  <w:style w:type="paragraph" w:styleId="Loenditpp">
    <w:name w:val="List Bullet"/>
    <w:basedOn w:val="Normaallaad"/>
    <w:uiPriority w:val="99"/>
    <w:unhideWhenUsed/>
    <w:rsid w:val="00AD72AD"/>
    <w:pPr>
      <w:numPr>
        <w:numId w:val="2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40657">
      <w:bodyDiv w:val="1"/>
      <w:marLeft w:val="0"/>
      <w:marRight w:val="0"/>
      <w:marTop w:val="0"/>
      <w:marBottom w:val="0"/>
      <w:divBdr>
        <w:top w:val="none" w:sz="0" w:space="0" w:color="auto"/>
        <w:left w:val="none" w:sz="0" w:space="0" w:color="auto"/>
        <w:bottom w:val="none" w:sz="0" w:space="0" w:color="auto"/>
        <w:right w:val="none" w:sz="0" w:space="0" w:color="auto"/>
      </w:divBdr>
      <w:divsChild>
        <w:div w:id="1475486182">
          <w:marLeft w:val="0"/>
          <w:marRight w:val="0"/>
          <w:marTop w:val="0"/>
          <w:marBottom w:val="0"/>
          <w:divBdr>
            <w:top w:val="none" w:sz="0" w:space="0" w:color="auto"/>
            <w:left w:val="none" w:sz="0" w:space="0" w:color="auto"/>
            <w:bottom w:val="none" w:sz="0" w:space="0" w:color="auto"/>
            <w:right w:val="none" w:sz="0" w:space="0" w:color="auto"/>
          </w:divBdr>
          <w:divsChild>
            <w:div w:id="1620065300">
              <w:marLeft w:val="0"/>
              <w:marRight w:val="0"/>
              <w:marTop w:val="0"/>
              <w:marBottom w:val="0"/>
              <w:divBdr>
                <w:top w:val="none" w:sz="0" w:space="0" w:color="auto"/>
                <w:left w:val="none" w:sz="0" w:space="0" w:color="auto"/>
                <w:bottom w:val="none" w:sz="0" w:space="0" w:color="auto"/>
                <w:right w:val="none" w:sz="0" w:space="0" w:color="auto"/>
              </w:divBdr>
              <w:divsChild>
                <w:div w:id="890187902">
                  <w:marLeft w:val="0"/>
                  <w:marRight w:val="0"/>
                  <w:marTop w:val="0"/>
                  <w:marBottom w:val="0"/>
                  <w:divBdr>
                    <w:top w:val="none" w:sz="0" w:space="0" w:color="auto"/>
                    <w:left w:val="none" w:sz="0" w:space="0" w:color="auto"/>
                    <w:bottom w:val="none" w:sz="0" w:space="0" w:color="auto"/>
                    <w:right w:val="none" w:sz="0" w:space="0" w:color="auto"/>
                  </w:divBdr>
                  <w:divsChild>
                    <w:div w:id="31263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85707">
      <w:bodyDiv w:val="1"/>
      <w:marLeft w:val="0"/>
      <w:marRight w:val="0"/>
      <w:marTop w:val="0"/>
      <w:marBottom w:val="0"/>
      <w:divBdr>
        <w:top w:val="none" w:sz="0" w:space="0" w:color="auto"/>
        <w:left w:val="none" w:sz="0" w:space="0" w:color="auto"/>
        <w:bottom w:val="none" w:sz="0" w:space="0" w:color="auto"/>
        <w:right w:val="none" w:sz="0" w:space="0" w:color="auto"/>
      </w:divBdr>
      <w:divsChild>
        <w:div w:id="1571306704">
          <w:marLeft w:val="0"/>
          <w:marRight w:val="0"/>
          <w:marTop w:val="0"/>
          <w:marBottom w:val="0"/>
          <w:divBdr>
            <w:top w:val="none" w:sz="0" w:space="0" w:color="auto"/>
            <w:left w:val="none" w:sz="0" w:space="0" w:color="auto"/>
            <w:bottom w:val="none" w:sz="0" w:space="0" w:color="auto"/>
            <w:right w:val="none" w:sz="0" w:space="0" w:color="auto"/>
          </w:divBdr>
          <w:divsChild>
            <w:div w:id="1592009116">
              <w:marLeft w:val="0"/>
              <w:marRight w:val="0"/>
              <w:marTop w:val="0"/>
              <w:marBottom w:val="0"/>
              <w:divBdr>
                <w:top w:val="none" w:sz="0" w:space="0" w:color="auto"/>
                <w:left w:val="none" w:sz="0" w:space="0" w:color="auto"/>
                <w:bottom w:val="none" w:sz="0" w:space="0" w:color="auto"/>
                <w:right w:val="none" w:sz="0" w:space="0" w:color="auto"/>
              </w:divBdr>
              <w:divsChild>
                <w:div w:id="205217504">
                  <w:marLeft w:val="0"/>
                  <w:marRight w:val="0"/>
                  <w:marTop w:val="0"/>
                  <w:marBottom w:val="0"/>
                  <w:divBdr>
                    <w:top w:val="none" w:sz="0" w:space="0" w:color="auto"/>
                    <w:left w:val="none" w:sz="0" w:space="0" w:color="auto"/>
                    <w:bottom w:val="none" w:sz="0" w:space="0" w:color="auto"/>
                    <w:right w:val="none" w:sz="0" w:space="0" w:color="auto"/>
                  </w:divBdr>
                  <w:divsChild>
                    <w:div w:id="84267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46728">
      <w:bodyDiv w:val="1"/>
      <w:marLeft w:val="0"/>
      <w:marRight w:val="0"/>
      <w:marTop w:val="0"/>
      <w:marBottom w:val="0"/>
      <w:divBdr>
        <w:top w:val="none" w:sz="0" w:space="0" w:color="auto"/>
        <w:left w:val="none" w:sz="0" w:space="0" w:color="auto"/>
        <w:bottom w:val="none" w:sz="0" w:space="0" w:color="auto"/>
        <w:right w:val="none" w:sz="0" w:space="0" w:color="auto"/>
      </w:divBdr>
      <w:divsChild>
        <w:div w:id="696735553">
          <w:marLeft w:val="0"/>
          <w:marRight w:val="0"/>
          <w:marTop w:val="0"/>
          <w:marBottom w:val="0"/>
          <w:divBdr>
            <w:top w:val="none" w:sz="0" w:space="0" w:color="auto"/>
            <w:left w:val="none" w:sz="0" w:space="0" w:color="auto"/>
            <w:bottom w:val="none" w:sz="0" w:space="0" w:color="auto"/>
            <w:right w:val="none" w:sz="0" w:space="0" w:color="auto"/>
          </w:divBdr>
          <w:divsChild>
            <w:div w:id="926309584">
              <w:marLeft w:val="0"/>
              <w:marRight w:val="0"/>
              <w:marTop w:val="0"/>
              <w:marBottom w:val="0"/>
              <w:divBdr>
                <w:top w:val="none" w:sz="0" w:space="0" w:color="auto"/>
                <w:left w:val="none" w:sz="0" w:space="0" w:color="auto"/>
                <w:bottom w:val="none" w:sz="0" w:space="0" w:color="auto"/>
                <w:right w:val="none" w:sz="0" w:space="0" w:color="auto"/>
              </w:divBdr>
              <w:divsChild>
                <w:div w:id="897978697">
                  <w:marLeft w:val="0"/>
                  <w:marRight w:val="0"/>
                  <w:marTop w:val="0"/>
                  <w:marBottom w:val="0"/>
                  <w:divBdr>
                    <w:top w:val="none" w:sz="0" w:space="0" w:color="auto"/>
                    <w:left w:val="none" w:sz="0" w:space="0" w:color="auto"/>
                    <w:bottom w:val="none" w:sz="0" w:space="0" w:color="auto"/>
                    <w:right w:val="none" w:sz="0" w:space="0" w:color="auto"/>
                  </w:divBdr>
                  <w:divsChild>
                    <w:div w:id="6216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025283">
      <w:bodyDiv w:val="1"/>
      <w:marLeft w:val="0"/>
      <w:marRight w:val="0"/>
      <w:marTop w:val="0"/>
      <w:marBottom w:val="0"/>
      <w:divBdr>
        <w:top w:val="none" w:sz="0" w:space="0" w:color="auto"/>
        <w:left w:val="none" w:sz="0" w:space="0" w:color="auto"/>
        <w:bottom w:val="none" w:sz="0" w:space="0" w:color="auto"/>
        <w:right w:val="none" w:sz="0" w:space="0" w:color="auto"/>
      </w:divBdr>
    </w:div>
    <w:div w:id="344671911">
      <w:bodyDiv w:val="1"/>
      <w:marLeft w:val="0"/>
      <w:marRight w:val="0"/>
      <w:marTop w:val="0"/>
      <w:marBottom w:val="0"/>
      <w:divBdr>
        <w:top w:val="none" w:sz="0" w:space="0" w:color="auto"/>
        <w:left w:val="none" w:sz="0" w:space="0" w:color="auto"/>
        <w:bottom w:val="none" w:sz="0" w:space="0" w:color="auto"/>
        <w:right w:val="none" w:sz="0" w:space="0" w:color="auto"/>
      </w:divBdr>
    </w:div>
    <w:div w:id="359010556">
      <w:bodyDiv w:val="1"/>
      <w:marLeft w:val="0"/>
      <w:marRight w:val="0"/>
      <w:marTop w:val="0"/>
      <w:marBottom w:val="0"/>
      <w:divBdr>
        <w:top w:val="none" w:sz="0" w:space="0" w:color="auto"/>
        <w:left w:val="none" w:sz="0" w:space="0" w:color="auto"/>
        <w:bottom w:val="none" w:sz="0" w:space="0" w:color="auto"/>
        <w:right w:val="none" w:sz="0" w:space="0" w:color="auto"/>
      </w:divBdr>
    </w:div>
    <w:div w:id="409817243">
      <w:bodyDiv w:val="1"/>
      <w:marLeft w:val="0"/>
      <w:marRight w:val="0"/>
      <w:marTop w:val="0"/>
      <w:marBottom w:val="0"/>
      <w:divBdr>
        <w:top w:val="none" w:sz="0" w:space="0" w:color="auto"/>
        <w:left w:val="none" w:sz="0" w:space="0" w:color="auto"/>
        <w:bottom w:val="none" w:sz="0" w:space="0" w:color="auto"/>
        <w:right w:val="none" w:sz="0" w:space="0" w:color="auto"/>
      </w:divBdr>
    </w:div>
    <w:div w:id="433520800">
      <w:bodyDiv w:val="1"/>
      <w:marLeft w:val="0"/>
      <w:marRight w:val="0"/>
      <w:marTop w:val="0"/>
      <w:marBottom w:val="0"/>
      <w:divBdr>
        <w:top w:val="none" w:sz="0" w:space="0" w:color="auto"/>
        <w:left w:val="none" w:sz="0" w:space="0" w:color="auto"/>
        <w:bottom w:val="none" w:sz="0" w:space="0" w:color="auto"/>
        <w:right w:val="none" w:sz="0" w:space="0" w:color="auto"/>
      </w:divBdr>
      <w:divsChild>
        <w:div w:id="1764450318">
          <w:marLeft w:val="547"/>
          <w:marRight w:val="0"/>
          <w:marTop w:val="77"/>
          <w:marBottom w:val="0"/>
          <w:divBdr>
            <w:top w:val="none" w:sz="0" w:space="0" w:color="auto"/>
            <w:left w:val="none" w:sz="0" w:space="0" w:color="auto"/>
            <w:bottom w:val="none" w:sz="0" w:space="0" w:color="auto"/>
            <w:right w:val="none" w:sz="0" w:space="0" w:color="auto"/>
          </w:divBdr>
        </w:div>
      </w:divsChild>
    </w:div>
    <w:div w:id="445392154">
      <w:bodyDiv w:val="1"/>
      <w:marLeft w:val="0"/>
      <w:marRight w:val="0"/>
      <w:marTop w:val="0"/>
      <w:marBottom w:val="0"/>
      <w:divBdr>
        <w:top w:val="none" w:sz="0" w:space="0" w:color="auto"/>
        <w:left w:val="none" w:sz="0" w:space="0" w:color="auto"/>
        <w:bottom w:val="none" w:sz="0" w:space="0" w:color="auto"/>
        <w:right w:val="none" w:sz="0" w:space="0" w:color="auto"/>
      </w:divBdr>
    </w:div>
    <w:div w:id="451093641">
      <w:bodyDiv w:val="1"/>
      <w:marLeft w:val="0"/>
      <w:marRight w:val="0"/>
      <w:marTop w:val="0"/>
      <w:marBottom w:val="0"/>
      <w:divBdr>
        <w:top w:val="none" w:sz="0" w:space="0" w:color="auto"/>
        <w:left w:val="none" w:sz="0" w:space="0" w:color="auto"/>
        <w:bottom w:val="none" w:sz="0" w:space="0" w:color="auto"/>
        <w:right w:val="none" w:sz="0" w:space="0" w:color="auto"/>
      </w:divBdr>
    </w:div>
    <w:div w:id="502627320">
      <w:bodyDiv w:val="1"/>
      <w:marLeft w:val="0"/>
      <w:marRight w:val="0"/>
      <w:marTop w:val="0"/>
      <w:marBottom w:val="0"/>
      <w:divBdr>
        <w:top w:val="none" w:sz="0" w:space="0" w:color="auto"/>
        <w:left w:val="none" w:sz="0" w:space="0" w:color="auto"/>
        <w:bottom w:val="none" w:sz="0" w:space="0" w:color="auto"/>
        <w:right w:val="none" w:sz="0" w:space="0" w:color="auto"/>
      </w:divBdr>
    </w:div>
    <w:div w:id="508325957">
      <w:bodyDiv w:val="1"/>
      <w:marLeft w:val="0"/>
      <w:marRight w:val="0"/>
      <w:marTop w:val="0"/>
      <w:marBottom w:val="0"/>
      <w:divBdr>
        <w:top w:val="none" w:sz="0" w:space="0" w:color="auto"/>
        <w:left w:val="none" w:sz="0" w:space="0" w:color="auto"/>
        <w:bottom w:val="none" w:sz="0" w:space="0" w:color="auto"/>
        <w:right w:val="none" w:sz="0" w:space="0" w:color="auto"/>
      </w:divBdr>
    </w:div>
    <w:div w:id="555242047">
      <w:bodyDiv w:val="1"/>
      <w:marLeft w:val="0"/>
      <w:marRight w:val="0"/>
      <w:marTop w:val="0"/>
      <w:marBottom w:val="0"/>
      <w:divBdr>
        <w:top w:val="none" w:sz="0" w:space="0" w:color="auto"/>
        <w:left w:val="none" w:sz="0" w:space="0" w:color="auto"/>
        <w:bottom w:val="none" w:sz="0" w:space="0" w:color="auto"/>
        <w:right w:val="none" w:sz="0" w:space="0" w:color="auto"/>
      </w:divBdr>
    </w:div>
    <w:div w:id="705369662">
      <w:bodyDiv w:val="1"/>
      <w:marLeft w:val="0"/>
      <w:marRight w:val="0"/>
      <w:marTop w:val="0"/>
      <w:marBottom w:val="0"/>
      <w:divBdr>
        <w:top w:val="none" w:sz="0" w:space="0" w:color="auto"/>
        <w:left w:val="none" w:sz="0" w:space="0" w:color="auto"/>
        <w:bottom w:val="none" w:sz="0" w:space="0" w:color="auto"/>
        <w:right w:val="none" w:sz="0" w:space="0" w:color="auto"/>
      </w:divBdr>
      <w:divsChild>
        <w:div w:id="582224694">
          <w:marLeft w:val="0"/>
          <w:marRight w:val="0"/>
          <w:marTop w:val="0"/>
          <w:marBottom w:val="0"/>
          <w:divBdr>
            <w:top w:val="none" w:sz="0" w:space="0" w:color="auto"/>
            <w:left w:val="none" w:sz="0" w:space="0" w:color="auto"/>
            <w:bottom w:val="none" w:sz="0" w:space="0" w:color="auto"/>
            <w:right w:val="none" w:sz="0" w:space="0" w:color="auto"/>
          </w:divBdr>
          <w:divsChild>
            <w:div w:id="2033413252">
              <w:marLeft w:val="0"/>
              <w:marRight w:val="0"/>
              <w:marTop w:val="0"/>
              <w:marBottom w:val="0"/>
              <w:divBdr>
                <w:top w:val="none" w:sz="0" w:space="0" w:color="auto"/>
                <w:left w:val="none" w:sz="0" w:space="0" w:color="auto"/>
                <w:bottom w:val="none" w:sz="0" w:space="0" w:color="auto"/>
                <w:right w:val="none" w:sz="0" w:space="0" w:color="auto"/>
              </w:divBdr>
              <w:divsChild>
                <w:div w:id="967049319">
                  <w:marLeft w:val="0"/>
                  <w:marRight w:val="0"/>
                  <w:marTop w:val="0"/>
                  <w:marBottom w:val="0"/>
                  <w:divBdr>
                    <w:top w:val="none" w:sz="0" w:space="0" w:color="auto"/>
                    <w:left w:val="none" w:sz="0" w:space="0" w:color="auto"/>
                    <w:bottom w:val="none" w:sz="0" w:space="0" w:color="auto"/>
                    <w:right w:val="none" w:sz="0" w:space="0" w:color="auto"/>
                  </w:divBdr>
                  <w:divsChild>
                    <w:div w:id="158368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218352">
      <w:bodyDiv w:val="1"/>
      <w:marLeft w:val="0"/>
      <w:marRight w:val="0"/>
      <w:marTop w:val="0"/>
      <w:marBottom w:val="0"/>
      <w:divBdr>
        <w:top w:val="none" w:sz="0" w:space="0" w:color="auto"/>
        <w:left w:val="none" w:sz="0" w:space="0" w:color="auto"/>
        <w:bottom w:val="none" w:sz="0" w:space="0" w:color="auto"/>
        <w:right w:val="none" w:sz="0" w:space="0" w:color="auto"/>
      </w:divBdr>
    </w:div>
    <w:div w:id="725027249">
      <w:bodyDiv w:val="1"/>
      <w:marLeft w:val="0"/>
      <w:marRight w:val="0"/>
      <w:marTop w:val="0"/>
      <w:marBottom w:val="0"/>
      <w:divBdr>
        <w:top w:val="none" w:sz="0" w:space="0" w:color="auto"/>
        <w:left w:val="none" w:sz="0" w:space="0" w:color="auto"/>
        <w:bottom w:val="none" w:sz="0" w:space="0" w:color="auto"/>
        <w:right w:val="none" w:sz="0" w:space="0" w:color="auto"/>
      </w:divBdr>
      <w:divsChild>
        <w:div w:id="2065907751">
          <w:marLeft w:val="0"/>
          <w:marRight w:val="0"/>
          <w:marTop w:val="0"/>
          <w:marBottom w:val="0"/>
          <w:divBdr>
            <w:top w:val="none" w:sz="0" w:space="0" w:color="auto"/>
            <w:left w:val="none" w:sz="0" w:space="0" w:color="auto"/>
            <w:bottom w:val="none" w:sz="0" w:space="0" w:color="auto"/>
            <w:right w:val="none" w:sz="0" w:space="0" w:color="auto"/>
          </w:divBdr>
          <w:divsChild>
            <w:div w:id="482088574">
              <w:marLeft w:val="0"/>
              <w:marRight w:val="0"/>
              <w:marTop w:val="0"/>
              <w:marBottom w:val="0"/>
              <w:divBdr>
                <w:top w:val="none" w:sz="0" w:space="0" w:color="auto"/>
                <w:left w:val="none" w:sz="0" w:space="0" w:color="auto"/>
                <w:bottom w:val="none" w:sz="0" w:space="0" w:color="auto"/>
                <w:right w:val="none" w:sz="0" w:space="0" w:color="auto"/>
              </w:divBdr>
              <w:divsChild>
                <w:div w:id="1856848658">
                  <w:marLeft w:val="0"/>
                  <w:marRight w:val="0"/>
                  <w:marTop w:val="0"/>
                  <w:marBottom w:val="0"/>
                  <w:divBdr>
                    <w:top w:val="none" w:sz="0" w:space="0" w:color="auto"/>
                    <w:left w:val="none" w:sz="0" w:space="0" w:color="auto"/>
                    <w:bottom w:val="none" w:sz="0" w:space="0" w:color="auto"/>
                    <w:right w:val="none" w:sz="0" w:space="0" w:color="auto"/>
                  </w:divBdr>
                  <w:divsChild>
                    <w:div w:id="3125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762260">
      <w:bodyDiv w:val="1"/>
      <w:marLeft w:val="0"/>
      <w:marRight w:val="0"/>
      <w:marTop w:val="0"/>
      <w:marBottom w:val="0"/>
      <w:divBdr>
        <w:top w:val="none" w:sz="0" w:space="0" w:color="auto"/>
        <w:left w:val="none" w:sz="0" w:space="0" w:color="auto"/>
        <w:bottom w:val="none" w:sz="0" w:space="0" w:color="auto"/>
        <w:right w:val="none" w:sz="0" w:space="0" w:color="auto"/>
      </w:divBdr>
    </w:div>
    <w:div w:id="774597706">
      <w:bodyDiv w:val="1"/>
      <w:marLeft w:val="0"/>
      <w:marRight w:val="0"/>
      <w:marTop w:val="0"/>
      <w:marBottom w:val="0"/>
      <w:divBdr>
        <w:top w:val="none" w:sz="0" w:space="0" w:color="auto"/>
        <w:left w:val="none" w:sz="0" w:space="0" w:color="auto"/>
        <w:bottom w:val="none" w:sz="0" w:space="0" w:color="auto"/>
        <w:right w:val="none" w:sz="0" w:space="0" w:color="auto"/>
      </w:divBdr>
    </w:div>
    <w:div w:id="983238461">
      <w:bodyDiv w:val="1"/>
      <w:marLeft w:val="0"/>
      <w:marRight w:val="0"/>
      <w:marTop w:val="0"/>
      <w:marBottom w:val="0"/>
      <w:divBdr>
        <w:top w:val="none" w:sz="0" w:space="0" w:color="auto"/>
        <w:left w:val="none" w:sz="0" w:space="0" w:color="auto"/>
        <w:bottom w:val="none" w:sz="0" w:space="0" w:color="auto"/>
        <w:right w:val="none" w:sz="0" w:space="0" w:color="auto"/>
      </w:divBdr>
    </w:div>
    <w:div w:id="1032077001">
      <w:bodyDiv w:val="1"/>
      <w:marLeft w:val="0"/>
      <w:marRight w:val="0"/>
      <w:marTop w:val="0"/>
      <w:marBottom w:val="0"/>
      <w:divBdr>
        <w:top w:val="none" w:sz="0" w:space="0" w:color="auto"/>
        <w:left w:val="none" w:sz="0" w:space="0" w:color="auto"/>
        <w:bottom w:val="none" w:sz="0" w:space="0" w:color="auto"/>
        <w:right w:val="none" w:sz="0" w:space="0" w:color="auto"/>
      </w:divBdr>
    </w:div>
    <w:div w:id="1067722891">
      <w:bodyDiv w:val="1"/>
      <w:marLeft w:val="0"/>
      <w:marRight w:val="0"/>
      <w:marTop w:val="0"/>
      <w:marBottom w:val="0"/>
      <w:divBdr>
        <w:top w:val="none" w:sz="0" w:space="0" w:color="auto"/>
        <w:left w:val="none" w:sz="0" w:space="0" w:color="auto"/>
        <w:bottom w:val="none" w:sz="0" w:space="0" w:color="auto"/>
        <w:right w:val="none" w:sz="0" w:space="0" w:color="auto"/>
      </w:divBdr>
    </w:div>
    <w:div w:id="1208568991">
      <w:bodyDiv w:val="1"/>
      <w:marLeft w:val="0"/>
      <w:marRight w:val="0"/>
      <w:marTop w:val="0"/>
      <w:marBottom w:val="0"/>
      <w:divBdr>
        <w:top w:val="none" w:sz="0" w:space="0" w:color="auto"/>
        <w:left w:val="none" w:sz="0" w:space="0" w:color="auto"/>
        <w:bottom w:val="none" w:sz="0" w:space="0" w:color="auto"/>
        <w:right w:val="none" w:sz="0" w:space="0" w:color="auto"/>
      </w:divBdr>
    </w:div>
    <w:div w:id="1237209722">
      <w:bodyDiv w:val="1"/>
      <w:marLeft w:val="0"/>
      <w:marRight w:val="0"/>
      <w:marTop w:val="0"/>
      <w:marBottom w:val="0"/>
      <w:divBdr>
        <w:top w:val="none" w:sz="0" w:space="0" w:color="auto"/>
        <w:left w:val="none" w:sz="0" w:space="0" w:color="auto"/>
        <w:bottom w:val="none" w:sz="0" w:space="0" w:color="auto"/>
        <w:right w:val="none" w:sz="0" w:space="0" w:color="auto"/>
      </w:divBdr>
    </w:div>
    <w:div w:id="1249390047">
      <w:bodyDiv w:val="1"/>
      <w:marLeft w:val="0"/>
      <w:marRight w:val="0"/>
      <w:marTop w:val="0"/>
      <w:marBottom w:val="0"/>
      <w:divBdr>
        <w:top w:val="none" w:sz="0" w:space="0" w:color="auto"/>
        <w:left w:val="none" w:sz="0" w:space="0" w:color="auto"/>
        <w:bottom w:val="none" w:sz="0" w:space="0" w:color="auto"/>
        <w:right w:val="none" w:sz="0" w:space="0" w:color="auto"/>
      </w:divBdr>
    </w:div>
    <w:div w:id="1272129207">
      <w:bodyDiv w:val="1"/>
      <w:marLeft w:val="0"/>
      <w:marRight w:val="0"/>
      <w:marTop w:val="0"/>
      <w:marBottom w:val="0"/>
      <w:divBdr>
        <w:top w:val="none" w:sz="0" w:space="0" w:color="auto"/>
        <w:left w:val="none" w:sz="0" w:space="0" w:color="auto"/>
        <w:bottom w:val="none" w:sz="0" w:space="0" w:color="auto"/>
        <w:right w:val="none" w:sz="0" w:space="0" w:color="auto"/>
      </w:divBdr>
    </w:div>
    <w:div w:id="1414357136">
      <w:bodyDiv w:val="1"/>
      <w:marLeft w:val="0"/>
      <w:marRight w:val="0"/>
      <w:marTop w:val="0"/>
      <w:marBottom w:val="0"/>
      <w:divBdr>
        <w:top w:val="none" w:sz="0" w:space="0" w:color="auto"/>
        <w:left w:val="none" w:sz="0" w:space="0" w:color="auto"/>
        <w:bottom w:val="none" w:sz="0" w:space="0" w:color="auto"/>
        <w:right w:val="none" w:sz="0" w:space="0" w:color="auto"/>
      </w:divBdr>
      <w:divsChild>
        <w:div w:id="1346252909">
          <w:marLeft w:val="0"/>
          <w:marRight w:val="0"/>
          <w:marTop w:val="0"/>
          <w:marBottom w:val="0"/>
          <w:divBdr>
            <w:top w:val="none" w:sz="0" w:space="0" w:color="auto"/>
            <w:left w:val="none" w:sz="0" w:space="0" w:color="auto"/>
            <w:bottom w:val="none" w:sz="0" w:space="0" w:color="auto"/>
            <w:right w:val="none" w:sz="0" w:space="0" w:color="auto"/>
          </w:divBdr>
          <w:divsChild>
            <w:div w:id="1999452603">
              <w:marLeft w:val="0"/>
              <w:marRight w:val="0"/>
              <w:marTop w:val="0"/>
              <w:marBottom w:val="0"/>
              <w:divBdr>
                <w:top w:val="none" w:sz="0" w:space="0" w:color="auto"/>
                <w:left w:val="none" w:sz="0" w:space="0" w:color="auto"/>
                <w:bottom w:val="none" w:sz="0" w:space="0" w:color="auto"/>
                <w:right w:val="none" w:sz="0" w:space="0" w:color="auto"/>
              </w:divBdr>
              <w:divsChild>
                <w:div w:id="890270424">
                  <w:marLeft w:val="0"/>
                  <w:marRight w:val="0"/>
                  <w:marTop w:val="0"/>
                  <w:marBottom w:val="0"/>
                  <w:divBdr>
                    <w:top w:val="none" w:sz="0" w:space="0" w:color="auto"/>
                    <w:left w:val="none" w:sz="0" w:space="0" w:color="auto"/>
                    <w:bottom w:val="none" w:sz="0" w:space="0" w:color="auto"/>
                    <w:right w:val="none" w:sz="0" w:space="0" w:color="auto"/>
                  </w:divBdr>
                  <w:divsChild>
                    <w:div w:id="40661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542245">
      <w:bodyDiv w:val="1"/>
      <w:marLeft w:val="0"/>
      <w:marRight w:val="0"/>
      <w:marTop w:val="0"/>
      <w:marBottom w:val="0"/>
      <w:divBdr>
        <w:top w:val="none" w:sz="0" w:space="0" w:color="auto"/>
        <w:left w:val="none" w:sz="0" w:space="0" w:color="auto"/>
        <w:bottom w:val="none" w:sz="0" w:space="0" w:color="auto"/>
        <w:right w:val="none" w:sz="0" w:space="0" w:color="auto"/>
      </w:divBdr>
      <w:divsChild>
        <w:div w:id="58329485">
          <w:marLeft w:val="0"/>
          <w:marRight w:val="0"/>
          <w:marTop w:val="0"/>
          <w:marBottom w:val="0"/>
          <w:divBdr>
            <w:top w:val="none" w:sz="0" w:space="0" w:color="auto"/>
            <w:left w:val="none" w:sz="0" w:space="0" w:color="auto"/>
            <w:bottom w:val="none" w:sz="0" w:space="0" w:color="auto"/>
            <w:right w:val="none" w:sz="0" w:space="0" w:color="auto"/>
          </w:divBdr>
        </w:div>
        <w:div w:id="495459692">
          <w:marLeft w:val="0"/>
          <w:marRight w:val="0"/>
          <w:marTop w:val="0"/>
          <w:marBottom w:val="0"/>
          <w:divBdr>
            <w:top w:val="none" w:sz="0" w:space="0" w:color="auto"/>
            <w:left w:val="none" w:sz="0" w:space="0" w:color="auto"/>
            <w:bottom w:val="none" w:sz="0" w:space="0" w:color="auto"/>
            <w:right w:val="none" w:sz="0" w:space="0" w:color="auto"/>
          </w:divBdr>
        </w:div>
      </w:divsChild>
    </w:div>
    <w:div w:id="1468668057">
      <w:bodyDiv w:val="1"/>
      <w:marLeft w:val="0"/>
      <w:marRight w:val="0"/>
      <w:marTop w:val="0"/>
      <w:marBottom w:val="0"/>
      <w:divBdr>
        <w:top w:val="none" w:sz="0" w:space="0" w:color="auto"/>
        <w:left w:val="none" w:sz="0" w:space="0" w:color="auto"/>
        <w:bottom w:val="none" w:sz="0" w:space="0" w:color="auto"/>
        <w:right w:val="none" w:sz="0" w:space="0" w:color="auto"/>
      </w:divBdr>
    </w:div>
    <w:div w:id="1609653938">
      <w:bodyDiv w:val="1"/>
      <w:marLeft w:val="0"/>
      <w:marRight w:val="0"/>
      <w:marTop w:val="0"/>
      <w:marBottom w:val="0"/>
      <w:divBdr>
        <w:top w:val="none" w:sz="0" w:space="0" w:color="auto"/>
        <w:left w:val="none" w:sz="0" w:space="0" w:color="auto"/>
        <w:bottom w:val="none" w:sz="0" w:space="0" w:color="auto"/>
        <w:right w:val="none" w:sz="0" w:space="0" w:color="auto"/>
      </w:divBdr>
    </w:div>
    <w:div w:id="1633442186">
      <w:bodyDiv w:val="1"/>
      <w:marLeft w:val="0"/>
      <w:marRight w:val="0"/>
      <w:marTop w:val="0"/>
      <w:marBottom w:val="0"/>
      <w:divBdr>
        <w:top w:val="none" w:sz="0" w:space="0" w:color="auto"/>
        <w:left w:val="none" w:sz="0" w:space="0" w:color="auto"/>
        <w:bottom w:val="none" w:sz="0" w:space="0" w:color="auto"/>
        <w:right w:val="none" w:sz="0" w:space="0" w:color="auto"/>
      </w:divBdr>
    </w:div>
    <w:div w:id="1729651078">
      <w:bodyDiv w:val="1"/>
      <w:marLeft w:val="0"/>
      <w:marRight w:val="0"/>
      <w:marTop w:val="0"/>
      <w:marBottom w:val="0"/>
      <w:divBdr>
        <w:top w:val="none" w:sz="0" w:space="0" w:color="auto"/>
        <w:left w:val="none" w:sz="0" w:space="0" w:color="auto"/>
        <w:bottom w:val="none" w:sz="0" w:space="0" w:color="auto"/>
        <w:right w:val="none" w:sz="0" w:space="0" w:color="auto"/>
      </w:divBdr>
    </w:div>
    <w:div w:id="1732927440">
      <w:bodyDiv w:val="1"/>
      <w:marLeft w:val="0"/>
      <w:marRight w:val="0"/>
      <w:marTop w:val="0"/>
      <w:marBottom w:val="0"/>
      <w:divBdr>
        <w:top w:val="none" w:sz="0" w:space="0" w:color="auto"/>
        <w:left w:val="none" w:sz="0" w:space="0" w:color="auto"/>
        <w:bottom w:val="none" w:sz="0" w:space="0" w:color="auto"/>
        <w:right w:val="none" w:sz="0" w:space="0" w:color="auto"/>
      </w:divBdr>
      <w:divsChild>
        <w:div w:id="1343820670">
          <w:marLeft w:val="0"/>
          <w:marRight w:val="0"/>
          <w:marTop w:val="0"/>
          <w:marBottom w:val="0"/>
          <w:divBdr>
            <w:top w:val="none" w:sz="0" w:space="0" w:color="auto"/>
            <w:left w:val="none" w:sz="0" w:space="0" w:color="auto"/>
            <w:bottom w:val="none" w:sz="0" w:space="0" w:color="auto"/>
            <w:right w:val="none" w:sz="0" w:space="0" w:color="auto"/>
          </w:divBdr>
          <w:divsChild>
            <w:div w:id="2079480110">
              <w:marLeft w:val="0"/>
              <w:marRight w:val="0"/>
              <w:marTop w:val="0"/>
              <w:marBottom w:val="0"/>
              <w:divBdr>
                <w:top w:val="none" w:sz="0" w:space="0" w:color="auto"/>
                <w:left w:val="none" w:sz="0" w:space="0" w:color="auto"/>
                <w:bottom w:val="none" w:sz="0" w:space="0" w:color="auto"/>
                <w:right w:val="none" w:sz="0" w:space="0" w:color="auto"/>
              </w:divBdr>
              <w:divsChild>
                <w:div w:id="1177616654">
                  <w:marLeft w:val="0"/>
                  <w:marRight w:val="0"/>
                  <w:marTop w:val="0"/>
                  <w:marBottom w:val="0"/>
                  <w:divBdr>
                    <w:top w:val="none" w:sz="0" w:space="0" w:color="auto"/>
                    <w:left w:val="none" w:sz="0" w:space="0" w:color="auto"/>
                    <w:bottom w:val="none" w:sz="0" w:space="0" w:color="auto"/>
                    <w:right w:val="none" w:sz="0" w:space="0" w:color="auto"/>
                  </w:divBdr>
                  <w:divsChild>
                    <w:div w:id="110199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898207">
      <w:bodyDiv w:val="1"/>
      <w:marLeft w:val="0"/>
      <w:marRight w:val="0"/>
      <w:marTop w:val="0"/>
      <w:marBottom w:val="0"/>
      <w:divBdr>
        <w:top w:val="none" w:sz="0" w:space="0" w:color="auto"/>
        <w:left w:val="none" w:sz="0" w:space="0" w:color="auto"/>
        <w:bottom w:val="none" w:sz="0" w:space="0" w:color="auto"/>
        <w:right w:val="none" w:sz="0" w:space="0" w:color="auto"/>
      </w:divBdr>
    </w:div>
    <w:div w:id="1785149440">
      <w:bodyDiv w:val="1"/>
      <w:marLeft w:val="0"/>
      <w:marRight w:val="0"/>
      <w:marTop w:val="0"/>
      <w:marBottom w:val="0"/>
      <w:divBdr>
        <w:top w:val="none" w:sz="0" w:space="0" w:color="auto"/>
        <w:left w:val="none" w:sz="0" w:space="0" w:color="auto"/>
        <w:bottom w:val="none" w:sz="0" w:space="0" w:color="auto"/>
        <w:right w:val="none" w:sz="0" w:space="0" w:color="auto"/>
      </w:divBdr>
      <w:divsChild>
        <w:div w:id="603419215">
          <w:marLeft w:val="0"/>
          <w:marRight w:val="0"/>
          <w:marTop w:val="0"/>
          <w:marBottom w:val="0"/>
          <w:divBdr>
            <w:top w:val="none" w:sz="0" w:space="0" w:color="auto"/>
            <w:left w:val="none" w:sz="0" w:space="0" w:color="auto"/>
            <w:bottom w:val="none" w:sz="0" w:space="0" w:color="auto"/>
            <w:right w:val="none" w:sz="0" w:space="0" w:color="auto"/>
          </w:divBdr>
          <w:divsChild>
            <w:div w:id="1855459674">
              <w:marLeft w:val="0"/>
              <w:marRight w:val="0"/>
              <w:marTop w:val="0"/>
              <w:marBottom w:val="0"/>
              <w:divBdr>
                <w:top w:val="none" w:sz="0" w:space="0" w:color="auto"/>
                <w:left w:val="none" w:sz="0" w:space="0" w:color="auto"/>
                <w:bottom w:val="none" w:sz="0" w:space="0" w:color="auto"/>
                <w:right w:val="none" w:sz="0" w:space="0" w:color="auto"/>
              </w:divBdr>
              <w:divsChild>
                <w:div w:id="905454257">
                  <w:marLeft w:val="0"/>
                  <w:marRight w:val="0"/>
                  <w:marTop w:val="0"/>
                  <w:marBottom w:val="0"/>
                  <w:divBdr>
                    <w:top w:val="none" w:sz="0" w:space="0" w:color="auto"/>
                    <w:left w:val="none" w:sz="0" w:space="0" w:color="auto"/>
                    <w:bottom w:val="none" w:sz="0" w:space="0" w:color="auto"/>
                    <w:right w:val="none" w:sz="0" w:space="0" w:color="auto"/>
                  </w:divBdr>
                  <w:divsChild>
                    <w:div w:id="29093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033448">
      <w:bodyDiv w:val="1"/>
      <w:marLeft w:val="0"/>
      <w:marRight w:val="0"/>
      <w:marTop w:val="0"/>
      <w:marBottom w:val="0"/>
      <w:divBdr>
        <w:top w:val="none" w:sz="0" w:space="0" w:color="auto"/>
        <w:left w:val="none" w:sz="0" w:space="0" w:color="auto"/>
        <w:bottom w:val="none" w:sz="0" w:space="0" w:color="auto"/>
        <w:right w:val="none" w:sz="0" w:space="0" w:color="auto"/>
      </w:divBdr>
      <w:divsChild>
        <w:div w:id="1517689787">
          <w:marLeft w:val="0"/>
          <w:marRight w:val="0"/>
          <w:marTop w:val="0"/>
          <w:marBottom w:val="0"/>
          <w:divBdr>
            <w:top w:val="none" w:sz="0" w:space="0" w:color="auto"/>
            <w:left w:val="none" w:sz="0" w:space="0" w:color="auto"/>
            <w:bottom w:val="none" w:sz="0" w:space="0" w:color="auto"/>
            <w:right w:val="none" w:sz="0" w:space="0" w:color="auto"/>
          </w:divBdr>
          <w:divsChild>
            <w:div w:id="1172915267">
              <w:marLeft w:val="0"/>
              <w:marRight w:val="0"/>
              <w:marTop w:val="0"/>
              <w:marBottom w:val="0"/>
              <w:divBdr>
                <w:top w:val="none" w:sz="0" w:space="0" w:color="auto"/>
                <w:left w:val="none" w:sz="0" w:space="0" w:color="auto"/>
                <w:bottom w:val="none" w:sz="0" w:space="0" w:color="auto"/>
                <w:right w:val="none" w:sz="0" w:space="0" w:color="auto"/>
              </w:divBdr>
              <w:divsChild>
                <w:div w:id="1510294675">
                  <w:marLeft w:val="0"/>
                  <w:marRight w:val="0"/>
                  <w:marTop w:val="0"/>
                  <w:marBottom w:val="0"/>
                  <w:divBdr>
                    <w:top w:val="none" w:sz="0" w:space="0" w:color="auto"/>
                    <w:left w:val="none" w:sz="0" w:space="0" w:color="auto"/>
                    <w:bottom w:val="none" w:sz="0" w:space="0" w:color="auto"/>
                    <w:right w:val="none" w:sz="0" w:space="0" w:color="auto"/>
                  </w:divBdr>
                  <w:divsChild>
                    <w:div w:id="30632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475017">
      <w:bodyDiv w:val="1"/>
      <w:marLeft w:val="0"/>
      <w:marRight w:val="0"/>
      <w:marTop w:val="0"/>
      <w:marBottom w:val="0"/>
      <w:divBdr>
        <w:top w:val="none" w:sz="0" w:space="0" w:color="auto"/>
        <w:left w:val="none" w:sz="0" w:space="0" w:color="auto"/>
        <w:bottom w:val="none" w:sz="0" w:space="0" w:color="auto"/>
        <w:right w:val="none" w:sz="0" w:space="0" w:color="auto"/>
      </w:divBdr>
      <w:divsChild>
        <w:div w:id="1490170656">
          <w:marLeft w:val="0"/>
          <w:marRight w:val="0"/>
          <w:marTop w:val="0"/>
          <w:marBottom w:val="0"/>
          <w:divBdr>
            <w:top w:val="none" w:sz="0" w:space="0" w:color="auto"/>
            <w:left w:val="none" w:sz="0" w:space="0" w:color="auto"/>
            <w:bottom w:val="none" w:sz="0" w:space="0" w:color="auto"/>
            <w:right w:val="none" w:sz="0" w:space="0" w:color="auto"/>
          </w:divBdr>
          <w:divsChild>
            <w:div w:id="291593111">
              <w:marLeft w:val="0"/>
              <w:marRight w:val="0"/>
              <w:marTop w:val="0"/>
              <w:marBottom w:val="0"/>
              <w:divBdr>
                <w:top w:val="none" w:sz="0" w:space="0" w:color="auto"/>
                <w:left w:val="none" w:sz="0" w:space="0" w:color="auto"/>
                <w:bottom w:val="none" w:sz="0" w:space="0" w:color="auto"/>
                <w:right w:val="none" w:sz="0" w:space="0" w:color="auto"/>
              </w:divBdr>
              <w:divsChild>
                <w:div w:id="669023968">
                  <w:marLeft w:val="0"/>
                  <w:marRight w:val="0"/>
                  <w:marTop w:val="0"/>
                  <w:marBottom w:val="0"/>
                  <w:divBdr>
                    <w:top w:val="none" w:sz="0" w:space="0" w:color="auto"/>
                    <w:left w:val="none" w:sz="0" w:space="0" w:color="auto"/>
                    <w:bottom w:val="none" w:sz="0" w:space="0" w:color="auto"/>
                    <w:right w:val="none" w:sz="0" w:space="0" w:color="auto"/>
                  </w:divBdr>
                  <w:divsChild>
                    <w:div w:id="924268188">
                      <w:marLeft w:val="0"/>
                      <w:marRight w:val="0"/>
                      <w:marTop w:val="0"/>
                      <w:marBottom w:val="0"/>
                      <w:divBdr>
                        <w:top w:val="none" w:sz="0" w:space="0" w:color="auto"/>
                        <w:left w:val="none" w:sz="0" w:space="0" w:color="auto"/>
                        <w:bottom w:val="none" w:sz="0" w:space="0" w:color="auto"/>
                        <w:right w:val="none" w:sz="0" w:space="0" w:color="auto"/>
                      </w:divBdr>
                      <w:divsChild>
                        <w:div w:id="635909842">
                          <w:marLeft w:val="0"/>
                          <w:marRight w:val="0"/>
                          <w:marTop w:val="0"/>
                          <w:marBottom w:val="0"/>
                          <w:divBdr>
                            <w:top w:val="none" w:sz="0" w:space="0" w:color="auto"/>
                            <w:left w:val="none" w:sz="0" w:space="0" w:color="auto"/>
                            <w:bottom w:val="none" w:sz="0" w:space="0" w:color="auto"/>
                            <w:right w:val="none" w:sz="0" w:space="0" w:color="auto"/>
                          </w:divBdr>
                          <w:divsChild>
                            <w:div w:id="1235969349">
                              <w:marLeft w:val="0"/>
                              <w:marRight w:val="0"/>
                              <w:marTop w:val="0"/>
                              <w:marBottom w:val="0"/>
                              <w:divBdr>
                                <w:top w:val="none" w:sz="0" w:space="0" w:color="auto"/>
                                <w:left w:val="none" w:sz="0" w:space="0" w:color="auto"/>
                                <w:bottom w:val="none" w:sz="0" w:space="0" w:color="auto"/>
                                <w:right w:val="none" w:sz="0" w:space="0" w:color="auto"/>
                              </w:divBdr>
                              <w:divsChild>
                                <w:div w:id="18975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534501">
      <w:bodyDiv w:val="1"/>
      <w:marLeft w:val="0"/>
      <w:marRight w:val="0"/>
      <w:marTop w:val="0"/>
      <w:marBottom w:val="0"/>
      <w:divBdr>
        <w:top w:val="none" w:sz="0" w:space="0" w:color="auto"/>
        <w:left w:val="none" w:sz="0" w:space="0" w:color="auto"/>
        <w:bottom w:val="none" w:sz="0" w:space="0" w:color="auto"/>
        <w:right w:val="none" w:sz="0" w:space="0" w:color="auto"/>
      </w:divBdr>
    </w:div>
    <w:div w:id="1928229904">
      <w:bodyDiv w:val="1"/>
      <w:marLeft w:val="0"/>
      <w:marRight w:val="0"/>
      <w:marTop w:val="0"/>
      <w:marBottom w:val="0"/>
      <w:divBdr>
        <w:top w:val="none" w:sz="0" w:space="0" w:color="auto"/>
        <w:left w:val="none" w:sz="0" w:space="0" w:color="auto"/>
        <w:bottom w:val="none" w:sz="0" w:space="0" w:color="auto"/>
        <w:right w:val="none" w:sz="0" w:space="0" w:color="auto"/>
      </w:divBdr>
    </w:div>
    <w:div w:id="1947346008">
      <w:bodyDiv w:val="1"/>
      <w:marLeft w:val="0"/>
      <w:marRight w:val="0"/>
      <w:marTop w:val="0"/>
      <w:marBottom w:val="0"/>
      <w:divBdr>
        <w:top w:val="none" w:sz="0" w:space="0" w:color="auto"/>
        <w:left w:val="none" w:sz="0" w:space="0" w:color="auto"/>
        <w:bottom w:val="none" w:sz="0" w:space="0" w:color="auto"/>
        <w:right w:val="none" w:sz="0" w:space="0" w:color="auto"/>
      </w:divBdr>
      <w:divsChild>
        <w:div w:id="1835142348">
          <w:marLeft w:val="0"/>
          <w:marRight w:val="0"/>
          <w:marTop w:val="0"/>
          <w:marBottom w:val="0"/>
          <w:divBdr>
            <w:top w:val="none" w:sz="0" w:space="0" w:color="auto"/>
            <w:left w:val="none" w:sz="0" w:space="0" w:color="auto"/>
            <w:bottom w:val="none" w:sz="0" w:space="0" w:color="auto"/>
            <w:right w:val="none" w:sz="0" w:space="0" w:color="auto"/>
          </w:divBdr>
          <w:divsChild>
            <w:div w:id="1145438327">
              <w:marLeft w:val="0"/>
              <w:marRight w:val="0"/>
              <w:marTop w:val="0"/>
              <w:marBottom w:val="0"/>
              <w:divBdr>
                <w:top w:val="none" w:sz="0" w:space="0" w:color="auto"/>
                <w:left w:val="none" w:sz="0" w:space="0" w:color="auto"/>
                <w:bottom w:val="none" w:sz="0" w:space="0" w:color="auto"/>
                <w:right w:val="none" w:sz="0" w:space="0" w:color="auto"/>
              </w:divBdr>
              <w:divsChild>
                <w:div w:id="121576398">
                  <w:marLeft w:val="0"/>
                  <w:marRight w:val="0"/>
                  <w:marTop w:val="0"/>
                  <w:marBottom w:val="0"/>
                  <w:divBdr>
                    <w:top w:val="none" w:sz="0" w:space="0" w:color="auto"/>
                    <w:left w:val="none" w:sz="0" w:space="0" w:color="auto"/>
                    <w:bottom w:val="none" w:sz="0" w:space="0" w:color="auto"/>
                    <w:right w:val="none" w:sz="0" w:space="0" w:color="auto"/>
                  </w:divBdr>
                  <w:divsChild>
                    <w:div w:id="203970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388458">
      <w:bodyDiv w:val="1"/>
      <w:marLeft w:val="0"/>
      <w:marRight w:val="0"/>
      <w:marTop w:val="0"/>
      <w:marBottom w:val="0"/>
      <w:divBdr>
        <w:top w:val="none" w:sz="0" w:space="0" w:color="auto"/>
        <w:left w:val="none" w:sz="0" w:space="0" w:color="auto"/>
        <w:bottom w:val="none" w:sz="0" w:space="0" w:color="auto"/>
        <w:right w:val="none" w:sz="0" w:space="0" w:color="auto"/>
      </w:divBdr>
      <w:divsChild>
        <w:div w:id="1299258743">
          <w:marLeft w:val="0"/>
          <w:marRight w:val="0"/>
          <w:marTop w:val="0"/>
          <w:marBottom w:val="0"/>
          <w:divBdr>
            <w:top w:val="none" w:sz="0" w:space="0" w:color="auto"/>
            <w:left w:val="none" w:sz="0" w:space="0" w:color="auto"/>
            <w:bottom w:val="none" w:sz="0" w:space="0" w:color="auto"/>
            <w:right w:val="none" w:sz="0" w:space="0" w:color="auto"/>
          </w:divBdr>
          <w:divsChild>
            <w:div w:id="1121388333">
              <w:marLeft w:val="0"/>
              <w:marRight w:val="0"/>
              <w:marTop w:val="0"/>
              <w:marBottom w:val="0"/>
              <w:divBdr>
                <w:top w:val="none" w:sz="0" w:space="0" w:color="auto"/>
                <w:left w:val="none" w:sz="0" w:space="0" w:color="auto"/>
                <w:bottom w:val="none" w:sz="0" w:space="0" w:color="auto"/>
                <w:right w:val="none" w:sz="0" w:space="0" w:color="auto"/>
              </w:divBdr>
              <w:divsChild>
                <w:div w:id="1709066867">
                  <w:marLeft w:val="0"/>
                  <w:marRight w:val="0"/>
                  <w:marTop w:val="0"/>
                  <w:marBottom w:val="0"/>
                  <w:divBdr>
                    <w:top w:val="none" w:sz="0" w:space="0" w:color="auto"/>
                    <w:left w:val="none" w:sz="0" w:space="0" w:color="auto"/>
                    <w:bottom w:val="none" w:sz="0" w:space="0" w:color="auto"/>
                    <w:right w:val="none" w:sz="0" w:space="0" w:color="auto"/>
                  </w:divBdr>
                  <w:divsChild>
                    <w:div w:id="191555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611304">
      <w:bodyDiv w:val="1"/>
      <w:marLeft w:val="0"/>
      <w:marRight w:val="0"/>
      <w:marTop w:val="0"/>
      <w:marBottom w:val="0"/>
      <w:divBdr>
        <w:top w:val="none" w:sz="0" w:space="0" w:color="auto"/>
        <w:left w:val="none" w:sz="0" w:space="0" w:color="auto"/>
        <w:bottom w:val="none" w:sz="0" w:space="0" w:color="auto"/>
        <w:right w:val="none" w:sz="0" w:space="0" w:color="auto"/>
      </w:divBdr>
      <w:divsChild>
        <w:div w:id="1827747120">
          <w:marLeft w:val="0"/>
          <w:marRight w:val="0"/>
          <w:marTop w:val="0"/>
          <w:marBottom w:val="0"/>
          <w:divBdr>
            <w:top w:val="none" w:sz="0" w:space="0" w:color="auto"/>
            <w:left w:val="none" w:sz="0" w:space="0" w:color="auto"/>
            <w:bottom w:val="none" w:sz="0" w:space="0" w:color="auto"/>
            <w:right w:val="none" w:sz="0" w:space="0" w:color="auto"/>
          </w:divBdr>
          <w:divsChild>
            <w:div w:id="1528328846">
              <w:marLeft w:val="0"/>
              <w:marRight w:val="0"/>
              <w:marTop w:val="0"/>
              <w:marBottom w:val="0"/>
              <w:divBdr>
                <w:top w:val="none" w:sz="0" w:space="0" w:color="auto"/>
                <w:left w:val="none" w:sz="0" w:space="0" w:color="auto"/>
                <w:bottom w:val="none" w:sz="0" w:space="0" w:color="auto"/>
                <w:right w:val="none" w:sz="0" w:space="0" w:color="auto"/>
              </w:divBdr>
              <w:divsChild>
                <w:div w:id="497160355">
                  <w:marLeft w:val="0"/>
                  <w:marRight w:val="0"/>
                  <w:marTop w:val="0"/>
                  <w:marBottom w:val="0"/>
                  <w:divBdr>
                    <w:top w:val="none" w:sz="0" w:space="0" w:color="auto"/>
                    <w:left w:val="none" w:sz="0" w:space="0" w:color="auto"/>
                    <w:bottom w:val="none" w:sz="0" w:space="0" w:color="auto"/>
                    <w:right w:val="none" w:sz="0" w:space="0" w:color="auto"/>
                  </w:divBdr>
                  <w:divsChild>
                    <w:div w:id="3821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627198">
      <w:bodyDiv w:val="1"/>
      <w:marLeft w:val="0"/>
      <w:marRight w:val="0"/>
      <w:marTop w:val="0"/>
      <w:marBottom w:val="0"/>
      <w:divBdr>
        <w:top w:val="none" w:sz="0" w:space="0" w:color="auto"/>
        <w:left w:val="none" w:sz="0" w:space="0" w:color="auto"/>
        <w:bottom w:val="none" w:sz="0" w:space="0" w:color="auto"/>
        <w:right w:val="none" w:sz="0" w:space="0" w:color="auto"/>
      </w:divBdr>
    </w:div>
    <w:div w:id="2050759214">
      <w:bodyDiv w:val="1"/>
      <w:marLeft w:val="0"/>
      <w:marRight w:val="0"/>
      <w:marTop w:val="0"/>
      <w:marBottom w:val="0"/>
      <w:divBdr>
        <w:top w:val="none" w:sz="0" w:space="0" w:color="auto"/>
        <w:left w:val="none" w:sz="0" w:space="0" w:color="auto"/>
        <w:bottom w:val="none" w:sz="0" w:space="0" w:color="auto"/>
        <w:right w:val="none" w:sz="0" w:space="0" w:color="auto"/>
      </w:divBdr>
      <w:divsChild>
        <w:div w:id="381174008">
          <w:marLeft w:val="0"/>
          <w:marRight w:val="0"/>
          <w:marTop w:val="0"/>
          <w:marBottom w:val="0"/>
          <w:divBdr>
            <w:top w:val="none" w:sz="0" w:space="0" w:color="auto"/>
            <w:left w:val="none" w:sz="0" w:space="0" w:color="auto"/>
            <w:bottom w:val="none" w:sz="0" w:space="0" w:color="auto"/>
            <w:right w:val="none" w:sz="0" w:space="0" w:color="auto"/>
          </w:divBdr>
          <w:divsChild>
            <w:div w:id="386346515">
              <w:marLeft w:val="0"/>
              <w:marRight w:val="0"/>
              <w:marTop w:val="0"/>
              <w:marBottom w:val="0"/>
              <w:divBdr>
                <w:top w:val="none" w:sz="0" w:space="0" w:color="auto"/>
                <w:left w:val="none" w:sz="0" w:space="0" w:color="auto"/>
                <w:bottom w:val="none" w:sz="0" w:space="0" w:color="auto"/>
                <w:right w:val="none" w:sz="0" w:space="0" w:color="auto"/>
              </w:divBdr>
              <w:divsChild>
                <w:div w:id="220022329">
                  <w:marLeft w:val="0"/>
                  <w:marRight w:val="0"/>
                  <w:marTop w:val="0"/>
                  <w:marBottom w:val="0"/>
                  <w:divBdr>
                    <w:top w:val="none" w:sz="0" w:space="0" w:color="auto"/>
                    <w:left w:val="none" w:sz="0" w:space="0" w:color="auto"/>
                    <w:bottom w:val="none" w:sz="0" w:space="0" w:color="auto"/>
                    <w:right w:val="none" w:sz="0" w:space="0" w:color="auto"/>
                  </w:divBdr>
                  <w:divsChild>
                    <w:div w:id="204979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682730">
      <w:bodyDiv w:val="1"/>
      <w:marLeft w:val="0"/>
      <w:marRight w:val="0"/>
      <w:marTop w:val="0"/>
      <w:marBottom w:val="0"/>
      <w:divBdr>
        <w:top w:val="none" w:sz="0" w:space="0" w:color="auto"/>
        <w:left w:val="none" w:sz="0" w:space="0" w:color="auto"/>
        <w:bottom w:val="none" w:sz="0" w:space="0" w:color="auto"/>
        <w:right w:val="none" w:sz="0" w:space="0" w:color="auto"/>
      </w:divBdr>
      <w:divsChild>
        <w:div w:id="348798293">
          <w:marLeft w:val="0"/>
          <w:marRight w:val="0"/>
          <w:marTop w:val="0"/>
          <w:marBottom w:val="0"/>
          <w:divBdr>
            <w:top w:val="none" w:sz="0" w:space="0" w:color="auto"/>
            <w:left w:val="none" w:sz="0" w:space="0" w:color="auto"/>
            <w:bottom w:val="none" w:sz="0" w:space="0" w:color="auto"/>
            <w:right w:val="none" w:sz="0" w:space="0" w:color="auto"/>
          </w:divBdr>
          <w:divsChild>
            <w:div w:id="1937782972">
              <w:marLeft w:val="0"/>
              <w:marRight w:val="0"/>
              <w:marTop w:val="0"/>
              <w:marBottom w:val="0"/>
              <w:divBdr>
                <w:top w:val="none" w:sz="0" w:space="0" w:color="auto"/>
                <w:left w:val="none" w:sz="0" w:space="0" w:color="auto"/>
                <w:bottom w:val="none" w:sz="0" w:space="0" w:color="auto"/>
                <w:right w:val="none" w:sz="0" w:space="0" w:color="auto"/>
              </w:divBdr>
              <w:divsChild>
                <w:div w:id="775829654">
                  <w:marLeft w:val="0"/>
                  <w:marRight w:val="0"/>
                  <w:marTop w:val="0"/>
                  <w:marBottom w:val="0"/>
                  <w:divBdr>
                    <w:top w:val="none" w:sz="0" w:space="0" w:color="auto"/>
                    <w:left w:val="none" w:sz="0" w:space="0" w:color="auto"/>
                    <w:bottom w:val="none" w:sz="0" w:space="0" w:color="auto"/>
                    <w:right w:val="none" w:sz="0" w:space="0" w:color="auto"/>
                  </w:divBdr>
                  <w:divsChild>
                    <w:div w:id="118220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864543">
      <w:bodyDiv w:val="1"/>
      <w:marLeft w:val="0"/>
      <w:marRight w:val="0"/>
      <w:marTop w:val="0"/>
      <w:marBottom w:val="0"/>
      <w:divBdr>
        <w:top w:val="none" w:sz="0" w:space="0" w:color="auto"/>
        <w:left w:val="none" w:sz="0" w:space="0" w:color="auto"/>
        <w:bottom w:val="none" w:sz="0" w:space="0" w:color="auto"/>
        <w:right w:val="none" w:sz="0" w:space="0" w:color="auto"/>
      </w:divBdr>
    </w:div>
    <w:div w:id="2117019107">
      <w:bodyDiv w:val="1"/>
      <w:marLeft w:val="0"/>
      <w:marRight w:val="0"/>
      <w:marTop w:val="0"/>
      <w:marBottom w:val="0"/>
      <w:divBdr>
        <w:top w:val="none" w:sz="0" w:space="0" w:color="auto"/>
        <w:left w:val="none" w:sz="0" w:space="0" w:color="auto"/>
        <w:bottom w:val="none" w:sz="0" w:space="0" w:color="auto"/>
        <w:right w:val="none" w:sz="0" w:space="0" w:color="auto"/>
      </w:divBdr>
    </w:div>
    <w:div w:id="2138792018">
      <w:bodyDiv w:val="1"/>
      <w:marLeft w:val="0"/>
      <w:marRight w:val="0"/>
      <w:marTop w:val="0"/>
      <w:marBottom w:val="0"/>
      <w:divBdr>
        <w:top w:val="none" w:sz="0" w:space="0" w:color="auto"/>
        <w:left w:val="none" w:sz="0" w:space="0" w:color="auto"/>
        <w:bottom w:val="none" w:sz="0" w:space="0" w:color="auto"/>
        <w:right w:val="none" w:sz="0" w:space="0" w:color="auto"/>
      </w:divBdr>
      <w:divsChild>
        <w:div w:id="675689642">
          <w:marLeft w:val="0"/>
          <w:marRight w:val="0"/>
          <w:marTop w:val="0"/>
          <w:marBottom w:val="0"/>
          <w:divBdr>
            <w:top w:val="none" w:sz="0" w:space="0" w:color="auto"/>
            <w:left w:val="none" w:sz="0" w:space="0" w:color="auto"/>
            <w:bottom w:val="none" w:sz="0" w:space="0" w:color="auto"/>
            <w:right w:val="none" w:sz="0" w:space="0" w:color="auto"/>
          </w:divBdr>
          <w:divsChild>
            <w:div w:id="1385056612">
              <w:marLeft w:val="0"/>
              <w:marRight w:val="0"/>
              <w:marTop w:val="0"/>
              <w:marBottom w:val="0"/>
              <w:divBdr>
                <w:top w:val="none" w:sz="0" w:space="0" w:color="auto"/>
                <w:left w:val="none" w:sz="0" w:space="0" w:color="auto"/>
                <w:bottom w:val="none" w:sz="0" w:space="0" w:color="auto"/>
                <w:right w:val="none" w:sz="0" w:space="0" w:color="auto"/>
              </w:divBdr>
              <w:divsChild>
                <w:div w:id="1270358814">
                  <w:marLeft w:val="0"/>
                  <w:marRight w:val="0"/>
                  <w:marTop w:val="0"/>
                  <w:marBottom w:val="0"/>
                  <w:divBdr>
                    <w:top w:val="none" w:sz="0" w:space="0" w:color="auto"/>
                    <w:left w:val="none" w:sz="0" w:space="0" w:color="auto"/>
                    <w:bottom w:val="none" w:sz="0" w:space="0" w:color="auto"/>
                    <w:right w:val="none" w:sz="0" w:space="0" w:color="auto"/>
                  </w:divBdr>
                  <w:divsChild>
                    <w:div w:id="90256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arhiiv.eki.ee/dict/qs/index.cgi?Q=k%C3%B5rgendatud&amp;F=M"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67DF8-E6C8-442D-94C8-A49E5231C9E0}">
  <ds:schemaRefs>
    <ds:schemaRef ds:uri="http://schemas.microsoft.com/sharepoint/v3/contenttype/forms"/>
  </ds:schemaRefs>
</ds:datastoreItem>
</file>

<file path=customXml/itemProps2.xml><?xml version="1.0" encoding="utf-8"?>
<ds:datastoreItem xmlns:ds="http://schemas.openxmlformats.org/officeDocument/2006/customXml" ds:itemID="{8DCF50DF-1364-4F6A-854B-4924D399E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C64D2-B00E-4A61-A12F-380BAE03FA8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3F499D50-505D-402C-BD49-2007A1793BC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SMIT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Marju Aibast</dc:creator>
  <keywords/>
  <dc:description/>
  <lastModifiedBy>Maarja-Liis Lall - JUSTDIGI</lastModifiedBy>
  <revision>387</revision>
  <lastPrinted>2024-10-22T08:18:00.0000000Z</lastPrinted>
  <dcterms:created xsi:type="dcterms:W3CDTF">2025-07-30T07:52:00.0000000Z</dcterms:created>
  <dcterms:modified xsi:type="dcterms:W3CDTF">2025-08-07T08:35:11.1230214Z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2025-07-30T07:52:10Z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d046f91a-180f-4446-9bbb-1898658b5cca</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